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50E6FD52"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DF5C12">
        <w:rPr>
          <w:noProof/>
          <w:color w:val="548DD4"/>
        </w:rPr>
        <w:t>[</w:t>
      </w:r>
      <w:r w:rsidR="00866879" w:rsidRPr="00DF5C12">
        <w:rPr>
          <w:i/>
          <w:iCs/>
          <w:noProof/>
          <w:color w:val="548DD4"/>
        </w:rPr>
        <w:t>i</w:t>
      </w:r>
      <w:r w:rsidR="00936D99" w:rsidRPr="00DF5C12">
        <w:rPr>
          <w:i/>
          <w:iCs/>
          <w:noProof/>
          <w:color w:val="548DD4"/>
        </w:rPr>
        <w:t>nsert if the plan has cost</w:t>
      </w:r>
      <w:r w:rsidR="00AB1BB7" w:rsidRPr="00DF5C12">
        <w:rPr>
          <w:i/>
          <w:iCs/>
          <w:noProof/>
          <w:color w:val="548DD4"/>
        </w:rPr>
        <w:t>-</w:t>
      </w:r>
      <w:r w:rsidR="00936D99" w:rsidRPr="00DF5C12">
        <w:rPr>
          <w:i/>
          <w:iCs/>
          <w:noProof/>
          <w:color w:val="548DD4"/>
        </w:rPr>
        <w:t>sharing</w:t>
      </w:r>
      <w:r w:rsidR="00936D99" w:rsidRPr="00DF5C12">
        <w:rPr>
          <w:noProof/>
          <w:color w:val="548DD4"/>
        </w:rPr>
        <w:t>:</w:t>
      </w:r>
      <w:r w:rsidR="00936D99" w:rsidRPr="00DF5C12">
        <w:rPr>
          <w:noProof/>
        </w:rPr>
        <w:t xml:space="preserve"> </w:t>
      </w:r>
      <w:r w:rsidR="00936D99" w:rsidRPr="00DF5C12">
        <w:rPr>
          <w:noProof/>
          <w:color w:val="548DD4"/>
        </w:rPr>
        <w:t>and how much you pay for each service</w:t>
      </w:r>
      <w:r w:rsidR="006D0011" w:rsidRPr="00DF5C12">
        <w:rPr>
          <w:noProof/>
          <w:color w:val="548DD4"/>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AB0B30">
        <w:rPr>
          <w:rFonts w:eastAsia="Times New Roman"/>
          <w:noProof/>
        </w:rPr>
        <w:t>this</w:t>
      </w:r>
      <w:r w:rsidR="00AB0B30"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1190E3BB" w:rsidR="004E490F" w:rsidRPr="00DF5C12" w:rsidRDefault="006D0011" w:rsidP="00F606B2">
      <w:pPr>
        <w:rPr>
          <w:rFonts w:cs="Arial"/>
          <w:i/>
          <w:color w:val="548DD4"/>
          <w:szCs w:val="24"/>
        </w:rPr>
      </w:pPr>
      <w:r w:rsidRPr="00DF5C12">
        <w:rPr>
          <w:rFonts w:cs="Arial"/>
          <w:color w:val="548DD4"/>
          <w:szCs w:val="24"/>
        </w:rPr>
        <w:t>[</w:t>
      </w:r>
      <w:r w:rsidR="000D399C" w:rsidRPr="00DF5C12">
        <w:rPr>
          <w:rFonts w:cs="Arial"/>
          <w:i/>
          <w:color w:val="548DD4"/>
          <w:szCs w:val="24"/>
        </w:rPr>
        <w:t>Plans should refer to other parts of the Member Handbook using the appropriate chapter number</w:t>
      </w:r>
      <w:r w:rsidR="000E4C74" w:rsidRPr="00DF5C12">
        <w:rPr>
          <w:rFonts w:cs="Arial"/>
          <w:i/>
          <w:color w:val="548DD4"/>
          <w:szCs w:val="24"/>
        </w:rPr>
        <w:t xml:space="preserve"> and</w:t>
      </w:r>
      <w:r w:rsidR="000D399C" w:rsidRPr="00DF5C12">
        <w:rPr>
          <w:rFonts w:cs="Arial"/>
          <w:i/>
          <w:color w:val="548DD4"/>
          <w:szCs w:val="24"/>
        </w:rPr>
        <w:t xml:space="preserve"> section. For example, "refer </w:t>
      </w:r>
      <w:r w:rsidR="000D399C" w:rsidRPr="00385AE7">
        <w:rPr>
          <w:rFonts w:cs="Arial"/>
          <w:b/>
          <w:bCs/>
          <w:i/>
          <w:color w:val="548DD4"/>
          <w:szCs w:val="24"/>
        </w:rPr>
        <w:t>to Chapter 9</w:t>
      </w:r>
      <w:r w:rsidR="000D399C" w:rsidRPr="00DF5C12">
        <w:rPr>
          <w:rFonts w:cs="Arial"/>
          <w:i/>
          <w:color w:val="548DD4"/>
          <w:szCs w:val="24"/>
        </w:rPr>
        <w:t xml:space="preserve">, Section A." An instruction </w:t>
      </w:r>
      <w:r w:rsidRPr="00DF5C12">
        <w:rPr>
          <w:rFonts w:cs="Arial"/>
          <w:color w:val="548DD4"/>
          <w:szCs w:val="24"/>
        </w:rPr>
        <w:t>[</w:t>
      </w:r>
      <w:r w:rsidR="000D399C" w:rsidRPr="00DF5C12">
        <w:rPr>
          <w:rFonts w:cs="Arial"/>
          <w:i/>
          <w:color w:val="548DD4"/>
          <w:szCs w:val="24"/>
        </w:rPr>
        <w:t>insert reference, as applicable</w:t>
      </w:r>
      <w:r w:rsidRPr="00DF5C12">
        <w:rPr>
          <w:rFonts w:cs="Arial"/>
          <w:color w:val="548DD4"/>
          <w:szCs w:val="24"/>
        </w:rPr>
        <w:t>]</w:t>
      </w:r>
      <w:r w:rsidR="000D399C" w:rsidRPr="00DF5C12">
        <w:rPr>
          <w:rFonts w:cs="Arial"/>
          <w:i/>
          <w:color w:val="548DD4"/>
          <w:szCs w:val="24"/>
        </w:rPr>
        <w:t xml:space="preserve"> appears with many cross references throughout the Member Handbook. Plans may always include additional references to other sections, chapters, and/or member materials when helpful to the reader.</w:t>
      </w:r>
      <w:r w:rsidRPr="00DF5C12">
        <w:rPr>
          <w:rFonts w:cs="Arial"/>
          <w:color w:val="548DD4"/>
          <w:szCs w:val="24"/>
        </w:rPr>
        <w:t>]</w:t>
      </w:r>
    </w:p>
    <w:p w14:paraId="508F48E9" w14:textId="1879C680" w:rsidR="00866879" w:rsidRPr="00496847" w:rsidRDefault="0F291F7C" w:rsidP="00F606B2">
      <w:pPr>
        <w:rPr>
          <w:rFonts w:cs="Arial"/>
          <w:noProof/>
        </w:rPr>
      </w:pPr>
      <w:r w:rsidRPr="00DF5C12">
        <w:rPr>
          <w:rFonts w:cs="Arial"/>
          <w:noProof/>
          <w:color w:val="548DD4"/>
        </w:rPr>
        <w:t>[</w:t>
      </w:r>
      <w:r w:rsidRPr="00DF5C12">
        <w:rPr>
          <w:rFonts w:cs="Arial"/>
          <w:i/>
          <w:iCs/>
          <w:noProof/>
          <w:color w:val="548DD4"/>
        </w:rPr>
        <w:t>Plans must update the Table of Contents to this document to accurately reflect where the information is found on each page after plan adds plan-customized information to this template</w:t>
      </w:r>
      <w:r w:rsidRPr="00DF5C12">
        <w:rPr>
          <w:rFonts w:cs="Arial"/>
          <w:noProof/>
          <w:color w:val="548DD4"/>
        </w:rPr>
        <w:t>.</w:t>
      </w:r>
      <w:bookmarkStart w:id="6" w:name="_Toc109315565"/>
      <w:bookmarkStart w:id="7" w:name="_Toc199361821"/>
      <w:bookmarkStart w:id="8" w:name="_Toc347922240"/>
      <w:bookmarkEnd w:id="0"/>
      <w:bookmarkEnd w:id="1"/>
      <w:bookmarkEnd w:id="2"/>
      <w:bookmarkEnd w:id="3"/>
      <w:bookmarkEnd w:id="4"/>
      <w:bookmarkEnd w:id="5"/>
      <w:r w:rsidRPr="00DF5C12">
        <w:rPr>
          <w:rFonts w:cs="Arial"/>
          <w:noProof/>
          <w:color w:val="548DD4"/>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5DA95BBF" w14:textId="447AD32C" w:rsidR="003663BC"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69511219" w:history="1">
            <w:r w:rsidR="003663BC" w:rsidRPr="007A1512">
              <w:rPr>
                <w:rStyle w:val="Hyperlink"/>
              </w:rPr>
              <w:t>A.</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Your covered services [</w:t>
            </w:r>
            <w:r w:rsidR="003663BC" w:rsidRPr="007A1512">
              <w:rPr>
                <w:rStyle w:val="Hyperlink"/>
                <w:i/>
                <w:iCs/>
              </w:rPr>
              <w:t>insert if the plan has cost-sharing</w:t>
            </w:r>
            <w:r w:rsidR="003663BC" w:rsidRPr="007A1512">
              <w:rPr>
                <w:rStyle w:val="Hyperlink"/>
              </w:rPr>
              <w:t>: and your out-of-pocket costs]</w:t>
            </w:r>
            <w:r w:rsidR="003663BC">
              <w:rPr>
                <w:webHidden/>
              </w:rPr>
              <w:tab/>
            </w:r>
            <w:r w:rsidR="003663BC">
              <w:rPr>
                <w:webHidden/>
              </w:rPr>
              <w:fldChar w:fldCharType="begin"/>
            </w:r>
            <w:r w:rsidR="003663BC">
              <w:rPr>
                <w:webHidden/>
              </w:rPr>
              <w:instrText xml:space="preserve"> PAGEREF _Toc169511219 \h </w:instrText>
            </w:r>
            <w:r w:rsidR="003663BC">
              <w:rPr>
                <w:webHidden/>
              </w:rPr>
            </w:r>
            <w:r w:rsidR="003663BC">
              <w:rPr>
                <w:webHidden/>
              </w:rPr>
              <w:fldChar w:fldCharType="separate"/>
            </w:r>
            <w:r w:rsidR="003663BC">
              <w:rPr>
                <w:webHidden/>
              </w:rPr>
              <w:t>3</w:t>
            </w:r>
            <w:r w:rsidR="003663BC">
              <w:rPr>
                <w:webHidden/>
              </w:rPr>
              <w:fldChar w:fldCharType="end"/>
            </w:r>
          </w:hyperlink>
        </w:p>
        <w:p w14:paraId="4531A825" w14:textId="63CE746B" w:rsidR="003663BC" w:rsidRDefault="00C748F6">
          <w:pPr>
            <w:pStyle w:val="TOC2"/>
            <w:rPr>
              <w:rFonts w:asciiTheme="minorHAnsi" w:eastAsiaTheme="minorEastAsia" w:hAnsiTheme="minorHAnsi" w:cstheme="minorBidi"/>
              <w:color w:val="auto"/>
              <w:kern w:val="2"/>
              <w:sz w:val="24"/>
              <w:szCs w:val="24"/>
              <w14:ligatures w14:val="standardContextual"/>
            </w:rPr>
          </w:pPr>
          <w:hyperlink w:anchor="_Toc169511220" w:history="1">
            <w:r w:rsidR="003663BC" w:rsidRPr="007A1512">
              <w:rPr>
                <w:rStyle w:val="Hyperlink"/>
              </w:rPr>
              <w:t>A1. During public health emergencies</w:t>
            </w:r>
            <w:r w:rsidR="003663BC">
              <w:rPr>
                <w:webHidden/>
              </w:rPr>
              <w:tab/>
            </w:r>
            <w:r w:rsidR="003663BC">
              <w:rPr>
                <w:webHidden/>
              </w:rPr>
              <w:fldChar w:fldCharType="begin"/>
            </w:r>
            <w:r w:rsidR="003663BC">
              <w:rPr>
                <w:webHidden/>
              </w:rPr>
              <w:instrText xml:space="preserve"> PAGEREF _Toc169511220 \h </w:instrText>
            </w:r>
            <w:r w:rsidR="003663BC">
              <w:rPr>
                <w:webHidden/>
              </w:rPr>
            </w:r>
            <w:r w:rsidR="003663BC">
              <w:rPr>
                <w:webHidden/>
              </w:rPr>
              <w:fldChar w:fldCharType="separate"/>
            </w:r>
            <w:r w:rsidR="003663BC">
              <w:rPr>
                <w:webHidden/>
              </w:rPr>
              <w:t>3</w:t>
            </w:r>
            <w:r w:rsidR="003663BC">
              <w:rPr>
                <w:webHidden/>
              </w:rPr>
              <w:fldChar w:fldCharType="end"/>
            </w:r>
          </w:hyperlink>
        </w:p>
        <w:p w14:paraId="1D0C73A7" w14:textId="30BB411F" w:rsidR="003663BC" w:rsidRDefault="00C748F6">
          <w:pPr>
            <w:pStyle w:val="TOC1"/>
            <w:rPr>
              <w:rFonts w:asciiTheme="minorHAnsi" w:eastAsiaTheme="minorEastAsia" w:hAnsiTheme="minorHAnsi" w:cstheme="minorBidi"/>
              <w:kern w:val="2"/>
              <w:sz w:val="24"/>
              <w:szCs w:val="24"/>
              <w14:ligatures w14:val="standardContextual"/>
            </w:rPr>
          </w:pPr>
          <w:hyperlink w:anchor="_Toc169511221" w:history="1">
            <w:r w:rsidR="003663BC" w:rsidRPr="007A1512">
              <w:rPr>
                <w:rStyle w:val="Hyperlink"/>
              </w:rPr>
              <w:t>B.</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Rules against providers charging you for services</w:t>
            </w:r>
            <w:r w:rsidR="003663BC">
              <w:rPr>
                <w:webHidden/>
              </w:rPr>
              <w:tab/>
            </w:r>
            <w:r w:rsidR="003663BC">
              <w:rPr>
                <w:webHidden/>
              </w:rPr>
              <w:fldChar w:fldCharType="begin"/>
            </w:r>
            <w:r w:rsidR="003663BC">
              <w:rPr>
                <w:webHidden/>
              </w:rPr>
              <w:instrText xml:space="preserve"> PAGEREF _Toc169511221 \h </w:instrText>
            </w:r>
            <w:r w:rsidR="003663BC">
              <w:rPr>
                <w:webHidden/>
              </w:rPr>
            </w:r>
            <w:r w:rsidR="003663BC">
              <w:rPr>
                <w:webHidden/>
              </w:rPr>
              <w:fldChar w:fldCharType="separate"/>
            </w:r>
            <w:r w:rsidR="003663BC">
              <w:rPr>
                <w:webHidden/>
              </w:rPr>
              <w:t>3</w:t>
            </w:r>
            <w:r w:rsidR="003663BC">
              <w:rPr>
                <w:webHidden/>
              </w:rPr>
              <w:fldChar w:fldCharType="end"/>
            </w:r>
          </w:hyperlink>
        </w:p>
        <w:p w14:paraId="01BD89D7" w14:textId="54E81D4C" w:rsidR="003663BC" w:rsidRDefault="00C748F6">
          <w:pPr>
            <w:pStyle w:val="TOC1"/>
            <w:rPr>
              <w:rFonts w:asciiTheme="minorHAnsi" w:eastAsiaTheme="minorEastAsia" w:hAnsiTheme="minorHAnsi" w:cstheme="minorBidi"/>
              <w:kern w:val="2"/>
              <w:sz w:val="24"/>
              <w:szCs w:val="24"/>
              <w14:ligatures w14:val="standardContextual"/>
            </w:rPr>
          </w:pPr>
          <w:hyperlink w:anchor="_Toc169511222" w:history="1">
            <w:r w:rsidR="003663BC" w:rsidRPr="007A1512">
              <w:rPr>
                <w:rStyle w:val="Hyperlink"/>
              </w:rPr>
              <w:t>C.</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About our plan’s Benefits Chart</w:t>
            </w:r>
            <w:r w:rsidR="003663BC">
              <w:rPr>
                <w:webHidden/>
              </w:rPr>
              <w:tab/>
            </w:r>
            <w:r w:rsidR="003663BC">
              <w:rPr>
                <w:webHidden/>
              </w:rPr>
              <w:fldChar w:fldCharType="begin"/>
            </w:r>
            <w:r w:rsidR="003663BC">
              <w:rPr>
                <w:webHidden/>
              </w:rPr>
              <w:instrText xml:space="preserve"> PAGEREF _Toc169511222 \h </w:instrText>
            </w:r>
            <w:r w:rsidR="003663BC">
              <w:rPr>
                <w:webHidden/>
              </w:rPr>
            </w:r>
            <w:r w:rsidR="003663BC">
              <w:rPr>
                <w:webHidden/>
              </w:rPr>
              <w:fldChar w:fldCharType="separate"/>
            </w:r>
            <w:r w:rsidR="003663BC">
              <w:rPr>
                <w:webHidden/>
              </w:rPr>
              <w:t>3</w:t>
            </w:r>
            <w:r w:rsidR="003663BC">
              <w:rPr>
                <w:webHidden/>
              </w:rPr>
              <w:fldChar w:fldCharType="end"/>
            </w:r>
          </w:hyperlink>
        </w:p>
        <w:p w14:paraId="5F5DAB1C" w14:textId="2E913D33" w:rsidR="003663BC" w:rsidRDefault="00C748F6">
          <w:pPr>
            <w:pStyle w:val="TOC1"/>
            <w:rPr>
              <w:rFonts w:asciiTheme="minorHAnsi" w:eastAsiaTheme="minorEastAsia" w:hAnsiTheme="minorHAnsi" w:cstheme="minorBidi"/>
              <w:kern w:val="2"/>
              <w:sz w:val="24"/>
              <w:szCs w:val="24"/>
              <w14:ligatures w14:val="standardContextual"/>
            </w:rPr>
          </w:pPr>
          <w:hyperlink w:anchor="_Toc169511223" w:history="1">
            <w:r w:rsidR="003663BC" w:rsidRPr="007A1512">
              <w:rPr>
                <w:rStyle w:val="Hyperlink"/>
              </w:rPr>
              <w:t>D.</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Our plan’s Benefits Chart</w:t>
            </w:r>
            <w:r w:rsidR="003663BC">
              <w:rPr>
                <w:webHidden/>
              </w:rPr>
              <w:tab/>
            </w:r>
            <w:r w:rsidR="003663BC">
              <w:rPr>
                <w:webHidden/>
              </w:rPr>
              <w:fldChar w:fldCharType="begin"/>
            </w:r>
            <w:r w:rsidR="003663BC">
              <w:rPr>
                <w:webHidden/>
              </w:rPr>
              <w:instrText xml:space="preserve"> PAGEREF _Toc169511223 \h </w:instrText>
            </w:r>
            <w:r w:rsidR="003663BC">
              <w:rPr>
                <w:webHidden/>
              </w:rPr>
            </w:r>
            <w:r w:rsidR="003663BC">
              <w:rPr>
                <w:webHidden/>
              </w:rPr>
              <w:fldChar w:fldCharType="separate"/>
            </w:r>
            <w:r w:rsidR="003663BC">
              <w:rPr>
                <w:webHidden/>
              </w:rPr>
              <w:t>12</w:t>
            </w:r>
            <w:r w:rsidR="003663BC">
              <w:rPr>
                <w:webHidden/>
              </w:rPr>
              <w:fldChar w:fldCharType="end"/>
            </w:r>
          </w:hyperlink>
        </w:p>
        <w:p w14:paraId="277A3F3F" w14:textId="27F21BC6" w:rsidR="003663BC" w:rsidRDefault="00C748F6">
          <w:pPr>
            <w:pStyle w:val="TOC1"/>
            <w:rPr>
              <w:rFonts w:asciiTheme="minorHAnsi" w:eastAsiaTheme="minorEastAsia" w:hAnsiTheme="minorHAnsi" w:cstheme="minorBidi"/>
              <w:kern w:val="2"/>
              <w:sz w:val="24"/>
              <w:szCs w:val="24"/>
              <w14:ligatures w14:val="standardContextual"/>
            </w:rPr>
          </w:pPr>
          <w:hyperlink w:anchor="_Toc169511224" w:history="1">
            <w:r w:rsidR="003663BC" w:rsidRPr="007A1512">
              <w:rPr>
                <w:rStyle w:val="Hyperlink"/>
              </w:rPr>
              <w:t>E.</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Extra “Optional Supplemental” benefits you can buy</w:t>
            </w:r>
            <w:r w:rsidR="003663BC">
              <w:rPr>
                <w:webHidden/>
              </w:rPr>
              <w:tab/>
            </w:r>
            <w:r w:rsidR="003663BC">
              <w:rPr>
                <w:webHidden/>
              </w:rPr>
              <w:fldChar w:fldCharType="begin"/>
            </w:r>
            <w:r w:rsidR="003663BC">
              <w:rPr>
                <w:webHidden/>
              </w:rPr>
              <w:instrText xml:space="preserve"> PAGEREF _Toc169511224 \h </w:instrText>
            </w:r>
            <w:r w:rsidR="003663BC">
              <w:rPr>
                <w:webHidden/>
              </w:rPr>
            </w:r>
            <w:r w:rsidR="003663BC">
              <w:rPr>
                <w:webHidden/>
              </w:rPr>
              <w:fldChar w:fldCharType="separate"/>
            </w:r>
            <w:r w:rsidR="003663BC">
              <w:rPr>
                <w:webHidden/>
              </w:rPr>
              <w:t>89</w:t>
            </w:r>
            <w:r w:rsidR="003663BC">
              <w:rPr>
                <w:webHidden/>
              </w:rPr>
              <w:fldChar w:fldCharType="end"/>
            </w:r>
          </w:hyperlink>
        </w:p>
        <w:p w14:paraId="17D917D9" w14:textId="1AFA500D" w:rsidR="003663BC" w:rsidRDefault="00C748F6">
          <w:pPr>
            <w:pStyle w:val="TOC1"/>
            <w:rPr>
              <w:rFonts w:asciiTheme="minorHAnsi" w:eastAsiaTheme="minorEastAsia" w:hAnsiTheme="minorHAnsi" w:cstheme="minorBidi"/>
              <w:kern w:val="2"/>
              <w:sz w:val="24"/>
              <w:szCs w:val="24"/>
              <w14:ligatures w14:val="standardContextual"/>
            </w:rPr>
          </w:pPr>
          <w:hyperlink w:anchor="_Toc169511225" w:history="1">
            <w:r w:rsidR="003663BC" w:rsidRPr="007A1512">
              <w:rPr>
                <w:rStyle w:val="Hyperlink"/>
              </w:rPr>
              <w:t>F.</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Our plan’s visitor or traveler benefits</w:t>
            </w:r>
            <w:r w:rsidR="003663BC">
              <w:rPr>
                <w:webHidden/>
              </w:rPr>
              <w:tab/>
            </w:r>
            <w:r w:rsidR="003663BC">
              <w:rPr>
                <w:webHidden/>
              </w:rPr>
              <w:fldChar w:fldCharType="begin"/>
            </w:r>
            <w:r w:rsidR="003663BC">
              <w:rPr>
                <w:webHidden/>
              </w:rPr>
              <w:instrText xml:space="preserve"> PAGEREF _Toc169511225 \h </w:instrText>
            </w:r>
            <w:r w:rsidR="003663BC">
              <w:rPr>
                <w:webHidden/>
              </w:rPr>
            </w:r>
            <w:r w:rsidR="003663BC">
              <w:rPr>
                <w:webHidden/>
              </w:rPr>
              <w:fldChar w:fldCharType="separate"/>
            </w:r>
            <w:r w:rsidR="003663BC">
              <w:rPr>
                <w:webHidden/>
              </w:rPr>
              <w:t>90</w:t>
            </w:r>
            <w:r w:rsidR="003663BC">
              <w:rPr>
                <w:webHidden/>
              </w:rPr>
              <w:fldChar w:fldCharType="end"/>
            </w:r>
          </w:hyperlink>
        </w:p>
        <w:p w14:paraId="7E74B000" w14:textId="45A8BE61" w:rsidR="003663BC" w:rsidRDefault="00C748F6">
          <w:pPr>
            <w:pStyle w:val="TOC1"/>
            <w:rPr>
              <w:rFonts w:asciiTheme="minorHAnsi" w:eastAsiaTheme="minorEastAsia" w:hAnsiTheme="minorHAnsi" w:cstheme="minorBidi"/>
              <w:kern w:val="2"/>
              <w:sz w:val="24"/>
              <w:szCs w:val="24"/>
              <w14:ligatures w14:val="standardContextual"/>
            </w:rPr>
          </w:pPr>
          <w:hyperlink w:anchor="_Toc169511226" w:history="1">
            <w:r w:rsidR="003663BC" w:rsidRPr="007A1512">
              <w:rPr>
                <w:rStyle w:val="Hyperlink"/>
              </w:rPr>
              <w:t>G.</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Benefits covered outside of our plan</w:t>
            </w:r>
            <w:r w:rsidR="003663BC">
              <w:rPr>
                <w:webHidden/>
              </w:rPr>
              <w:tab/>
            </w:r>
            <w:r w:rsidR="003663BC">
              <w:rPr>
                <w:webHidden/>
              </w:rPr>
              <w:fldChar w:fldCharType="begin"/>
            </w:r>
            <w:r w:rsidR="003663BC">
              <w:rPr>
                <w:webHidden/>
              </w:rPr>
              <w:instrText xml:space="preserve"> PAGEREF _Toc169511226 \h </w:instrText>
            </w:r>
            <w:r w:rsidR="003663BC">
              <w:rPr>
                <w:webHidden/>
              </w:rPr>
            </w:r>
            <w:r w:rsidR="003663BC">
              <w:rPr>
                <w:webHidden/>
              </w:rPr>
              <w:fldChar w:fldCharType="separate"/>
            </w:r>
            <w:r w:rsidR="003663BC">
              <w:rPr>
                <w:webHidden/>
              </w:rPr>
              <w:t>90</w:t>
            </w:r>
            <w:r w:rsidR="003663BC">
              <w:rPr>
                <w:webHidden/>
              </w:rPr>
              <w:fldChar w:fldCharType="end"/>
            </w:r>
          </w:hyperlink>
        </w:p>
        <w:p w14:paraId="5D90FDD6" w14:textId="5FC692C9" w:rsidR="003663BC" w:rsidRDefault="00C748F6">
          <w:pPr>
            <w:pStyle w:val="TOC2"/>
            <w:rPr>
              <w:rFonts w:asciiTheme="minorHAnsi" w:eastAsiaTheme="minorEastAsia" w:hAnsiTheme="minorHAnsi" w:cstheme="minorBidi"/>
              <w:color w:val="auto"/>
              <w:kern w:val="2"/>
              <w:sz w:val="24"/>
              <w:szCs w:val="24"/>
              <w14:ligatures w14:val="standardContextual"/>
            </w:rPr>
          </w:pPr>
          <w:hyperlink w:anchor="_Toc169511227" w:history="1">
            <w:r w:rsidR="003663BC" w:rsidRPr="007A1512">
              <w:rPr>
                <w:rStyle w:val="Hyperlink"/>
              </w:rPr>
              <w:t>G1. Hospice care</w:t>
            </w:r>
            <w:r w:rsidR="003663BC">
              <w:rPr>
                <w:webHidden/>
              </w:rPr>
              <w:tab/>
            </w:r>
            <w:r w:rsidR="003663BC">
              <w:rPr>
                <w:webHidden/>
              </w:rPr>
              <w:fldChar w:fldCharType="begin"/>
            </w:r>
            <w:r w:rsidR="003663BC">
              <w:rPr>
                <w:webHidden/>
              </w:rPr>
              <w:instrText xml:space="preserve"> PAGEREF _Toc169511227 \h </w:instrText>
            </w:r>
            <w:r w:rsidR="003663BC">
              <w:rPr>
                <w:webHidden/>
              </w:rPr>
            </w:r>
            <w:r w:rsidR="003663BC">
              <w:rPr>
                <w:webHidden/>
              </w:rPr>
              <w:fldChar w:fldCharType="separate"/>
            </w:r>
            <w:r w:rsidR="003663BC">
              <w:rPr>
                <w:webHidden/>
              </w:rPr>
              <w:t>91</w:t>
            </w:r>
            <w:r w:rsidR="003663BC">
              <w:rPr>
                <w:webHidden/>
              </w:rPr>
              <w:fldChar w:fldCharType="end"/>
            </w:r>
          </w:hyperlink>
        </w:p>
        <w:p w14:paraId="1E66F51A" w14:textId="3E6D38AC" w:rsidR="003663BC" w:rsidRDefault="00C748F6">
          <w:pPr>
            <w:pStyle w:val="TOC1"/>
            <w:rPr>
              <w:rFonts w:asciiTheme="minorHAnsi" w:eastAsiaTheme="minorEastAsia" w:hAnsiTheme="minorHAnsi" w:cstheme="minorBidi"/>
              <w:kern w:val="2"/>
              <w:sz w:val="24"/>
              <w:szCs w:val="24"/>
              <w14:ligatures w14:val="standardContextual"/>
            </w:rPr>
          </w:pPr>
          <w:hyperlink w:anchor="_Toc169511228" w:history="1">
            <w:r w:rsidR="003663BC" w:rsidRPr="007A1512">
              <w:rPr>
                <w:rStyle w:val="Hyperlink"/>
              </w:rPr>
              <w:t>H.</w:t>
            </w:r>
            <w:r w:rsidR="003663BC">
              <w:rPr>
                <w:rFonts w:asciiTheme="minorHAnsi" w:eastAsiaTheme="minorEastAsia" w:hAnsiTheme="minorHAnsi" w:cstheme="minorBidi"/>
                <w:kern w:val="2"/>
                <w:sz w:val="24"/>
                <w:szCs w:val="24"/>
                <w14:ligatures w14:val="standardContextual"/>
              </w:rPr>
              <w:tab/>
            </w:r>
            <w:r w:rsidR="003663BC" w:rsidRPr="007A1512">
              <w:rPr>
                <w:rStyle w:val="Hyperlink"/>
              </w:rPr>
              <w:t>Benefits not covered by our plan, Medicare, or Medical Assistance</w:t>
            </w:r>
            <w:r w:rsidR="003663BC">
              <w:rPr>
                <w:webHidden/>
              </w:rPr>
              <w:tab/>
            </w:r>
            <w:r w:rsidR="003663BC">
              <w:rPr>
                <w:webHidden/>
              </w:rPr>
              <w:fldChar w:fldCharType="begin"/>
            </w:r>
            <w:r w:rsidR="003663BC">
              <w:rPr>
                <w:webHidden/>
              </w:rPr>
              <w:instrText xml:space="preserve"> PAGEREF _Toc169511228 \h </w:instrText>
            </w:r>
            <w:r w:rsidR="003663BC">
              <w:rPr>
                <w:webHidden/>
              </w:rPr>
            </w:r>
            <w:r w:rsidR="003663BC">
              <w:rPr>
                <w:webHidden/>
              </w:rPr>
              <w:fldChar w:fldCharType="separate"/>
            </w:r>
            <w:r w:rsidR="003663BC">
              <w:rPr>
                <w:webHidden/>
              </w:rPr>
              <w:t>92</w:t>
            </w:r>
            <w:r w:rsidR="003663BC">
              <w:rPr>
                <w:webHidden/>
              </w:rPr>
              <w:fldChar w:fldCharType="end"/>
            </w:r>
          </w:hyperlink>
        </w:p>
        <w:p w14:paraId="0AAAA4D7" w14:textId="6ED5B1AC" w:rsidR="00866879" w:rsidRPr="00496847" w:rsidRDefault="00866879" w:rsidP="00EB0CC4">
          <w:pPr>
            <w:pStyle w:val="TOC1"/>
          </w:pPr>
          <w:r w:rsidRPr="00496847">
            <w:rPr>
              <w:b/>
            </w:rPr>
            <w:fldChar w:fldCharType="end"/>
          </w:r>
        </w:p>
      </w:sdtContent>
    </w:sdt>
    <w:p w14:paraId="36673F2E" w14:textId="585FF55C" w:rsidR="004C6F24" w:rsidRPr="00496847" w:rsidRDefault="00536618" w:rsidP="00577A34">
      <w:pPr>
        <w:pStyle w:val="Heading1"/>
        <w:rPr>
          <w:rFonts w:cs="Arial"/>
          <w:noProof/>
        </w:rPr>
      </w:pPr>
      <w:r w:rsidRPr="00496847">
        <w:rPr>
          <w:rFonts w:cs="Arial"/>
          <w:noProof/>
        </w:rPr>
        <w:br w:type="page"/>
      </w:r>
      <w:bookmarkStart w:id="9" w:name="_Toc169511219"/>
      <w:r w:rsidR="00936D99" w:rsidRPr="00496847">
        <w:rPr>
          <w:rFonts w:cs="Arial"/>
          <w:noProof/>
        </w:rPr>
        <w:lastRenderedPageBreak/>
        <w:t xml:space="preserve">Your covered services </w:t>
      </w:r>
      <w:r w:rsidR="006D0011" w:rsidRPr="00B30B1F">
        <w:rPr>
          <w:rFonts w:cs="Arial"/>
          <w:b w:val="0"/>
          <w:noProof/>
          <w:color w:val="548DD4"/>
          <w:szCs w:val="28"/>
        </w:rPr>
        <w:t>[</w:t>
      </w:r>
      <w:r w:rsidR="00FD753B" w:rsidRPr="00B30B1F">
        <w:rPr>
          <w:rFonts w:cs="Arial"/>
          <w:b w:val="0"/>
          <w:i/>
          <w:iCs/>
          <w:noProof/>
          <w:color w:val="548DD4"/>
          <w:szCs w:val="28"/>
        </w:rPr>
        <w:t>i</w:t>
      </w:r>
      <w:r w:rsidR="004C6F24" w:rsidRPr="00B30B1F">
        <w:rPr>
          <w:rFonts w:cs="Arial"/>
          <w:b w:val="0"/>
          <w:i/>
          <w:iCs/>
          <w:noProof/>
          <w:color w:val="548DD4"/>
          <w:szCs w:val="28"/>
        </w:rPr>
        <w:t>nsert if the plan has cost</w:t>
      </w:r>
      <w:r w:rsidR="00523838" w:rsidRPr="00B30B1F">
        <w:rPr>
          <w:rFonts w:cs="Arial"/>
          <w:b w:val="0"/>
          <w:i/>
          <w:iCs/>
          <w:noProof/>
          <w:color w:val="548DD4"/>
          <w:szCs w:val="28"/>
        </w:rPr>
        <w:t>-</w:t>
      </w:r>
      <w:r w:rsidR="004C6F24" w:rsidRPr="00B30B1F">
        <w:rPr>
          <w:rFonts w:cs="Arial"/>
          <w:b w:val="0"/>
          <w:i/>
          <w:iCs/>
          <w:noProof/>
          <w:color w:val="548DD4"/>
          <w:szCs w:val="28"/>
        </w:rPr>
        <w:t>sharing</w:t>
      </w:r>
      <w:r w:rsidR="004C6F24" w:rsidRPr="00B30B1F">
        <w:rPr>
          <w:rFonts w:cs="Arial"/>
          <w:b w:val="0"/>
          <w:noProof/>
          <w:color w:val="548DD4"/>
          <w:szCs w:val="28"/>
        </w:rPr>
        <w:t>:</w:t>
      </w:r>
      <w:r w:rsidR="004C6F24" w:rsidRPr="00B30B1F">
        <w:rPr>
          <w:rFonts w:cs="Arial"/>
          <w:noProof/>
          <w:color w:val="548DD4"/>
          <w:szCs w:val="28"/>
        </w:rPr>
        <w:t xml:space="preserve"> </w:t>
      </w:r>
      <w:r w:rsidR="00936D99" w:rsidRPr="00B30B1F">
        <w:rPr>
          <w:rFonts w:cs="Arial"/>
          <w:noProof/>
          <w:color w:val="548DD4"/>
          <w:szCs w:val="28"/>
        </w:rPr>
        <w:t xml:space="preserve">and </w:t>
      </w:r>
      <w:r w:rsidR="004C6F24" w:rsidRPr="00B30B1F">
        <w:rPr>
          <w:rFonts w:cs="Arial"/>
          <w:noProof/>
          <w:color w:val="548DD4"/>
          <w:szCs w:val="28"/>
        </w:rPr>
        <w:t>your out-of-pocket costs</w:t>
      </w:r>
      <w:r w:rsidR="006D0011" w:rsidRPr="00B30B1F">
        <w:rPr>
          <w:rFonts w:cs="Arial"/>
          <w:b w:val="0"/>
          <w:noProof/>
          <w:color w:val="548DD4"/>
          <w:szCs w:val="28"/>
        </w:rPr>
        <w:t>]</w:t>
      </w:r>
      <w:bookmarkEnd w:id="6"/>
      <w:bookmarkEnd w:id="7"/>
      <w:bookmarkEnd w:id="8"/>
      <w:bookmarkEnd w:id="9"/>
    </w:p>
    <w:p w14:paraId="31EF89E0" w14:textId="7E7F208B" w:rsidR="004C6F24" w:rsidRPr="00B30B1F" w:rsidRDefault="004C6F24" w:rsidP="006D73A3">
      <w:pPr>
        <w:rPr>
          <w:rFonts w:cs="Arial"/>
          <w:b/>
          <w:bCs/>
          <w:i/>
          <w:noProof/>
          <w:color w:val="548DD4"/>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Fonts w:cs="Arial"/>
          <w:noProof/>
        </w:rPr>
        <w:t xml:space="preserve"> </w:t>
      </w:r>
      <w:r w:rsidR="006D0011" w:rsidRPr="00B30B1F">
        <w:rPr>
          <w:rFonts w:cs="Arial"/>
          <w:noProof/>
          <w:color w:val="548DD4"/>
        </w:rPr>
        <w:t>[</w:t>
      </w:r>
      <w:r w:rsidR="00E971AF" w:rsidRPr="00B30B1F">
        <w:rPr>
          <w:rFonts w:cs="Arial"/>
          <w:i/>
          <w:iCs/>
          <w:noProof/>
          <w:color w:val="548DD4"/>
        </w:rPr>
        <w:t>i</w:t>
      </w:r>
      <w:r w:rsidRPr="00B30B1F">
        <w:rPr>
          <w:rFonts w:cs="Arial"/>
          <w:i/>
          <w:iCs/>
          <w:noProof/>
          <w:color w:val="548DD4"/>
        </w:rPr>
        <w:t xml:space="preserve">nsert if </w:t>
      </w:r>
      <w:r w:rsidR="00956263" w:rsidRPr="00B30B1F">
        <w:rPr>
          <w:rFonts w:cs="Arial"/>
          <w:i/>
          <w:iCs/>
          <w:noProof/>
          <w:color w:val="548DD4"/>
        </w:rPr>
        <w:t xml:space="preserve">the </w:t>
      </w:r>
      <w:r w:rsidRPr="00B30B1F">
        <w:rPr>
          <w:rFonts w:cs="Arial"/>
          <w:i/>
          <w:iCs/>
          <w:noProof/>
          <w:color w:val="548DD4"/>
        </w:rPr>
        <w:t xml:space="preserve">plan has </w:t>
      </w:r>
      <w:r w:rsidR="008C354D" w:rsidRPr="00B30B1F">
        <w:rPr>
          <w:rFonts w:cs="Arial"/>
          <w:i/>
          <w:iCs/>
          <w:noProof/>
          <w:color w:val="548DD4"/>
        </w:rPr>
        <w:t>cost-sharing</w:t>
      </w:r>
      <w:r w:rsidRPr="00B30B1F">
        <w:rPr>
          <w:rFonts w:cs="Arial"/>
          <w:noProof/>
          <w:color w:val="548DD4"/>
        </w:rPr>
        <w:t>:</w:t>
      </w:r>
      <w:r w:rsidRPr="00B30B1F">
        <w:rPr>
          <w:rFonts w:cs="Arial"/>
          <w:noProof/>
        </w:rPr>
        <w:t xml:space="preserve"> </w:t>
      </w:r>
      <w:r w:rsidR="00F50192" w:rsidRPr="00B30B1F">
        <w:rPr>
          <w:rFonts w:cs="Arial"/>
          <w:noProof/>
          <w:color w:val="548DD4"/>
        </w:rPr>
        <w:t>and</w:t>
      </w:r>
      <w:r w:rsidRPr="00B30B1F">
        <w:rPr>
          <w:rFonts w:cs="Arial"/>
          <w:noProof/>
          <w:color w:val="548DD4"/>
        </w:rPr>
        <w:t xml:space="preserve"> how much you pay for each service</w:t>
      </w:r>
      <w:r w:rsidR="006D0011" w:rsidRPr="00B30B1F">
        <w:rPr>
          <w:rFonts w:cs="Arial"/>
          <w:noProof/>
          <w:color w:val="548DD4"/>
        </w:rPr>
        <w:t>]</w:t>
      </w:r>
      <w:r w:rsidR="00F50192" w:rsidRPr="00496847">
        <w:rPr>
          <w:rFonts w:cs="Arial"/>
          <w:noProof/>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 not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A0139E">
        <w:rPr>
          <w:rFonts w:cs="Arial"/>
          <w:noProof/>
        </w:rPr>
        <w:t>this</w:t>
      </w:r>
      <w:r w:rsidR="00A0139E"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B30B1F">
        <w:rPr>
          <w:rFonts w:cs="Arial"/>
          <w:noProof/>
          <w:color w:val="548DD4"/>
        </w:rPr>
        <w:t>[</w:t>
      </w:r>
      <w:r w:rsidRPr="00B30B1F">
        <w:rPr>
          <w:rFonts w:cs="Arial"/>
          <w:i/>
          <w:iCs/>
          <w:noProof/>
          <w:color w:val="548DD4"/>
        </w:rPr>
        <w:t>Insert if applicable</w:t>
      </w:r>
      <w:r w:rsidRPr="00B30B1F">
        <w:rPr>
          <w:rFonts w:cs="Arial"/>
          <w:noProof/>
          <w:color w:val="548DD4"/>
        </w:rPr>
        <w:t xml:space="preserve">: </w:t>
      </w:r>
      <w:r w:rsidR="00BB5E8D" w:rsidRPr="00B30B1F">
        <w:rPr>
          <w:rFonts w:cs="Arial"/>
          <w:noProof/>
          <w:color w:val="548DD4"/>
        </w:rPr>
        <w:t xml:space="preserve">This </w:t>
      </w:r>
      <w:r w:rsidRPr="00B30B1F">
        <w:rPr>
          <w:rFonts w:cs="Arial"/>
          <w:noProof/>
          <w:color w:val="548DD4"/>
        </w:rPr>
        <w:t>chapter also explains limits on some services.</w:t>
      </w:r>
      <w:r w:rsidR="006D0011" w:rsidRPr="00B30B1F">
        <w:rPr>
          <w:rFonts w:cs="Arial"/>
          <w:noProof/>
          <w:color w:val="548DD4"/>
        </w:rPr>
        <w:t>]</w:t>
      </w:r>
    </w:p>
    <w:p w14:paraId="4D8918C3" w14:textId="32143A57" w:rsidR="004C6F24" w:rsidRPr="00B30B1F" w:rsidRDefault="48CAC93E" w:rsidP="48CAC93E">
      <w:pPr>
        <w:rPr>
          <w:rFonts w:cs="Arial"/>
          <w:i/>
          <w:noProof/>
          <w:color w:val="548DD4"/>
        </w:rPr>
      </w:pPr>
      <w:r w:rsidRPr="00B30B1F">
        <w:rPr>
          <w:rFonts w:cs="Arial"/>
          <w:noProof/>
          <w:color w:val="548DD4"/>
        </w:rPr>
        <w:t>[</w:t>
      </w:r>
      <w:r w:rsidRPr="00B30B1F">
        <w:rPr>
          <w:rFonts w:cs="Arial"/>
          <w:i/>
          <w:iCs/>
          <w:noProof/>
          <w:color w:val="548DD4"/>
        </w:rPr>
        <w:t>Plans with cost</w:t>
      </w:r>
      <w:r w:rsidR="00DF5836" w:rsidRPr="00B30B1F">
        <w:rPr>
          <w:rFonts w:cs="Arial"/>
          <w:i/>
          <w:iCs/>
          <w:noProof/>
          <w:color w:val="548DD4"/>
        </w:rPr>
        <w:t>-</w:t>
      </w:r>
      <w:r w:rsidRPr="00B30B1F">
        <w:rPr>
          <w:rFonts w:cs="Arial"/>
          <w:i/>
          <w:iCs/>
          <w:noProof/>
          <w:color w:val="548DD4"/>
        </w:rPr>
        <w:t>sharing, insert</w:t>
      </w:r>
      <w:r w:rsidRPr="00B30B1F">
        <w:rPr>
          <w:rFonts w:cs="Arial"/>
          <w:noProof/>
          <w:color w:val="548DD4"/>
        </w:rPr>
        <w:t xml:space="preserve">: For some services, you are charged an out-of-pocket cost called a copay. This is a fixed amount (for example, $5) you pay each time you get that service. You pay the copay at the time you get the medical service.] </w:t>
      </w:r>
    </w:p>
    <w:p w14:paraId="1F87C822" w14:textId="0932D64E" w:rsidR="004C6F24" w:rsidRPr="00B30B1F" w:rsidRDefault="423C2E9A" w:rsidP="423C2E9A">
      <w:pPr>
        <w:rPr>
          <w:rFonts w:cs="Arial"/>
          <w:i/>
          <w:noProof/>
          <w:color w:val="548DD4"/>
        </w:rPr>
      </w:pPr>
      <w:r w:rsidRPr="00B30B1F">
        <w:rPr>
          <w:rFonts w:cs="Arial"/>
          <w:noProof/>
          <w:color w:val="548DD4"/>
        </w:rPr>
        <w:t>[</w:t>
      </w:r>
      <w:r w:rsidR="00AD6955" w:rsidRPr="00AD6955">
        <w:rPr>
          <w:rFonts w:cs="Arial"/>
          <w:i/>
          <w:iCs/>
          <w:noProof/>
          <w:color w:val="548DD4"/>
        </w:rPr>
        <w:t>MSHO/SNBC plans use this statement</w:t>
      </w:r>
      <w:r w:rsidR="00B92A28">
        <w:rPr>
          <w:rFonts w:cs="Arial"/>
          <w:i/>
          <w:iCs/>
          <w:noProof/>
          <w:color w:val="548DD4"/>
        </w:rPr>
        <w:t>:</w:t>
      </w:r>
      <w:r w:rsidR="00AD6955" w:rsidRPr="00B30B1F">
        <w:rPr>
          <w:rFonts w:cs="Arial"/>
          <w:i/>
          <w:iCs/>
          <w:noProof/>
          <w:color w:val="548DD4"/>
        </w:rPr>
        <w:t xml:space="preserve"> </w:t>
      </w:r>
      <w:r w:rsidRPr="00B30B1F">
        <w:rPr>
          <w:rFonts w:cs="Arial"/>
          <w:i/>
          <w:iCs/>
          <w:noProof/>
          <w:color w:val="548DD4"/>
        </w:rPr>
        <w:t xml:space="preserve">Plans with </w:t>
      </w:r>
      <w:r w:rsidRPr="00B30B1F">
        <w:rPr>
          <w:rFonts w:cs="Arial"/>
          <w:b/>
          <w:bCs/>
          <w:i/>
          <w:iCs/>
          <w:noProof/>
          <w:color w:val="548DD4"/>
        </w:rPr>
        <w:t>no</w:t>
      </w:r>
      <w:r w:rsidRPr="00B30B1F">
        <w:rPr>
          <w:rFonts w:cs="Arial"/>
          <w:i/>
          <w:iCs/>
          <w:noProof/>
          <w:color w:val="548DD4"/>
        </w:rPr>
        <w:t xml:space="preserve"> cost-sharing for any services described in this chapter, insert</w:t>
      </w:r>
      <w:r w:rsidRPr="00B30B1F">
        <w:rPr>
          <w:rFonts w:cs="Arial"/>
          <w:noProof/>
          <w:color w:val="548DD4"/>
        </w:rPr>
        <w:t xml:space="preserve">: Because you get assistance from </w:t>
      </w:r>
      <w:r w:rsidR="002838E7">
        <w:rPr>
          <w:rFonts w:cs="Arial"/>
          <w:noProof/>
          <w:color w:val="548DD4"/>
        </w:rPr>
        <w:t>Medical Assistance</w:t>
      </w:r>
      <w:r w:rsidRPr="00B30B1F">
        <w:rPr>
          <w:rFonts w:cs="Arial"/>
          <w:noProof/>
          <w:color w:val="548DD4"/>
        </w:rPr>
        <w:t xml:space="preserve"> you pay nothing for your covered services as long as you follow our plan’s rules. Refer to </w:t>
      </w:r>
      <w:r w:rsidRPr="00B30B1F">
        <w:rPr>
          <w:rFonts w:cs="Arial"/>
          <w:b/>
          <w:bCs/>
          <w:noProof/>
          <w:color w:val="548DD4"/>
        </w:rPr>
        <w:t>Chapter 3</w:t>
      </w:r>
      <w:r w:rsidRPr="00B30B1F">
        <w:rPr>
          <w:rFonts w:cs="Arial"/>
          <w:noProof/>
          <w:color w:val="548DD4"/>
        </w:rPr>
        <w:t xml:space="preserve"> of </w:t>
      </w:r>
      <w:r w:rsidR="00A0139E">
        <w:rPr>
          <w:rFonts w:cs="Arial"/>
          <w:noProof/>
          <w:color w:val="548DD4"/>
        </w:rPr>
        <w:t>this</w:t>
      </w:r>
      <w:r w:rsidR="00A0139E" w:rsidRPr="00B30B1F">
        <w:rPr>
          <w:rFonts w:cs="Arial"/>
          <w:noProof/>
          <w:color w:val="548DD4"/>
        </w:rPr>
        <w:t xml:space="preserve"> </w:t>
      </w:r>
      <w:r w:rsidRPr="00B30B1F">
        <w:rPr>
          <w:rFonts w:cs="Arial"/>
          <w:i/>
          <w:iCs/>
          <w:noProof/>
          <w:color w:val="548DD4"/>
        </w:rPr>
        <w:t>Member Handbook</w:t>
      </w:r>
      <w:r w:rsidRPr="00B30B1F">
        <w:rPr>
          <w:rFonts w:cs="Arial"/>
          <w:noProof/>
          <w:color w:val="548DD4"/>
        </w:rPr>
        <w:t xml:space="preserve"> for details about the plan’s rules.]</w:t>
      </w:r>
    </w:p>
    <w:p w14:paraId="508D1535" w14:textId="4641BDC9" w:rsidR="000A1214" w:rsidRPr="00B30B1F" w:rsidRDefault="008D669C" w:rsidP="006D73A3">
      <w:pPr>
        <w:rPr>
          <w:rFonts w:eastAsia="Times New Roman" w:cs="Arial"/>
          <w:noProof/>
          <w:color w:val="548DD4"/>
        </w:rPr>
      </w:pPr>
      <w:r w:rsidRPr="00496847">
        <w:rPr>
          <w:rFonts w:cs="Arial"/>
          <w:noProof/>
        </w:rPr>
        <w:t xml:space="preserve">If you need help understanding what services are covered, call </w:t>
      </w:r>
      <w:r w:rsidR="006D0011" w:rsidRPr="00B30B1F">
        <w:rPr>
          <w:rFonts w:cs="Arial"/>
          <w:noProof/>
          <w:color w:val="548DD4"/>
        </w:rPr>
        <w:t>[</w:t>
      </w:r>
      <w:r w:rsidR="0040780B" w:rsidRPr="00B30B1F">
        <w:rPr>
          <w:rFonts w:cs="Arial"/>
          <w:i/>
          <w:iCs/>
          <w:noProof/>
          <w:color w:val="548DD4"/>
        </w:rPr>
        <w:t>insert</w:t>
      </w:r>
      <w:r w:rsidR="0040780B" w:rsidRPr="00B30B1F">
        <w:rPr>
          <w:rFonts w:cs="Arial"/>
          <w:noProof/>
          <w:color w:val="548DD4"/>
        </w:rPr>
        <w:t xml:space="preserve">: </w:t>
      </w:r>
      <w:r w:rsidR="00E971AF" w:rsidRPr="00B30B1F">
        <w:rPr>
          <w:rFonts w:cs="Arial"/>
          <w:noProof/>
          <w:color w:val="548DD4"/>
        </w:rPr>
        <w:t xml:space="preserve">your </w:t>
      </w:r>
      <w:r w:rsidRPr="00B30B1F">
        <w:rPr>
          <w:rFonts w:cs="Arial"/>
          <w:noProof/>
          <w:color w:val="548DD4"/>
        </w:rPr>
        <w:t>care coordinator</w:t>
      </w:r>
      <w:r w:rsidR="0040780B" w:rsidRPr="00B30B1F">
        <w:rPr>
          <w:rFonts w:cs="Arial"/>
          <w:noProof/>
          <w:color w:val="548DD4"/>
        </w:rPr>
        <w:t xml:space="preserve"> and/or Member Services </w:t>
      </w:r>
      <w:r w:rsidR="008F1BEC" w:rsidRPr="00B30B1F">
        <w:rPr>
          <w:rFonts w:cs="Arial"/>
          <w:noProof/>
          <w:color w:val="548DD4"/>
        </w:rPr>
        <w:t>at</w:t>
      </w:r>
      <w:r w:rsidR="0040780B" w:rsidRPr="00B30B1F">
        <w:rPr>
          <w:rFonts w:cs="Arial"/>
          <w:noProof/>
          <w:color w:val="548DD4"/>
        </w:rPr>
        <w:t xml:space="preserve"> &lt;</w:t>
      </w:r>
      <w:r w:rsidR="00E971AF" w:rsidRPr="00B30B1F">
        <w:rPr>
          <w:rFonts w:cs="Arial"/>
          <w:noProof/>
          <w:color w:val="548DD4"/>
        </w:rPr>
        <w:t>phone number</w:t>
      </w:r>
      <w:r w:rsidR="00C15B71" w:rsidRPr="00B30B1F">
        <w:rPr>
          <w:rFonts w:cs="Arial"/>
          <w:noProof/>
          <w:color w:val="548DD4"/>
        </w:rPr>
        <w:t>(s)</w:t>
      </w:r>
      <w:r w:rsidR="0040780B" w:rsidRPr="00B30B1F">
        <w:rPr>
          <w:rFonts w:cs="Arial"/>
          <w:noProof/>
          <w:color w:val="548DD4"/>
        </w:rPr>
        <w:t>&gt;</w:t>
      </w:r>
      <w:r w:rsidR="006D0011" w:rsidRPr="00B30B1F">
        <w:rPr>
          <w:rFonts w:cs="Arial"/>
          <w:noProof/>
          <w:color w:val="548DD4"/>
        </w:rPr>
        <w:t>]</w:t>
      </w:r>
      <w:r w:rsidR="007B1824" w:rsidRPr="00B30B1F">
        <w:rPr>
          <w:rFonts w:eastAsia="Times New Roman" w:cs="Arial"/>
          <w:noProof/>
          <w:color w:val="548DD4"/>
        </w:rPr>
        <w:t>.</w:t>
      </w:r>
    </w:p>
    <w:p w14:paraId="089F77EA" w14:textId="0F7B49B3" w:rsidR="00C15B71" w:rsidRPr="00B30B1F" w:rsidRDefault="006D0011" w:rsidP="006D73A3">
      <w:pPr>
        <w:rPr>
          <w:rFonts w:cs="Arial"/>
          <w:noProof/>
          <w:color w:val="548DD4"/>
        </w:rPr>
      </w:pPr>
      <w:r w:rsidRPr="00B30B1F">
        <w:rPr>
          <w:rFonts w:cs="Arial"/>
          <w:noProof/>
          <w:color w:val="548DD4"/>
        </w:rPr>
        <w:t>[</w:t>
      </w:r>
      <w:r w:rsidR="00C15B71" w:rsidRPr="00B30B1F">
        <w:rPr>
          <w:rFonts w:cs="Arial"/>
          <w:i/>
          <w:iCs/>
          <w:noProof/>
          <w:color w:val="548DD4"/>
        </w:rPr>
        <w:t>As applicable, plans insert the subsection heading and information below</w:t>
      </w:r>
      <w:r w:rsidR="00C15B71" w:rsidRPr="00B30B1F">
        <w:rPr>
          <w:rFonts w:cs="Arial"/>
          <w:noProof/>
          <w:color w:val="548DD4"/>
        </w:rPr>
        <w:t>.</w:t>
      </w:r>
      <w:r w:rsidRPr="00B30B1F">
        <w:rPr>
          <w:rFonts w:cs="Arial"/>
          <w:noProof/>
          <w:color w:val="548DD4"/>
        </w:rPr>
        <w:t>]</w:t>
      </w:r>
    </w:p>
    <w:p w14:paraId="3EC24F0D" w14:textId="77777777" w:rsidR="00B45426" w:rsidRPr="00B30B1F" w:rsidRDefault="00B45426" w:rsidP="00B45426">
      <w:pPr>
        <w:pStyle w:val="Heading2"/>
        <w:rPr>
          <w:rFonts w:cs="Arial"/>
          <w:color w:val="548DD4"/>
        </w:rPr>
      </w:pPr>
      <w:bookmarkStart w:id="10" w:name="_Toc169511220"/>
      <w:r w:rsidRPr="00B30B1F">
        <w:rPr>
          <w:rFonts w:cs="Arial"/>
          <w:color w:val="548DD4"/>
        </w:rPr>
        <w:t>A1. During public health emergencies</w:t>
      </w:r>
      <w:bookmarkEnd w:id="10"/>
    </w:p>
    <w:p w14:paraId="239C5053" w14:textId="7D52C007" w:rsidR="00B45426" w:rsidRPr="00B30B1F" w:rsidRDefault="006D0011" w:rsidP="006D73A3">
      <w:pPr>
        <w:rPr>
          <w:rFonts w:cs="Arial"/>
          <w:i/>
          <w:color w:val="548DD4"/>
        </w:rPr>
      </w:pPr>
      <w:r w:rsidRPr="00B30B1F">
        <w:rPr>
          <w:rFonts w:cs="Arial"/>
          <w:color w:val="548DD4"/>
        </w:rPr>
        <w:t>[</w:t>
      </w:r>
      <w:r w:rsidR="00B45426" w:rsidRPr="00B30B1F">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B30B1F">
        <w:rPr>
          <w:rFonts w:cs="Arial"/>
          <w:color w:val="548DD4"/>
        </w:rPr>
        <w:t>]</w:t>
      </w:r>
    </w:p>
    <w:p w14:paraId="4F737A1B" w14:textId="631BAC4C" w:rsidR="004C6F24" w:rsidRPr="00496847" w:rsidRDefault="00521F56" w:rsidP="00577A34">
      <w:pPr>
        <w:pStyle w:val="Heading1"/>
        <w:rPr>
          <w:rFonts w:cs="Arial"/>
          <w:noProof/>
        </w:rPr>
      </w:pPr>
      <w:bookmarkStart w:id="11" w:name="_Toc199361827"/>
      <w:bookmarkStart w:id="12" w:name="_Toc347922241"/>
      <w:bookmarkStart w:id="13" w:name="_Toc169511221"/>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1"/>
      <w:bookmarkEnd w:id="12"/>
      <w:bookmarkEnd w:id="13"/>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7E5420C2"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A0139E">
        <w:rPr>
          <w:rFonts w:cs="Arial"/>
          <w:noProof/>
        </w:rPr>
        <w:t xml:space="preserve">this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564D07AD" w:rsidR="00055BC2" w:rsidRPr="00496847" w:rsidRDefault="00C15B71" w:rsidP="00577A34">
      <w:pPr>
        <w:pStyle w:val="Heading1"/>
        <w:rPr>
          <w:rFonts w:cs="Arial"/>
          <w:noProof/>
        </w:rPr>
      </w:pPr>
      <w:bookmarkStart w:id="14" w:name="_Toc169511222"/>
      <w:r w:rsidRPr="00496847">
        <w:rPr>
          <w:rFonts w:cs="Arial"/>
          <w:noProof/>
        </w:rPr>
        <w:t>About o</w:t>
      </w:r>
      <w:r w:rsidR="00846584" w:rsidRPr="00496847">
        <w:rPr>
          <w:rFonts w:cs="Arial"/>
          <w:noProof/>
        </w:rPr>
        <w:t>ur plan’s Benefits Chart</w:t>
      </w:r>
      <w:bookmarkEnd w:id="14"/>
    </w:p>
    <w:p w14:paraId="219B86BB" w14:textId="41D317FF" w:rsidR="004C6F24" w:rsidRPr="00196124" w:rsidRDefault="006D0011" w:rsidP="006D73A3">
      <w:pPr>
        <w:rPr>
          <w:rFonts w:cs="Arial"/>
          <w:noProof/>
          <w:color w:val="548DD4"/>
        </w:rPr>
      </w:pPr>
      <w:r w:rsidRPr="00196124">
        <w:rPr>
          <w:rFonts w:cs="Arial"/>
          <w:noProof/>
          <w:color w:val="548DD4"/>
        </w:rPr>
        <w:lastRenderedPageBreak/>
        <w:t>[</w:t>
      </w:r>
      <w:r w:rsidR="004C6F24" w:rsidRPr="00196124">
        <w:rPr>
          <w:rFonts w:cs="Arial"/>
          <w:i/>
          <w:iCs/>
          <w:noProof/>
          <w:color w:val="548DD4"/>
        </w:rPr>
        <w:t>Plans may add references to long-term care or home and community-based services</w:t>
      </w:r>
      <w:r w:rsidR="004C6F24" w:rsidRPr="00196124">
        <w:rPr>
          <w:rFonts w:cs="Arial"/>
          <w:noProof/>
          <w:color w:val="548DD4"/>
        </w:rPr>
        <w:t>.</w:t>
      </w:r>
      <w:r w:rsidRPr="00196124">
        <w:rPr>
          <w:rFonts w:cs="Arial"/>
          <w:noProof/>
          <w:color w:val="548DD4"/>
        </w:rPr>
        <w:t>]</w:t>
      </w:r>
    </w:p>
    <w:p w14:paraId="668C7379" w14:textId="1BDAE89F" w:rsidR="00B444CD" w:rsidRPr="00196124" w:rsidRDefault="00B444CD" w:rsidP="006D73A3">
      <w:pPr>
        <w:rPr>
          <w:rFonts w:cs="Arial"/>
          <w:i/>
          <w:noProof/>
          <w:color w:val="548DD4"/>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196124">
        <w:rPr>
          <w:rFonts w:cs="Arial"/>
          <w:noProof/>
          <w:color w:val="548DD4"/>
        </w:rPr>
        <w:t>[</w:t>
      </w:r>
      <w:r w:rsidR="00AD6955" w:rsidRPr="00AD6955">
        <w:rPr>
          <w:rFonts w:cs="Arial"/>
          <w:i/>
          <w:iCs/>
          <w:noProof/>
          <w:color w:val="548DD4"/>
        </w:rPr>
        <w:t>MSHO/SNBC use this statement:</w:t>
      </w:r>
      <w:r w:rsidR="002A4CB4" w:rsidRPr="00196124">
        <w:rPr>
          <w:rFonts w:cs="Arial"/>
          <w:i/>
          <w:iCs/>
          <w:noProof/>
          <w:color w:val="548DD4"/>
        </w:rPr>
        <w:t>Plans that include an index at the end of the chapter should insert</w:t>
      </w:r>
      <w:r w:rsidR="002A4CB4" w:rsidRPr="00196124">
        <w:rPr>
          <w:rFonts w:cs="Arial"/>
          <w:noProof/>
          <w:color w:val="548DD4"/>
        </w:rPr>
        <w:t xml:space="preserve">: </w:t>
      </w:r>
      <w:r w:rsidRPr="00196124">
        <w:rPr>
          <w:rFonts w:cs="Arial"/>
          <w:noProof/>
          <w:color w:val="548DD4"/>
        </w:rPr>
        <w:t xml:space="preserve">To find a service in the chart, you can also use the index at the end of the </w:t>
      </w:r>
      <w:r w:rsidR="00AD45F6" w:rsidRPr="00196124">
        <w:rPr>
          <w:rFonts w:cs="Arial"/>
          <w:noProof/>
          <w:color w:val="548DD4"/>
        </w:rPr>
        <w:t>chapter</w:t>
      </w:r>
      <w:r w:rsidRPr="00196124">
        <w:rPr>
          <w:rFonts w:cs="Arial"/>
          <w:noProof/>
          <w:color w:val="548DD4"/>
        </w:rPr>
        <w:t>.</w:t>
      </w:r>
      <w:r w:rsidR="006D0011" w:rsidRPr="00196124">
        <w:rPr>
          <w:rFonts w:cs="Arial"/>
          <w:noProof/>
          <w:color w:val="548DD4"/>
        </w:rPr>
        <w:t>]</w:t>
      </w:r>
    </w:p>
    <w:p w14:paraId="3536C3FF" w14:textId="61B3A90E"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196124">
        <w:rPr>
          <w:rFonts w:cs="Arial"/>
          <w:noProof/>
          <w:color w:val="548DD4"/>
        </w:rPr>
        <w:t>[</w:t>
      </w:r>
      <w:r w:rsidR="005A3906" w:rsidRPr="00196124">
        <w:rPr>
          <w:rFonts w:cs="Arial"/>
          <w:i/>
          <w:iCs/>
          <w:noProof/>
          <w:color w:val="548DD4"/>
        </w:rPr>
        <w:t xml:space="preserve">Plans that do not have </w:t>
      </w:r>
      <w:r w:rsidR="008C354D" w:rsidRPr="00196124">
        <w:rPr>
          <w:rFonts w:cs="Arial"/>
          <w:i/>
          <w:iCs/>
          <w:noProof/>
          <w:color w:val="548DD4"/>
        </w:rPr>
        <w:t>cost-sharing</w:t>
      </w:r>
      <w:r w:rsidR="005A3906" w:rsidRPr="00196124">
        <w:rPr>
          <w:rFonts w:cs="Arial"/>
          <w:i/>
          <w:iCs/>
          <w:noProof/>
          <w:color w:val="548DD4"/>
        </w:rPr>
        <w:t>, insert</w:t>
      </w:r>
      <w:r w:rsidR="005A3906" w:rsidRPr="00196124">
        <w:rPr>
          <w:rFonts w:cs="Arial"/>
          <w:noProof/>
        </w:rPr>
        <w:t xml:space="preserve">: </w:t>
      </w:r>
      <w:r w:rsidR="005A3906" w:rsidRPr="00196124">
        <w:rPr>
          <w:rFonts w:cs="Arial"/>
          <w:noProof/>
          <w:color w:val="548DD4"/>
        </w:rPr>
        <w:t xml:space="preserve">You do </w:t>
      </w:r>
      <w:r w:rsidR="005A3906" w:rsidRPr="00196124">
        <w:rPr>
          <w:rFonts w:cs="Arial"/>
          <w:b/>
          <w:noProof/>
          <w:color w:val="548DD4"/>
        </w:rPr>
        <w:t>not</w:t>
      </w:r>
      <w:r w:rsidR="005A3906" w:rsidRPr="00196124">
        <w:rPr>
          <w:rFonts w:cs="Arial"/>
          <w:noProof/>
          <w:color w:val="548DD4"/>
        </w:rPr>
        <w:t xml:space="preserve"> pay anything for the service</w:t>
      </w:r>
      <w:r w:rsidR="00E46F9F" w:rsidRPr="00196124">
        <w:rPr>
          <w:rFonts w:cs="Arial"/>
          <w:noProof/>
          <w:color w:val="548DD4"/>
        </w:rPr>
        <w:t>s</w:t>
      </w:r>
      <w:r w:rsidR="005A3906" w:rsidRPr="00196124">
        <w:rPr>
          <w:rFonts w:cs="Arial"/>
          <w:noProof/>
          <w:color w:val="548DD4"/>
        </w:rPr>
        <w:t xml:space="preserve"> listed in the Benefits Chart, as long as you meet the requirements described below.</w:t>
      </w:r>
      <w:r w:rsidR="006D0011" w:rsidRPr="00196124">
        <w:rPr>
          <w:rFonts w:cs="Arial"/>
          <w:noProof/>
          <w:color w:val="548DD4"/>
        </w:rPr>
        <w:t>]</w:t>
      </w:r>
    </w:p>
    <w:p w14:paraId="1109DBB7" w14:textId="44D52978" w:rsidR="00CF0D99" w:rsidRPr="00496847" w:rsidRDefault="000B0706" w:rsidP="00FA4FC7">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w:t>
      </w:r>
      <w:r w:rsidR="00607D1E">
        <w:rPr>
          <w:rFonts w:cs="Arial"/>
          <w:noProof/>
        </w:rPr>
        <w:t xml:space="preserve"> Medical Assistance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607D1E">
        <w:rPr>
          <w:rFonts w:cs="Arial"/>
          <w:noProof/>
        </w:rPr>
        <w:t>Medical Assistance</w:t>
      </w:r>
    </w:p>
    <w:p w14:paraId="423EB94C" w14:textId="0D0469F4" w:rsidR="00C70044" w:rsidRPr="00AD6955" w:rsidRDefault="003553A4" w:rsidP="00FA4FC7">
      <w:pPr>
        <w:pStyle w:val="ListBullet"/>
        <w:numPr>
          <w:ilvl w:val="0"/>
          <w:numId w:val="7"/>
        </w:numPr>
        <w:ind w:left="720"/>
        <w:rPr>
          <w:rFonts w:cs="Arial"/>
          <w:bCs/>
          <w:i/>
          <w:noProof/>
          <w:color w:val="548DD4"/>
        </w:rPr>
      </w:pPr>
      <w:r w:rsidRPr="00496847">
        <w:rPr>
          <w:rFonts w:cs="Arial"/>
          <w:noProof/>
        </w:rPr>
        <w:t xml:space="preserve">The services </w:t>
      </w:r>
      <w:r w:rsidR="006D0011" w:rsidRPr="00957979">
        <w:rPr>
          <w:rFonts w:cs="Arial"/>
          <w:color w:val="548DD4"/>
        </w:rPr>
        <w:t>[</w:t>
      </w:r>
      <w:r w:rsidR="00B149E2" w:rsidRPr="00385AE7">
        <w:rPr>
          <w:rFonts w:cs="Arial"/>
          <w:i/>
          <w:iCs/>
          <w:color w:val="548DD4"/>
        </w:rPr>
        <w:t>Minnesota plans should use the</w:t>
      </w:r>
      <w:r w:rsidR="003074AB" w:rsidRPr="00385AE7">
        <w:rPr>
          <w:rFonts w:cs="Arial"/>
          <w:i/>
          <w:iCs/>
          <w:color w:val="548DD4"/>
        </w:rPr>
        <w:t xml:space="preserve"> information below which revises this language as allowed;</w:t>
      </w:r>
      <w:r w:rsidR="003074AB" w:rsidRPr="003074AB">
        <w:rPr>
          <w:rFonts w:cs="Arial"/>
          <w:color w:val="548DD4"/>
        </w:rPr>
        <w:t xml:space="preserve"> </w:t>
      </w:r>
      <w:r w:rsidR="00C144AA" w:rsidRPr="003074AB">
        <w:rPr>
          <w:rFonts w:cs="Arial"/>
          <w:i/>
          <w:iCs/>
          <w:color w:val="548DD4"/>
        </w:rPr>
        <w:t>Plans</w:t>
      </w:r>
      <w:r w:rsidR="00C144AA" w:rsidRPr="00957979">
        <w:rPr>
          <w:rFonts w:cs="Arial"/>
          <w:i/>
          <w:iCs/>
          <w:color w:val="548DD4"/>
        </w:rPr>
        <w:t xml:space="preserve"> may revise as applicable</w:t>
      </w:r>
      <w:r w:rsidR="00C144AA" w:rsidRPr="00957979">
        <w:rPr>
          <w:rFonts w:cs="Arial"/>
          <w:color w:val="548DD4"/>
        </w:rPr>
        <w:t xml:space="preserve">: </w:t>
      </w:r>
      <w:r w:rsidRPr="00957979">
        <w:rPr>
          <w:rFonts w:cs="Arial"/>
          <w:i/>
          <w:iCs/>
          <w:color w:val="548DD4"/>
        </w:rPr>
        <w:t xml:space="preserve">(including medical care, </w:t>
      </w:r>
      <w:r w:rsidR="005708DE" w:rsidRPr="00957979">
        <w:rPr>
          <w:rFonts w:cs="Arial"/>
          <w:i/>
          <w:iCs/>
          <w:color w:val="548DD4"/>
        </w:rPr>
        <w:t xml:space="preserve">behavioral health and substance use </w:t>
      </w:r>
      <w:r w:rsidRPr="00957979">
        <w:rPr>
          <w:rFonts w:cs="Arial"/>
          <w:i/>
          <w:iCs/>
          <w:color w:val="548DD4"/>
        </w:rPr>
        <w:t xml:space="preserve">services, </w:t>
      </w:r>
      <w:r w:rsidR="005708DE" w:rsidRPr="00957979">
        <w:rPr>
          <w:rFonts w:cs="Arial"/>
          <w:i/>
          <w:iCs/>
          <w:color w:val="548DD4"/>
        </w:rPr>
        <w:t>long</w:t>
      </w:r>
      <w:r w:rsidR="000B0706" w:rsidRPr="00957979">
        <w:rPr>
          <w:rFonts w:cs="Arial"/>
          <w:i/>
          <w:iCs/>
          <w:color w:val="548DD4"/>
        </w:rPr>
        <w:t>-</w:t>
      </w:r>
      <w:r w:rsidR="005708DE" w:rsidRPr="00957979">
        <w:rPr>
          <w:rFonts w:cs="Arial"/>
          <w:i/>
          <w:iCs/>
          <w:color w:val="548DD4"/>
        </w:rPr>
        <w:t xml:space="preserve">term services and supports, </w:t>
      </w:r>
      <w:r w:rsidRPr="00957979">
        <w:rPr>
          <w:rFonts w:cs="Arial"/>
          <w:i/>
          <w:iCs/>
          <w:color w:val="548DD4"/>
        </w:rPr>
        <w:t>supplies, equipment, and drugs</w:t>
      </w:r>
      <w:r w:rsidRPr="00957979">
        <w:rPr>
          <w:rFonts w:cs="Arial"/>
          <w:color w:val="548DD4"/>
        </w:rPr>
        <w:t>)</w:t>
      </w:r>
      <w:r w:rsidR="006D0011" w:rsidRPr="00957979">
        <w:rPr>
          <w:rFonts w:cs="Arial"/>
          <w:color w:val="548DD4"/>
        </w:rPr>
        <w:t>]</w:t>
      </w:r>
      <w:r w:rsidRPr="00957979">
        <w:rPr>
          <w:rFonts w:cs="Arial"/>
          <w:noProof/>
          <w:color w:val="548DD4"/>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957979">
        <w:rPr>
          <w:rFonts w:cs="Arial"/>
          <w:bCs/>
          <w:noProof/>
          <w:color w:val="548DD4"/>
        </w:rPr>
        <w:t>[</w:t>
      </w:r>
      <w:r w:rsidR="00B73161" w:rsidRPr="00957979">
        <w:rPr>
          <w:rFonts w:cs="Arial"/>
          <w:bCs/>
          <w:i/>
          <w:noProof/>
          <w:color w:val="548DD4"/>
        </w:rPr>
        <w:t xml:space="preserve">Plans may revise and use the state-specific definition of “medically necessary” and ensure that it is updated and used consistently in </w:t>
      </w:r>
      <w:r w:rsidR="00B73161" w:rsidRPr="00957979">
        <w:rPr>
          <w:rFonts w:cs="Arial"/>
          <w:b/>
          <w:i/>
          <w:noProof/>
          <w:color w:val="548DD4"/>
        </w:rPr>
        <w:t xml:space="preserve">Chapter 12 </w:t>
      </w:r>
      <w:r w:rsidR="00B73161" w:rsidRPr="00957979">
        <w:rPr>
          <w:rFonts w:cs="Arial"/>
          <w:bCs/>
          <w:i/>
          <w:noProof/>
          <w:color w:val="548DD4"/>
        </w:rPr>
        <w:t>and throughout member materials.</w:t>
      </w:r>
      <w:r w:rsidR="006D0011" w:rsidRPr="00957979">
        <w:rPr>
          <w:rFonts w:cs="Arial"/>
          <w:bCs/>
          <w:noProof/>
          <w:color w:val="548DD4"/>
        </w:rPr>
        <w:t>]</w:t>
      </w:r>
    </w:p>
    <w:p w14:paraId="594B3991" w14:textId="1AEEF996" w:rsidR="00AD6955" w:rsidRPr="00AD6955" w:rsidRDefault="00AD6955" w:rsidP="008920C1">
      <w:pPr>
        <w:pStyle w:val="ListBullet"/>
        <w:tabs>
          <w:tab w:val="clear" w:pos="360"/>
        </w:tabs>
        <w:ind w:left="720"/>
        <w:rPr>
          <w:rFonts w:cs="Arial"/>
          <w:bCs/>
          <w:iCs/>
          <w:noProof/>
          <w:color w:val="548DD4"/>
        </w:rPr>
      </w:pPr>
      <w:r w:rsidRPr="00E22E47">
        <w:rPr>
          <w:rFonts w:cs="Arial"/>
          <w:bCs/>
          <w:iCs/>
          <w:noProof/>
          <w:color w:val="548DD4"/>
        </w:rPr>
        <w:t>[</w:t>
      </w:r>
      <w:r w:rsidRPr="00AD6955">
        <w:rPr>
          <w:rFonts w:cs="Arial"/>
          <w:bCs/>
          <w:i/>
          <w:noProof/>
          <w:color w:val="548DD4"/>
        </w:rPr>
        <w:t>MSHO/SNBC plans insert based on instructions above</w:t>
      </w:r>
      <w:r w:rsidRPr="00E22E47">
        <w:rPr>
          <w:rFonts w:cs="Arial"/>
          <w:bCs/>
          <w:iCs/>
          <w:noProof/>
          <w:color w:val="548DD4"/>
        </w:rPr>
        <w:t>]</w:t>
      </w:r>
      <w:r w:rsidRPr="00AD6955">
        <w:rPr>
          <w:rFonts w:cs="Arial"/>
          <w:bCs/>
          <w:i/>
          <w:noProof/>
          <w:color w:val="548DD4"/>
        </w:rPr>
        <w:t xml:space="preserve"> </w:t>
      </w:r>
      <w:r w:rsidRPr="00AD6955">
        <w:rPr>
          <w:rFonts w:cs="Arial"/>
          <w:bCs/>
          <w:iCs/>
          <w:noProof/>
          <w:color w:val="548DD4"/>
        </w:rPr>
        <w:t xml:space="preserve">Medically necessary care is appropriate for your condition. This includes care related to physical conditions and </w:t>
      </w:r>
      <w:r w:rsidR="00AA186B">
        <w:rPr>
          <w:rFonts w:cs="Arial"/>
          <w:bCs/>
          <w:iCs/>
          <w:noProof/>
          <w:color w:val="548DD4"/>
        </w:rPr>
        <w:t>be</w:t>
      </w:r>
      <w:r w:rsidR="008920C1">
        <w:rPr>
          <w:rFonts w:cs="Arial"/>
          <w:bCs/>
          <w:iCs/>
          <w:noProof/>
          <w:color w:val="548DD4"/>
        </w:rPr>
        <w:t>havioral heatlh (including Mental Health and Substance Use Disorder)</w:t>
      </w:r>
      <w:r w:rsidRPr="00AD6955">
        <w:rPr>
          <w:rFonts w:cs="Arial"/>
          <w:bCs/>
          <w:iCs/>
          <w:noProof/>
          <w:color w:val="548DD4"/>
        </w:rPr>
        <w:t>. It includes the kind and level of services. It includes the number of treatments. It also includes where you get the services and how long they continue. Medically necessary services must:</w:t>
      </w:r>
    </w:p>
    <w:p w14:paraId="35EC53B5" w14:textId="1ADF725B" w:rsidR="00AD6955" w:rsidRPr="00AD6955" w:rsidRDefault="00AD6955" w:rsidP="00FA4FC7">
      <w:pPr>
        <w:pStyle w:val="ListBullet"/>
        <w:numPr>
          <w:ilvl w:val="0"/>
          <w:numId w:val="63"/>
        </w:numPr>
        <w:ind w:left="1080"/>
        <w:rPr>
          <w:rFonts w:cs="Arial"/>
          <w:bCs/>
          <w:iCs/>
          <w:noProof/>
          <w:color w:val="548DD4"/>
        </w:rPr>
      </w:pPr>
      <w:r w:rsidRPr="00AD6955">
        <w:rPr>
          <w:rFonts w:cs="Arial"/>
          <w:bCs/>
          <w:iCs/>
          <w:noProof/>
          <w:color w:val="548DD4"/>
        </w:rPr>
        <w:t>be the services, supplies, and prescription drugs other providers would usually order.</w:t>
      </w:r>
    </w:p>
    <w:p w14:paraId="4654240A" w14:textId="77777777" w:rsidR="00AD6955" w:rsidRPr="00AD6955" w:rsidRDefault="00AD6955" w:rsidP="00FA4FC7">
      <w:pPr>
        <w:pStyle w:val="ListBullet"/>
        <w:numPr>
          <w:ilvl w:val="0"/>
          <w:numId w:val="63"/>
        </w:numPr>
        <w:ind w:left="1080"/>
        <w:rPr>
          <w:rFonts w:cs="Arial"/>
          <w:bCs/>
          <w:iCs/>
          <w:noProof/>
          <w:color w:val="548DD4"/>
        </w:rPr>
      </w:pPr>
      <w:r w:rsidRPr="00AD6955">
        <w:rPr>
          <w:rFonts w:cs="Arial"/>
          <w:bCs/>
          <w:iCs/>
          <w:noProof/>
          <w:color w:val="548DD4"/>
        </w:rPr>
        <w:t>help you get better or stay as well as you are.</w:t>
      </w:r>
    </w:p>
    <w:p w14:paraId="24F772F2" w14:textId="77777777" w:rsidR="00AD6955" w:rsidRPr="00AD6955" w:rsidRDefault="00AD6955" w:rsidP="00FA4FC7">
      <w:pPr>
        <w:pStyle w:val="ListBullet"/>
        <w:numPr>
          <w:ilvl w:val="0"/>
          <w:numId w:val="63"/>
        </w:numPr>
        <w:ind w:left="1080"/>
        <w:rPr>
          <w:rFonts w:cs="Arial"/>
          <w:bCs/>
          <w:iCs/>
          <w:noProof/>
          <w:color w:val="548DD4"/>
        </w:rPr>
      </w:pPr>
      <w:r w:rsidRPr="00AD6955">
        <w:rPr>
          <w:rFonts w:cs="Arial"/>
          <w:bCs/>
          <w:iCs/>
          <w:noProof/>
          <w:color w:val="548DD4"/>
        </w:rPr>
        <w:t>help stop your condition from getting worse.</w:t>
      </w:r>
    </w:p>
    <w:p w14:paraId="44016330" w14:textId="1C19191D" w:rsidR="00AD6955" w:rsidRPr="00AD6955" w:rsidRDefault="00AD6955" w:rsidP="00FA4FC7">
      <w:pPr>
        <w:pStyle w:val="ListBullet"/>
        <w:numPr>
          <w:ilvl w:val="0"/>
          <w:numId w:val="63"/>
        </w:numPr>
        <w:ind w:left="1080"/>
        <w:rPr>
          <w:rFonts w:cs="Arial"/>
          <w:bCs/>
          <w:iCs/>
          <w:noProof/>
          <w:color w:val="548DD4"/>
        </w:rPr>
      </w:pPr>
      <w:r w:rsidRPr="00AD6955">
        <w:rPr>
          <w:rFonts w:cs="Arial"/>
          <w:bCs/>
          <w:iCs/>
          <w:noProof/>
          <w:color w:val="548DD4"/>
        </w:rPr>
        <w:t>help prevent and find health problems.</w:t>
      </w:r>
    </w:p>
    <w:p w14:paraId="5CAB0751" w14:textId="2B8867F9" w:rsidR="00BF0028" w:rsidRPr="00957979" w:rsidRDefault="00BF0028" w:rsidP="00FA4FC7">
      <w:pPr>
        <w:pStyle w:val="ListBullet"/>
        <w:numPr>
          <w:ilvl w:val="0"/>
          <w:numId w:val="7"/>
        </w:numPr>
        <w:ind w:left="720"/>
        <w:rPr>
          <w:rFonts w:cs="Arial"/>
          <w:bCs/>
          <w:i/>
          <w:noProof/>
          <w:color w:val="548DD4"/>
        </w:rPr>
      </w:pPr>
      <w:bookmarkStart w:id="15" w:name="_Hlk164168454"/>
      <w:r>
        <w:rPr>
          <w:rFonts w:cs="Arial"/>
          <w:bCs/>
          <w:noProof/>
        </w:rPr>
        <w:t xml:space="preserve">For new </w:t>
      </w:r>
      <w:r w:rsidR="00062689">
        <w:rPr>
          <w:rFonts w:cs="Arial"/>
          <w:bCs/>
          <w:noProof/>
        </w:rPr>
        <w:t>members</w:t>
      </w:r>
      <w:r>
        <w:rPr>
          <w:rFonts w:cs="Arial"/>
          <w:bCs/>
          <w:noProof/>
        </w:rPr>
        <w:t xml:space="preserve"> the plan must provide a minimum 90-day transition period, during which time the new M</w:t>
      </w:r>
      <w:r w:rsidR="00A945DA">
        <w:rPr>
          <w:rFonts w:cs="Arial"/>
          <w:bCs/>
          <w:noProof/>
        </w:rPr>
        <w:t xml:space="preserve">edicare </w:t>
      </w:r>
      <w:r>
        <w:rPr>
          <w:rFonts w:cs="Arial"/>
          <w:bCs/>
          <w:noProof/>
        </w:rPr>
        <w:t>A</w:t>
      </w:r>
      <w:r w:rsidR="00A945DA">
        <w:rPr>
          <w:rFonts w:cs="Arial"/>
          <w:bCs/>
          <w:noProof/>
        </w:rPr>
        <w:t>dvan</w:t>
      </w:r>
      <w:r w:rsidR="00A6508F">
        <w:rPr>
          <w:rFonts w:cs="Arial"/>
          <w:bCs/>
          <w:noProof/>
        </w:rPr>
        <w:t>tage</w:t>
      </w:r>
      <w:r>
        <w:rPr>
          <w:rFonts w:cs="Arial"/>
          <w:bCs/>
          <w:noProof/>
        </w:rPr>
        <w:t xml:space="preserve"> plan may not require prior </w:t>
      </w:r>
      <w:r>
        <w:rPr>
          <w:rFonts w:cs="Arial"/>
          <w:bCs/>
          <w:noProof/>
        </w:rPr>
        <w:lastRenderedPageBreak/>
        <w:t>authorization for any active course of treatment, even if the course of treatment was for a service that began with an out-of-network provider.</w:t>
      </w:r>
    </w:p>
    <w:bookmarkEnd w:id="15"/>
    <w:p w14:paraId="6DF9E29D" w14:textId="23B3852F" w:rsidR="00277127" w:rsidRPr="00957979" w:rsidRDefault="423C2E9A" w:rsidP="00FA4FC7">
      <w:pPr>
        <w:pStyle w:val="ListBullet"/>
        <w:numPr>
          <w:ilvl w:val="0"/>
          <w:numId w:val="39"/>
        </w:numPr>
        <w:ind w:left="720"/>
        <w:rPr>
          <w:rFonts w:cs="Arial"/>
          <w:i/>
          <w:noProof/>
          <w:color w:val="548DD4"/>
        </w:rPr>
      </w:pPr>
      <w:r w:rsidRPr="00957979">
        <w:rPr>
          <w:rFonts w:cs="Arial"/>
          <w:noProof/>
          <w:color w:val="548DD4"/>
        </w:rPr>
        <w:t>[</w:t>
      </w:r>
      <w:r w:rsidRPr="00957979">
        <w:rPr>
          <w:rFonts w:cs="Arial"/>
          <w:i/>
          <w:iCs/>
          <w:noProof/>
          <w:color w:val="548DD4"/>
        </w:rPr>
        <w:t>Insert if applicable</w:t>
      </w:r>
      <w:r w:rsidRPr="00957979">
        <w:rPr>
          <w:rFonts w:cs="Arial"/>
          <w:noProof/>
          <w:color w:val="548DD4"/>
        </w:rPr>
        <w:t xml:space="preserve">: You get your care from a network provider. A network provider is a provider who works with us. In most cases, care you receive from an out-of-network provider will not be covered unless it is an emergency or urgently needed care or unless your plan or a network provider has given you a referral. </w:t>
      </w:r>
      <w:r w:rsidRPr="00957979">
        <w:rPr>
          <w:rFonts w:cs="Arial"/>
          <w:b/>
          <w:bCs/>
          <w:noProof/>
          <w:color w:val="548DD4"/>
        </w:rPr>
        <w:t>Chapter 3</w:t>
      </w:r>
      <w:r w:rsidRPr="00957979">
        <w:rPr>
          <w:rFonts w:cs="Arial"/>
          <w:noProof/>
          <w:color w:val="548DD4"/>
        </w:rPr>
        <w:t xml:space="preserve"> of </w:t>
      </w:r>
      <w:r w:rsidR="00A0139E">
        <w:rPr>
          <w:rFonts w:cs="Arial"/>
          <w:noProof/>
          <w:color w:val="548DD4"/>
        </w:rPr>
        <w:t xml:space="preserve">this </w:t>
      </w:r>
      <w:r w:rsidRPr="00957979">
        <w:rPr>
          <w:rFonts w:cs="Arial"/>
          <w:i/>
          <w:iCs/>
          <w:noProof/>
          <w:color w:val="548DD4"/>
        </w:rPr>
        <w:t>Member Handbook</w:t>
      </w:r>
      <w:r w:rsidRPr="00957979">
        <w:rPr>
          <w:rFonts w:cs="Arial"/>
          <w:noProof/>
          <w:color w:val="548DD4"/>
        </w:rPr>
        <w:t xml:space="preserve"> has more information about using network and out-of-network providers.]</w:t>
      </w:r>
    </w:p>
    <w:p w14:paraId="63F6E126" w14:textId="39091984" w:rsidR="004C6F24" w:rsidRPr="00EC333F" w:rsidRDefault="48CAC93E" w:rsidP="00FA4FC7">
      <w:pPr>
        <w:pStyle w:val="ListBullet"/>
        <w:numPr>
          <w:ilvl w:val="0"/>
          <w:numId w:val="39"/>
        </w:numPr>
        <w:ind w:left="720"/>
        <w:rPr>
          <w:rFonts w:cs="Arial"/>
          <w:i/>
          <w:noProof/>
          <w:color w:val="548DD4"/>
        </w:rPr>
      </w:pPr>
      <w:r w:rsidRPr="00EC333F">
        <w:rPr>
          <w:rFonts w:cs="Arial"/>
          <w:noProof/>
          <w:color w:val="548DD4"/>
        </w:rPr>
        <w:t>[</w:t>
      </w:r>
      <w:r w:rsidRPr="00EC333F">
        <w:rPr>
          <w:rFonts w:cs="Arial"/>
          <w:i/>
          <w:iCs/>
          <w:noProof/>
          <w:color w:val="548DD4"/>
        </w:rPr>
        <w:t>Insert if applicable</w:t>
      </w:r>
      <w:r w:rsidRPr="00EC333F">
        <w:rPr>
          <w:rFonts w:cs="Arial"/>
          <w:noProof/>
          <w:color w:val="548DD4"/>
        </w:rPr>
        <w:t>: You have a primary care provider (PCP) or a care team that is providing and managing your care. [</w:t>
      </w:r>
      <w:r w:rsidRPr="00EC333F">
        <w:rPr>
          <w:rFonts w:cs="Arial"/>
          <w:i/>
          <w:iCs/>
          <w:noProof/>
          <w:color w:val="548DD4"/>
        </w:rPr>
        <w:t>Plans that do not require referrals, omit the rest of this paragraph</w:t>
      </w:r>
      <w:r w:rsidRPr="00EC333F">
        <w:rPr>
          <w:rFonts w:cs="Arial"/>
          <w:noProof/>
          <w:color w:val="548DD4"/>
        </w:rPr>
        <w:t xml:space="preserve">:] In most cases, your PCP must give you approval before you can use a provider that is not your PCP or use other providers in the plan’s network. This is called a referral. </w:t>
      </w:r>
      <w:r w:rsidRPr="00EC333F">
        <w:rPr>
          <w:rFonts w:cs="Arial"/>
          <w:b/>
          <w:bCs/>
          <w:noProof/>
          <w:color w:val="548DD4"/>
        </w:rPr>
        <w:t>Chapter 3</w:t>
      </w:r>
      <w:r w:rsidRPr="00EC333F">
        <w:rPr>
          <w:rFonts w:cs="Arial"/>
          <w:noProof/>
          <w:color w:val="548DD4"/>
        </w:rPr>
        <w:t xml:space="preserve"> of </w:t>
      </w:r>
      <w:r w:rsidR="00B42612">
        <w:rPr>
          <w:rFonts w:cs="Arial"/>
          <w:noProof/>
          <w:color w:val="548DD4"/>
        </w:rPr>
        <w:t>this</w:t>
      </w:r>
      <w:r w:rsidR="00B42612" w:rsidRPr="00EC333F">
        <w:rPr>
          <w:rFonts w:cs="Arial"/>
          <w:noProof/>
          <w:color w:val="548DD4"/>
        </w:rPr>
        <w:t xml:space="preserve"> </w:t>
      </w:r>
      <w:r w:rsidRPr="00EC333F">
        <w:rPr>
          <w:rFonts w:cs="Arial"/>
          <w:i/>
          <w:iCs/>
          <w:noProof/>
          <w:color w:val="548DD4"/>
        </w:rPr>
        <w:t>Member Handbook</w:t>
      </w:r>
      <w:r w:rsidRPr="00EC333F">
        <w:rPr>
          <w:rFonts w:cs="Arial"/>
          <w:noProof/>
          <w:color w:val="548DD4"/>
        </w:rPr>
        <w:t xml:space="preserve"> has more information about getting a referral and when you do</w:t>
      </w:r>
      <w:r w:rsidRPr="00EC333F">
        <w:rPr>
          <w:rFonts w:cs="Arial"/>
          <w:b/>
          <w:bCs/>
          <w:noProof/>
          <w:color w:val="548DD4"/>
        </w:rPr>
        <w:t xml:space="preserve"> not</w:t>
      </w:r>
      <w:r w:rsidRPr="00EC333F">
        <w:rPr>
          <w:rFonts w:cs="Arial"/>
          <w:noProof/>
          <w:color w:val="548DD4"/>
        </w:rPr>
        <w:t xml:space="preserve"> need one.]</w:t>
      </w:r>
    </w:p>
    <w:p w14:paraId="4DB83F49" w14:textId="160FE2C3" w:rsidR="006B20BC" w:rsidRDefault="226FC01B" w:rsidP="00FA4FC7">
      <w:pPr>
        <w:pStyle w:val="ListBullet"/>
        <w:numPr>
          <w:ilvl w:val="0"/>
          <w:numId w:val="39"/>
        </w:numPr>
        <w:ind w:left="720"/>
        <w:rPr>
          <w:rFonts w:cs="Arial"/>
          <w:iCs/>
          <w:noProof/>
          <w:color w:val="548DD4"/>
        </w:rPr>
      </w:pPr>
      <w:r w:rsidRPr="00EC333F">
        <w:rPr>
          <w:rFonts w:cs="Arial"/>
          <w:noProof/>
          <w:color w:val="548DD4"/>
        </w:rPr>
        <w:t>[</w:t>
      </w:r>
      <w:r w:rsidRPr="00EC333F">
        <w:rPr>
          <w:rFonts w:cs="Arial"/>
          <w:i/>
          <w:iCs/>
          <w:noProof/>
          <w:color w:val="548DD4"/>
        </w:rPr>
        <w:t>Plans may add information about any continuity of care requirements as directed by the state</w:t>
      </w:r>
      <w:r w:rsidRPr="00EC333F">
        <w:rPr>
          <w:rFonts w:cs="Arial"/>
          <w:noProof/>
          <w:color w:val="548DD4"/>
        </w:rPr>
        <w:t>.</w:t>
      </w:r>
      <w:r w:rsidR="00905B88">
        <w:rPr>
          <w:rFonts w:cs="Arial"/>
          <w:i/>
          <w:iCs/>
          <w:noProof/>
          <w:color w:val="548DD4"/>
        </w:rPr>
        <w:t xml:space="preserve"> Minnesota plans should add the following:</w:t>
      </w:r>
    </w:p>
    <w:p w14:paraId="1F85603F" w14:textId="668B90CB" w:rsidR="0093627E" w:rsidRPr="006B20BC" w:rsidRDefault="008920C1" w:rsidP="00FA4FC7">
      <w:pPr>
        <w:pStyle w:val="ListBullet"/>
        <w:numPr>
          <w:ilvl w:val="0"/>
          <w:numId w:val="39"/>
        </w:numPr>
        <w:ind w:left="720"/>
        <w:rPr>
          <w:rFonts w:cs="Arial"/>
          <w:iCs/>
          <w:noProof/>
          <w:color w:val="548DD4"/>
        </w:rPr>
      </w:pPr>
      <w:r w:rsidRPr="006B20BC">
        <w:rPr>
          <w:rFonts w:cs="Arial"/>
          <w:iCs/>
          <w:noProof/>
          <w:color w:val="548DD4"/>
        </w:rPr>
        <w:t>If a provider you choose is no longer in our plan network</w:t>
      </w:r>
      <w:r w:rsidR="0093627E" w:rsidRPr="006B20BC">
        <w:rPr>
          <w:rFonts w:cs="Arial"/>
          <w:iCs/>
          <w:noProof/>
          <w:color w:val="548DD4"/>
        </w:rPr>
        <w:t xml:space="preserve">, you </w:t>
      </w:r>
      <w:r w:rsidRPr="006B20BC">
        <w:rPr>
          <w:rFonts w:cs="Arial"/>
          <w:iCs/>
          <w:noProof/>
          <w:color w:val="548DD4"/>
        </w:rPr>
        <w:t>must choose another plan network provider</w:t>
      </w:r>
      <w:r w:rsidR="009F506B" w:rsidRPr="006B20BC">
        <w:rPr>
          <w:rFonts w:cs="Arial"/>
          <w:iCs/>
          <w:noProof/>
          <w:color w:val="548DD4"/>
        </w:rPr>
        <w:t xml:space="preserve">. </w:t>
      </w:r>
      <w:r w:rsidRPr="006B20BC">
        <w:rPr>
          <w:rFonts w:cs="Arial"/>
          <w:iCs/>
          <w:noProof/>
          <w:color w:val="548DD4"/>
        </w:rPr>
        <w:t xml:space="preserve">You may be able to </w:t>
      </w:r>
      <w:r w:rsidR="0093627E" w:rsidRPr="006B20BC">
        <w:rPr>
          <w:rFonts w:cs="Arial"/>
          <w:iCs/>
          <w:noProof/>
          <w:color w:val="548DD4"/>
        </w:rPr>
        <w:t xml:space="preserve">continue </w:t>
      </w:r>
      <w:r w:rsidRPr="006B20BC">
        <w:rPr>
          <w:rFonts w:cs="Arial"/>
          <w:iCs/>
          <w:noProof/>
          <w:color w:val="548DD4"/>
        </w:rPr>
        <w:t>to use services from a prov</w:t>
      </w:r>
      <w:r w:rsidR="007A2E00" w:rsidRPr="006B20BC">
        <w:rPr>
          <w:rFonts w:cs="Arial"/>
          <w:iCs/>
          <w:noProof/>
          <w:color w:val="548DD4"/>
        </w:rPr>
        <w:t>i</w:t>
      </w:r>
      <w:r w:rsidRPr="006B20BC">
        <w:rPr>
          <w:rFonts w:cs="Arial"/>
          <w:iCs/>
          <w:noProof/>
          <w:color w:val="548DD4"/>
        </w:rPr>
        <w:t>der who is no longer a part of our plan network for up to</w:t>
      </w:r>
      <w:r w:rsidR="0093627E" w:rsidRPr="006B20BC">
        <w:rPr>
          <w:rFonts w:cs="Arial"/>
          <w:iCs/>
          <w:noProof/>
          <w:color w:val="548DD4"/>
        </w:rPr>
        <w:t xml:space="preserve"> 120 days for the following reasons: </w:t>
      </w:r>
    </w:p>
    <w:p w14:paraId="5ACA1538" w14:textId="77777777" w:rsidR="0093627E" w:rsidRPr="0093627E" w:rsidRDefault="0093627E" w:rsidP="00FA4FC7">
      <w:pPr>
        <w:pStyle w:val="ListBullet"/>
        <w:numPr>
          <w:ilvl w:val="0"/>
          <w:numId w:val="64"/>
        </w:numPr>
        <w:rPr>
          <w:rFonts w:cs="Arial"/>
          <w:iCs/>
          <w:noProof/>
          <w:color w:val="548DD4"/>
        </w:rPr>
      </w:pPr>
      <w:r w:rsidRPr="0093627E">
        <w:rPr>
          <w:rFonts w:cs="Arial"/>
          <w:iCs/>
          <w:noProof/>
          <w:color w:val="548DD4"/>
        </w:rPr>
        <w:t>An acute condition.</w:t>
      </w:r>
    </w:p>
    <w:p w14:paraId="159CF85D" w14:textId="77777777" w:rsidR="0093627E" w:rsidRPr="0093627E" w:rsidRDefault="0093627E" w:rsidP="00FA4FC7">
      <w:pPr>
        <w:pStyle w:val="ListBullet"/>
        <w:numPr>
          <w:ilvl w:val="0"/>
          <w:numId w:val="64"/>
        </w:numPr>
        <w:rPr>
          <w:rFonts w:cs="Arial"/>
          <w:iCs/>
          <w:noProof/>
          <w:color w:val="548DD4"/>
        </w:rPr>
      </w:pPr>
      <w:r w:rsidRPr="0093627E">
        <w:rPr>
          <w:rFonts w:cs="Arial"/>
          <w:iCs/>
          <w:noProof/>
          <w:color w:val="548DD4"/>
        </w:rPr>
        <w:t>A life-threatening mental or physical illness.</w:t>
      </w:r>
    </w:p>
    <w:p w14:paraId="41F0B44B" w14:textId="77777777" w:rsidR="0093627E" w:rsidRPr="0093627E" w:rsidRDefault="0093627E" w:rsidP="00FA4FC7">
      <w:pPr>
        <w:pStyle w:val="ListBullet"/>
        <w:numPr>
          <w:ilvl w:val="0"/>
          <w:numId w:val="64"/>
        </w:numPr>
        <w:rPr>
          <w:rFonts w:cs="Arial"/>
          <w:iCs/>
          <w:noProof/>
          <w:color w:val="548DD4"/>
        </w:rPr>
      </w:pPr>
      <w:r w:rsidRPr="0093627E">
        <w:rPr>
          <w:rFonts w:cs="Arial"/>
          <w:iCs/>
          <w:noProof/>
          <w:color w:val="548DD4"/>
        </w:rPr>
        <w:t>A physical or mental disability defined as an inability to engage in one or more major life activities. This applies to a disability that has lasted or is expected to last at least one year, or is likely to result in death.</w:t>
      </w:r>
    </w:p>
    <w:p w14:paraId="66052689" w14:textId="77777777" w:rsidR="006B20BC" w:rsidRDefault="0093627E" w:rsidP="00FA4FC7">
      <w:pPr>
        <w:pStyle w:val="ListParagraph"/>
        <w:numPr>
          <w:ilvl w:val="0"/>
          <w:numId w:val="64"/>
        </w:numPr>
        <w:rPr>
          <w:rFonts w:cs="Arial"/>
          <w:iCs/>
          <w:noProof/>
          <w:color w:val="548DD4"/>
        </w:rPr>
      </w:pPr>
      <w:r w:rsidRPr="006B20BC">
        <w:rPr>
          <w:rFonts w:cs="Arial"/>
          <w:iCs/>
          <w:noProof/>
          <w:color w:val="548DD4"/>
        </w:rPr>
        <w:t>A disabling or chronic condition that is in an acute phase.</w:t>
      </w:r>
    </w:p>
    <w:p w14:paraId="3A0F862B" w14:textId="77777777" w:rsidR="006B20BC" w:rsidRPr="006B20BC" w:rsidRDefault="006B20BC" w:rsidP="00FA4FC7">
      <w:pPr>
        <w:pStyle w:val="ListParagraph"/>
        <w:numPr>
          <w:ilvl w:val="0"/>
          <w:numId w:val="64"/>
        </w:numPr>
        <w:rPr>
          <w:rFonts w:cs="Arial"/>
          <w:iCs/>
          <w:noProof/>
          <w:color w:val="548DD4"/>
        </w:rPr>
      </w:pPr>
      <w:r w:rsidRPr="006B20BC">
        <w:t xml:space="preserve"> </w:t>
      </w:r>
      <w:r w:rsidRPr="006B20BC">
        <w:rPr>
          <w:rFonts w:cs="Arial"/>
          <w:iCs/>
          <w:noProof/>
          <w:color w:val="548DD4"/>
        </w:rPr>
        <w:t>If your [plan should insert: doctor or qualified health care provider] certifies that you have an expected lifetime of 180 days or less, you may be able to continue to use services for the rest of your life from a provider who is no longer part of our network.</w:t>
      </w:r>
      <w:r w:rsidRPr="006B20BC">
        <w:t xml:space="preserve"> </w:t>
      </w:r>
    </w:p>
    <w:p w14:paraId="427E2F0A" w14:textId="1BA14A98" w:rsidR="003345F6" w:rsidRPr="006B20BC" w:rsidRDefault="006B20BC" w:rsidP="00FA4FC7">
      <w:pPr>
        <w:pStyle w:val="ListParagraph"/>
        <w:numPr>
          <w:ilvl w:val="0"/>
          <w:numId w:val="39"/>
        </w:numPr>
        <w:ind w:left="720"/>
        <w:rPr>
          <w:rFonts w:cs="Arial"/>
          <w:noProof/>
          <w:color w:val="548DD4"/>
        </w:rPr>
      </w:pPr>
      <w:r w:rsidRPr="006B20BC">
        <w:rPr>
          <w:rFonts w:cs="Arial"/>
          <w:iCs/>
          <w:noProof/>
          <w:color w:val="548DD4"/>
        </w:rPr>
        <w:t>[Insert if applicable: We cover some services listed in the Benefits Chart only if your doctor or other network provider gets our approval first. This is called prior authorization (PA). We mark covered services in the Benefits Chart that need PA [insert as appropriate: with an asterisk (*) or with a footnote or in bold type or in italic type].] [Insert if applicable: In addition, you must get PA for the following services not listed in the Benefits Chart: [insert list].]</w:t>
      </w:r>
      <w:bookmarkStart w:id="16" w:name="_Hlk164168494"/>
      <w:r w:rsidR="00BF0028" w:rsidRPr="006B20BC">
        <w:rPr>
          <w:rFonts w:cs="Arial"/>
          <w:noProof/>
          <w:color w:val="548DD4"/>
        </w:rPr>
        <w:t xml:space="preserve">If </w:t>
      </w:r>
      <w:r w:rsidR="00914B48" w:rsidRPr="006B20BC">
        <w:rPr>
          <w:rFonts w:cs="Arial"/>
          <w:noProof/>
          <w:color w:val="548DD4"/>
        </w:rPr>
        <w:t>we</w:t>
      </w:r>
      <w:r w:rsidR="00BF0028" w:rsidRPr="006B20BC">
        <w:rPr>
          <w:rFonts w:cs="Arial"/>
          <w:noProof/>
          <w:color w:val="548DD4"/>
        </w:rPr>
        <w:t xml:space="preserve"> provide approval of a PA request for a course of </w:t>
      </w:r>
      <w:r w:rsidR="00BF0028" w:rsidRPr="006B20BC">
        <w:rPr>
          <w:rFonts w:cs="Arial"/>
          <w:noProof/>
          <w:color w:val="548DD4"/>
        </w:rPr>
        <w:lastRenderedPageBreak/>
        <w:t>treatment, the approval must be valid for as long as medically reasonable and necessary to avoid disruptions in care based on coverage criteria, your medical history, and the treating provider’s recommendations.</w:t>
      </w:r>
      <w:r w:rsidR="226FC01B" w:rsidRPr="006B20BC">
        <w:rPr>
          <w:rFonts w:ascii="Times New Roman" w:eastAsia="Times New Roman" w:hAnsi="Times New Roman"/>
          <w:i/>
          <w:iCs/>
          <w:noProof/>
          <w:color w:val="548DD4"/>
          <w:sz w:val="24"/>
          <w:szCs w:val="24"/>
        </w:rPr>
        <w:t xml:space="preserve"> </w:t>
      </w:r>
    </w:p>
    <w:bookmarkEnd w:id="16"/>
    <w:p w14:paraId="4E107166" w14:textId="5EF59EA0" w:rsidR="003345F6" w:rsidRPr="009C524F" w:rsidRDefault="226FC01B" w:rsidP="009C524F">
      <w:pPr>
        <w:rPr>
          <w:i/>
          <w:iCs/>
          <w:color w:val="548DD4" w:themeColor="accent4"/>
        </w:rPr>
      </w:pPr>
      <w:r w:rsidRPr="009C524F">
        <w:rPr>
          <w:iCs/>
          <w:color w:val="548DD4" w:themeColor="accent4"/>
        </w:rPr>
        <w:t>[</w:t>
      </w:r>
      <w:r w:rsidRPr="009C524F">
        <w:rPr>
          <w:i/>
          <w:iCs/>
          <w:color w:val="548DD4" w:themeColor="accent4"/>
        </w:rPr>
        <w:t xml:space="preserve">Instructions to plans offering Value-Based Insurance Design (VBID) Model </w:t>
      </w:r>
      <w:bookmarkStart w:id="17" w:name="_Hlk159917056"/>
      <w:r w:rsidRPr="009C524F">
        <w:rPr>
          <w:i/>
          <w:iCs/>
          <w:color w:val="548DD4" w:themeColor="accent4"/>
        </w:rPr>
        <w:t>benefits</w:t>
      </w:r>
      <w:r w:rsidR="006478E3">
        <w:rPr>
          <w:i/>
          <w:iCs/>
          <w:color w:val="548DD4" w:themeColor="accent4"/>
        </w:rPr>
        <w:t xml:space="preserve"> for enrollees with certain chronic conditions</w:t>
      </w:r>
      <w:r w:rsidRPr="009C524F">
        <w:rPr>
          <w:i/>
          <w:iCs/>
          <w:color w:val="548DD4" w:themeColor="accent4"/>
        </w:rPr>
        <w:t xml:space="preserve">: </w:t>
      </w:r>
      <w:bookmarkEnd w:id="17"/>
    </w:p>
    <w:p w14:paraId="69846CE9" w14:textId="01022DEF" w:rsidR="003345F6" w:rsidRPr="00EC333F" w:rsidRDefault="226FC01B" w:rsidP="0037008B">
      <w:pPr>
        <w:pStyle w:val="ListBullet"/>
        <w:ind w:left="720"/>
        <w:rPr>
          <w:color w:val="548DD4"/>
        </w:rPr>
      </w:pPr>
      <w:r w:rsidRPr="00EC333F">
        <w:rPr>
          <w:i/>
          <w:iCs/>
          <w:color w:val="548DD4"/>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w:t>
      </w:r>
      <w:r w:rsidR="000307FE" w:rsidRPr="00EC333F">
        <w:rPr>
          <w:i/>
          <w:iCs/>
          <w:color w:val="548DD4"/>
        </w:rPr>
        <w:t>5</w:t>
      </w:r>
      <w:r w:rsidRPr="00EC333F">
        <w:rPr>
          <w:i/>
          <w:iCs/>
          <w:color w:val="548DD4"/>
        </w:rPr>
        <w:t xml:space="preserve"> Value-Based Insurance Design Communications and Marketing Guidelines</w:t>
      </w:r>
      <w:r w:rsidRPr="00EC333F">
        <w:rPr>
          <w:color w:val="548DD4"/>
        </w:rPr>
        <w:t>).</w:t>
      </w:r>
    </w:p>
    <w:p w14:paraId="0F94B468" w14:textId="0A2E9028" w:rsidR="003345F6" w:rsidRPr="00EC333F" w:rsidRDefault="226FC01B" w:rsidP="0037008B">
      <w:pPr>
        <w:pStyle w:val="ListBullet"/>
        <w:ind w:left="720"/>
        <w:rPr>
          <w:color w:val="548DD4"/>
        </w:rPr>
      </w:pPr>
      <w:r w:rsidRPr="00EC333F">
        <w:rPr>
          <w:i/>
          <w:iCs/>
          <w:color w:val="548DD4"/>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r w:rsidRPr="00EC333F">
        <w:rPr>
          <w:color w:val="548DD4"/>
        </w:rPr>
        <w:t>.</w:t>
      </w:r>
    </w:p>
    <w:p w14:paraId="18243565" w14:textId="2D424B1E" w:rsidR="003345F6" w:rsidRPr="00EC333F" w:rsidRDefault="226FC01B" w:rsidP="0037008B">
      <w:pPr>
        <w:pStyle w:val="ListBullet"/>
        <w:ind w:left="720"/>
        <w:rPr>
          <w:color w:val="548DD4"/>
        </w:rPr>
      </w:pPr>
      <w:r w:rsidRPr="00EC333F">
        <w:rPr>
          <w:i/>
          <w:iCs/>
          <w:color w:val="548DD4"/>
        </w:rPr>
        <w:t>If applicable, plans with VBID should mention reduced cost</w:t>
      </w:r>
      <w:r w:rsidR="00AB1BB7" w:rsidRPr="00EC333F">
        <w:rPr>
          <w:i/>
          <w:iCs/>
          <w:color w:val="548DD4"/>
        </w:rPr>
        <w:t>-</w:t>
      </w:r>
      <w:r w:rsidRPr="00EC333F">
        <w:rPr>
          <w:i/>
          <w:iCs/>
          <w:color w:val="548DD4"/>
        </w:rPr>
        <w:t>sharing for their MA benefits, as well as that members may qualify for a reduction or elimination of their cost</w:t>
      </w:r>
      <w:r w:rsidR="00AB1BB7" w:rsidRPr="00EC333F">
        <w:rPr>
          <w:i/>
          <w:iCs/>
          <w:color w:val="548DD4"/>
        </w:rPr>
        <w:t>-</w:t>
      </w:r>
      <w:r w:rsidRPr="00EC333F">
        <w:rPr>
          <w:i/>
          <w:iCs/>
          <w:color w:val="548DD4"/>
        </w:rPr>
        <w:t>sharing for Part D drugs in Plans with VBID may include the reduction or elimination of their cost</w:t>
      </w:r>
      <w:r w:rsidR="00AB1BB7" w:rsidRPr="00EC333F">
        <w:rPr>
          <w:i/>
          <w:iCs/>
          <w:color w:val="548DD4"/>
        </w:rPr>
        <w:t>-</w:t>
      </w:r>
      <w:r w:rsidRPr="00EC333F">
        <w:rPr>
          <w:i/>
          <w:iCs/>
          <w:color w:val="548DD4"/>
        </w:rPr>
        <w:t xml:space="preserve">sharing for Part D drugs in </w:t>
      </w:r>
      <w:r w:rsidRPr="00EC333F">
        <w:rPr>
          <w:b/>
          <w:bCs/>
          <w:i/>
          <w:iCs/>
          <w:color w:val="548DD4"/>
        </w:rPr>
        <w:t xml:space="preserve">Chapter 6, Section </w:t>
      </w:r>
      <w:r w:rsidR="00D178A3" w:rsidRPr="00EC333F">
        <w:rPr>
          <w:b/>
          <w:bCs/>
          <w:i/>
          <w:iCs/>
          <w:color w:val="548DD4"/>
        </w:rPr>
        <w:t>C</w:t>
      </w:r>
      <w:r w:rsidRPr="00EC333F">
        <w:rPr>
          <w:color w:val="548DD4"/>
        </w:rPr>
        <w:t>.</w:t>
      </w:r>
      <w:r w:rsidRPr="00EC333F">
        <w:rPr>
          <w:iCs/>
          <w:color w:val="548DD4"/>
        </w:rPr>
        <w:t>]</w:t>
      </w:r>
    </w:p>
    <w:p w14:paraId="0899EAFE" w14:textId="508F1CC1" w:rsidR="003345F6" w:rsidRPr="00EC333F" w:rsidRDefault="226FC01B" w:rsidP="00EB0CC4">
      <w:pPr>
        <w:rPr>
          <w:color w:val="548DD4"/>
        </w:rPr>
      </w:pPr>
      <w:bookmarkStart w:id="18" w:name="_Hlk159397913"/>
      <w:r w:rsidRPr="00EC333F">
        <w:rPr>
          <w:color w:val="548DD4"/>
        </w:rPr>
        <w:t>[</w:t>
      </w:r>
      <w:r w:rsidRPr="00EC333F">
        <w:rPr>
          <w:i/>
          <w:iCs/>
          <w:color w:val="548DD4"/>
        </w:rPr>
        <w:t>Insert if offering VBID Model benefits</w:t>
      </w:r>
      <w:r w:rsidRPr="00EC333F">
        <w:rPr>
          <w:color w:val="548DD4"/>
        </w:rPr>
        <w:t xml:space="preserve">: </w:t>
      </w:r>
    </w:p>
    <w:bookmarkEnd w:id="18"/>
    <w:p w14:paraId="381CA203" w14:textId="70F7C452" w:rsidR="003345F6" w:rsidRPr="00EC333F" w:rsidRDefault="226FC01B" w:rsidP="009533F2">
      <w:pPr>
        <w:rPr>
          <w:color w:val="548DD4"/>
        </w:rPr>
      </w:pPr>
      <w:r w:rsidRPr="00EC333F">
        <w:rPr>
          <w:color w:val="548DD4"/>
        </w:rPr>
        <w:t>Important Benefit Information for Enrollees with Certain Chronic Conditions</w:t>
      </w:r>
    </w:p>
    <w:p w14:paraId="04154AFF" w14:textId="6348774B" w:rsidR="003345F6" w:rsidRPr="00EC333F" w:rsidRDefault="226FC01B" w:rsidP="0037008B">
      <w:pPr>
        <w:pStyle w:val="ListBullet"/>
        <w:ind w:left="720"/>
        <w:rPr>
          <w:i/>
          <w:color w:val="548DD4"/>
        </w:rPr>
      </w:pPr>
      <w:r w:rsidRPr="00EC333F">
        <w:rPr>
          <w:color w:val="548DD4"/>
        </w:rPr>
        <w:t>If you are diagnosed by a plan provider with any of the following chronic condition(s) identified below and meet certain medical criteria, you may be eligible for targeted supplemental benefits and/or reduced cost</w:t>
      </w:r>
      <w:r w:rsidR="00AB1BB7" w:rsidRPr="00EC333F">
        <w:rPr>
          <w:color w:val="548DD4"/>
        </w:rPr>
        <w:t>-</w:t>
      </w:r>
      <w:r w:rsidRPr="00EC333F">
        <w:rPr>
          <w:color w:val="548DD4"/>
        </w:rPr>
        <w:t>sharing:</w:t>
      </w:r>
    </w:p>
    <w:p w14:paraId="3FBA0043" w14:textId="376B2FA3" w:rsidR="003345F6" w:rsidRPr="00385AE7" w:rsidRDefault="226FC01B" w:rsidP="00FA4FC7">
      <w:pPr>
        <w:pStyle w:val="ListParagraph"/>
        <w:numPr>
          <w:ilvl w:val="1"/>
          <w:numId w:val="55"/>
        </w:numPr>
        <w:ind w:left="1080" w:right="720"/>
        <w:rPr>
          <w:color w:val="548DD4"/>
        </w:rPr>
      </w:pPr>
      <w:r w:rsidRPr="00385AE7">
        <w:rPr>
          <w:iCs/>
          <w:color w:val="548DD4"/>
        </w:rPr>
        <w:t>[</w:t>
      </w:r>
      <w:r w:rsidRPr="00385AE7">
        <w:rPr>
          <w:i/>
          <w:iCs/>
          <w:color w:val="548DD4"/>
        </w:rPr>
        <w:t>List all applicable chronic conditions here</w:t>
      </w:r>
      <w:r w:rsidRPr="00385AE7">
        <w:rPr>
          <w:iCs/>
          <w:color w:val="548DD4"/>
        </w:rPr>
        <w:t>.]</w:t>
      </w:r>
    </w:p>
    <w:p w14:paraId="57415ECD" w14:textId="4BA8D236" w:rsidR="003345F6" w:rsidRPr="00385AE7" w:rsidRDefault="226FC01B" w:rsidP="00FA4FC7">
      <w:pPr>
        <w:pStyle w:val="ListParagraph"/>
        <w:numPr>
          <w:ilvl w:val="1"/>
          <w:numId w:val="55"/>
        </w:numPr>
        <w:ind w:left="1080" w:right="720"/>
        <w:rPr>
          <w:color w:val="548DD4"/>
        </w:rPr>
      </w:pPr>
      <w:r w:rsidRPr="00385AE7">
        <w:rPr>
          <w:iCs/>
          <w:color w:val="548DD4"/>
        </w:rPr>
        <w:t>[</w:t>
      </w:r>
      <w:r w:rsidRPr="00385AE7">
        <w:rPr>
          <w:i/>
          <w:iCs/>
          <w:color w:val="548DD4"/>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w:t>
      </w:r>
      <w:r w:rsidR="000307FE" w:rsidRPr="00385AE7">
        <w:rPr>
          <w:i/>
          <w:iCs/>
          <w:color w:val="548DD4"/>
        </w:rPr>
        <w:t>5</w:t>
      </w:r>
      <w:r w:rsidRPr="00385AE7">
        <w:rPr>
          <w:i/>
          <w:iCs/>
          <w:color w:val="548DD4"/>
        </w:rPr>
        <w:t xml:space="preserve"> Value-Based Insurance Design Communications and Marketing Guidelines</w:t>
      </w:r>
      <w:r w:rsidRPr="00385AE7">
        <w:rPr>
          <w:color w:val="548DD4"/>
        </w:rPr>
        <w:t>)</w:t>
      </w:r>
      <w:r w:rsidRPr="00385AE7">
        <w:rPr>
          <w:iCs/>
          <w:color w:val="548DD4"/>
        </w:rPr>
        <w:t>.]</w:t>
      </w:r>
    </w:p>
    <w:p w14:paraId="6478186B" w14:textId="596E244E" w:rsidR="003345F6" w:rsidRPr="00385AE7" w:rsidRDefault="226FC01B" w:rsidP="00FA4FC7">
      <w:pPr>
        <w:pStyle w:val="ListParagraph"/>
        <w:numPr>
          <w:ilvl w:val="0"/>
          <w:numId w:val="55"/>
        </w:numPr>
        <w:rPr>
          <w:color w:val="548DD4"/>
        </w:rPr>
      </w:pPr>
      <w:bookmarkStart w:id="19" w:name="_Hlk160628611"/>
      <w:r w:rsidRPr="00385AE7">
        <w:rPr>
          <w:i/>
          <w:iCs/>
          <w:color w:val="548DD4"/>
        </w:rPr>
        <w:t xml:space="preserve">For further detail, please go to the </w:t>
      </w:r>
      <w:r w:rsidR="006478E3" w:rsidRPr="00385AE7">
        <w:rPr>
          <w:b/>
          <w:bCs/>
          <w:i/>
          <w:iCs/>
          <w:color w:val="548DD4"/>
        </w:rPr>
        <w:t xml:space="preserve">VBID </w:t>
      </w:r>
      <w:r w:rsidRPr="00385AE7">
        <w:rPr>
          <w:i/>
          <w:iCs/>
          <w:color w:val="548DD4"/>
        </w:rPr>
        <w:t>row in the Benefits Chart below</w:t>
      </w:r>
      <w:r w:rsidRPr="00385AE7">
        <w:rPr>
          <w:color w:val="548DD4"/>
        </w:rPr>
        <w:t>.]</w:t>
      </w:r>
      <w:bookmarkEnd w:id="19"/>
    </w:p>
    <w:p w14:paraId="16315262" w14:textId="2B520A6E" w:rsidR="006478E3" w:rsidRDefault="006478E3" w:rsidP="006478E3">
      <w:pPr>
        <w:rPr>
          <w:i/>
          <w:iCs/>
          <w:color w:val="548DD4" w:themeColor="accent4"/>
        </w:rPr>
      </w:pPr>
      <w:r>
        <w:rPr>
          <w:color w:val="548DD4" w:themeColor="accent4"/>
        </w:rPr>
        <w:lastRenderedPageBreak/>
        <w:t>[</w:t>
      </w:r>
      <w:r>
        <w:rPr>
          <w:i/>
          <w:iCs/>
          <w:color w:val="548DD4" w:themeColor="accent4"/>
        </w:rPr>
        <w:t>Instructions to plans offering VBID Model benefits for enrollees living in certain geographic areas:</w:t>
      </w:r>
    </w:p>
    <w:p w14:paraId="5CAE507A" w14:textId="62D598E1" w:rsidR="006478E3" w:rsidRPr="00385AE7" w:rsidRDefault="006478E3" w:rsidP="0037008B">
      <w:pPr>
        <w:pStyle w:val="ListBullet"/>
        <w:ind w:left="720"/>
      </w:pPr>
      <w:r>
        <w:rPr>
          <w:i/>
          <w:iCs/>
          <w:color w:val="548DD4" w:themeColor="accent4"/>
        </w:rPr>
        <w:t xml:space="preserve">Plans may deliver to each geographically 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9534E5">
        <w:rPr>
          <w:i/>
          <w:iCs/>
          <w:color w:val="548DD4" w:themeColor="accent4"/>
        </w:rPr>
        <w:t>2025 Value-Based Insurance Design Communications and Marketing Guidelines.)</w:t>
      </w:r>
    </w:p>
    <w:p w14:paraId="43E6D0DB" w14:textId="1B6E0E53" w:rsidR="009534E5" w:rsidRPr="00385AE7" w:rsidRDefault="009534E5" w:rsidP="0037008B">
      <w:pPr>
        <w:pStyle w:val="ListBullet"/>
        <w:ind w:left="720"/>
      </w:pPr>
      <w:r>
        <w:rPr>
          <w:i/>
          <w:iCs/>
          <w:color w:val="548DD4" w:themeColor="accent4"/>
        </w:rPr>
        <w:t>Plans who choose to reduce cost sharing for an item or service, must include a summary of the additional supplemental benefits they would receive as well as the activities and/or programs the member must complete to receive the benefit.</w:t>
      </w:r>
    </w:p>
    <w:p w14:paraId="02076E1D" w14:textId="54D6C3DC" w:rsidR="009534E5" w:rsidRPr="006478E3" w:rsidRDefault="009534E5" w:rsidP="0037008B">
      <w:pPr>
        <w:pStyle w:val="ListBullet"/>
        <w:ind w:left="720"/>
      </w:pPr>
      <w:r>
        <w:rPr>
          <w:i/>
          <w:iCs/>
          <w:color w:val="548DD4" w:themeColor="accent4"/>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w:t>
      </w:r>
      <w:r w:rsidRPr="00385AE7">
        <w:rPr>
          <w:color w:val="548DD4" w:themeColor="accent4"/>
        </w:rPr>
        <w:t>]</w:t>
      </w:r>
    </w:p>
    <w:p w14:paraId="350327E2" w14:textId="028ED981" w:rsidR="009534E5" w:rsidRPr="00385AE7" w:rsidRDefault="009534E5" w:rsidP="00385AE7">
      <w:pPr>
        <w:rPr>
          <w:i/>
          <w:iCs/>
          <w:color w:val="548DD4" w:themeColor="accent4"/>
        </w:rPr>
      </w:pPr>
      <w:r w:rsidRPr="00385AE7">
        <w:rPr>
          <w:color w:val="548DD4" w:themeColor="accent4"/>
        </w:rPr>
        <w:t>[</w:t>
      </w:r>
      <w:r w:rsidRPr="00385AE7">
        <w:rPr>
          <w:i/>
          <w:iCs/>
          <w:color w:val="548DD4" w:themeColor="accent4"/>
        </w:rPr>
        <w:t xml:space="preserve">Insert if offering </w:t>
      </w:r>
      <w:r>
        <w:rPr>
          <w:i/>
          <w:iCs/>
          <w:color w:val="548DD4" w:themeColor="accent4"/>
        </w:rPr>
        <w:t xml:space="preserve">the following </w:t>
      </w:r>
      <w:r w:rsidRPr="00385AE7">
        <w:rPr>
          <w:i/>
          <w:iCs/>
          <w:color w:val="548DD4" w:themeColor="accent4"/>
        </w:rPr>
        <w:t xml:space="preserve">VBID Model benefit: </w:t>
      </w:r>
    </w:p>
    <w:p w14:paraId="108BE239" w14:textId="033F771F" w:rsidR="009534E5" w:rsidRDefault="009534E5" w:rsidP="00FA4FC7">
      <w:pPr>
        <w:pStyle w:val="ListParagraph"/>
        <w:numPr>
          <w:ilvl w:val="0"/>
          <w:numId w:val="54"/>
        </w:numPr>
        <w:ind w:right="720"/>
        <w:rPr>
          <w:color w:val="548DD4" w:themeColor="accent4"/>
        </w:rPr>
      </w:pPr>
      <w:r w:rsidRPr="00385AE7">
        <w:rPr>
          <w:color w:val="548DD4" w:themeColor="accent4"/>
        </w:rPr>
        <w:t>If you live in certain geographic areas identified below, you may be eligible for targeted supplemental benefits and/or reduced cost sharing:</w:t>
      </w:r>
    </w:p>
    <w:p w14:paraId="4C88038C" w14:textId="4DB49754" w:rsidR="00913CD0" w:rsidRPr="00385AE7" w:rsidRDefault="00913CD0" w:rsidP="00FA4FC7">
      <w:pPr>
        <w:pStyle w:val="ListParagraph"/>
        <w:numPr>
          <w:ilvl w:val="1"/>
          <w:numId w:val="54"/>
        </w:numPr>
        <w:ind w:left="1080" w:right="720"/>
        <w:rPr>
          <w:i/>
          <w:iCs/>
          <w:color w:val="548DD4" w:themeColor="accent4"/>
        </w:rPr>
      </w:pPr>
      <w:r>
        <w:rPr>
          <w:color w:val="548DD4" w:themeColor="accent4"/>
        </w:rPr>
        <w:t>[</w:t>
      </w:r>
      <w:r w:rsidRPr="00385AE7">
        <w:rPr>
          <w:i/>
          <w:iCs/>
          <w:color w:val="548DD4" w:themeColor="accent4"/>
        </w:rPr>
        <w:t xml:space="preserve">List all applicable census tracts and blocks groups here (e.g. Census Tract 9800- Block Group 1); organize by county for </w:t>
      </w:r>
      <w:r w:rsidRPr="00913CD0">
        <w:rPr>
          <w:i/>
          <w:iCs/>
          <w:color w:val="548DD4" w:themeColor="accent4"/>
        </w:rPr>
        <w:t>readability.</w:t>
      </w:r>
    </w:p>
    <w:p w14:paraId="14DD45BD" w14:textId="300D870A" w:rsidR="00913CD0" w:rsidRDefault="00913CD0" w:rsidP="00FA4FC7">
      <w:pPr>
        <w:pStyle w:val="ListParagraph"/>
        <w:numPr>
          <w:ilvl w:val="1"/>
          <w:numId w:val="54"/>
        </w:numPr>
        <w:ind w:left="1080" w:right="720"/>
        <w:rPr>
          <w:color w:val="548DD4" w:themeColor="accent4"/>
        </w:rPr>
      </w:pPr>
      <w:r w:rsidRPr="00913CD0">
        <w:rPr>
          <w:color w:val="548DD4" w:themeColor="accent4"/>
        </w:rPr>
        <w:t>[</w:t>
      </w:r>
      <w:r w:rsidRPr="00385AE7">
        <w:rPr>
          <w:i/>
          <w:iCs/>
          <w:color w:val="548DD4" w:themeColor="accent4"/>
        </w:rPr>
        <w:t>Insert a phone number for enrollees to call for assistance with identifying eligibility and determining the enrollee’s Census Tract and Block Group, include the plan web address for more information on supplemental benefits.</w:t>
      </w:r>
      <w:r>
        <w:rPr>
          <w:color w:val="548DD4" w:themeColor="accent4"/>
        </w:rPr>
        <w:t xml:space="preserve">] </w:t>
      </w:r>
    </w:p>
    <w:p w14:paraId="7607EC26" w14:textId="77777777" w:rsidR="00913CD0" w:rsidRDefault="00913CD0" w:rsidP="00FA4FC7">
      <w:pPr>
        <w:pStyle w:val="ListParagraph"/>
        <w:numPr>
          <w:ilvl w:val="1"/>
          <w:numId w:val="54"/>
        </w:numPr>
        <w:ind w:left="1080" w:right="720"/>
        <w:rPr>
          <w:color w:val="548DD4" w:themeColor="accent4"/>
        </w:rPr>
      </w:pPr>
      <w:r>
        <w:rPr>
          <w:color w:val="548DD4" w:themeColor="accent4"/>
        </w:rPr>
        <w:t>[</w:t>
      </w:r>
      <w:r w:rsidRPr="00385AE7">
        <w:rPr>
          <w:i/>
          <w:iCs/>
          <w:color w:val="548DD4" w:themeColor="accent4"/>
        </w:rPr>
        <w:t xml:space="preserve">As applicable, plans may enter an explanation of how enrollees can identify the census tract and block group they live in. For example, plans may provide the link and instructions/video on how to locate your own census track and block by entering their address in </w:t>
      </w:r>
      <w:hyperlink r:id="rId11" w:history="1">
        <w:r w:rsidRPr="00385AE7">
          <w:rPr>
            <w:rStyle w:val="Hyperlink"/>
            <w:i/>
            <w:iCs/>
          </w:rPr>
          <w:t>www.geocoding.geo.census.gov/geocoder/geographies/address?form</w:t>
        </w:r>
      </w:hyperlink>
      <w:r>
        <w:rPr>
          <w:i/>
          <w:iCs/>
          <w:color w:val="548DD4" w:themeColor="accent4"/>
        </w:rPr>
        <w:t>.</w:t>
      </w:r>
      <w:r w:rsidRPr="00385AE7">
        <w:rPr>
          <w:color w:val="548DD4" w:themeColor="accent4"/>
        </w:rPr>
        <w:t>]</w:t>
      </w:r>
    </w:p>
    <w:p w14:paraId="37FC36A6" w14:textId="4F5025D3" w:rsidR="00D42C5D" w:rsidRDefault="00913CD0" w:rsidP="00FA4FC7">
      <w:pPr>
        <w:pStyle w:val="ListParagraph"/>
        <w:numPr>
          <w:ilvl w:val="1"/>
          <w:numId w:val="54"/>
        </w:numPr>
        <w:ind w:left="1080" w:right="720"/>
        <w:rPr>
          <w:color w:val="548DD4" w:themeColor="accent4"/>
        </w:rPr>
      </w:pPr>
      <w:r>
        <w:rPr>
          <w:color w:val="548DD4" w:themeColor="accent4"/>
        </w:rPr>
        <w:t>[</w:t>
      </w:r>
      <w:r w:rsidRPr="00385AE7">
        <w:rPr>
          <w:i/>
          <w:iCs/>
          <w:color w:val="548DD4" w:themeColor="accent4"/>
        </w:rPr>
        <w:t>As applicable, plans offering benefits under VBID that require participation in a health and wellness program or to see a high-value provider, include those limitations and instruct the enrollee they will be provided additional information on how to take advantage of these additional supplemental benefits (See CY 2025 Value-Based Insurance Design Communications and Marketing Guidelines).</w:t>
      </w:r>
      <w:r>
        <w:rPr>
          <w:color w:val="548DD4" w:themeColor="accent4"/>
        </w:rPr>
        <w:t>]</w:t>
      </w:r>
    </w:p>
    <w:p w14:paraId="7236858B" w14:textId="1F3E66D8" w:rsidR="00913CD0" w:rsidRPr="00385AE7" w:rsidRDefault="00D42C5D" w:rsidP="00FA4FC7">
      <w:pPr>
        <w:pStyle w:val="ListParagraph"/>
        <w:numPr>
          <w:ilvl w:val="0"/>
          <w:numId w:val="54"/>
        </w:numPr>
        <w:ind w:right="720"/>
        <w:rPr>
          <w:color w:val="548DD4" w:themeColor="accent4"/>
        </w:rPr>
      </w:pPr>
      <w:r w:rsidRPr="00C62D66">
        <w:rPr>
          <w:color w:val="548DD4"/>
        </w:rPr>
        <w:lastRenderedPageBreak/>
        <w:t xml:space="preserve">For further detail, please go to the </w:t>
      </w:r>
      <w:r>
        <w:rPr>
          <w:b/>
          <w:bCs/>
          <w:color w:val="548DD4"/>
        </w:rPr>
        <w:t xml:space="preserve">VBID </w:t>
      </w:r>
      <w:r w:rsidRPr="00C62D66">
        <w:rPr>
          <w:color w:val="548DD4"/>
        </w:rPr>
        <w:t>row in the Benefits Chart below</w:t>
      </w:r>
      <w:r w:rsidRPr="00C10D13">
        <w:rPr>
          <w:color w:val="548DD4"/>
        </w:rPr>
        <w:t>.]</w:t>
      </w:r>
    </w:p>
    <w:p w14:paraId="571A5231" w14:textId="4FA61E97" w:rsidR="005F3055" w:rsidRPr="00385AE7" w:rsidRDefault="005F3055" w:rsidP="001D51CF">
      <w:pPr>
        <w:rPr>
          <w:i/>
          <w:iCs/>
          <w:color w:val="548DD4" w:themeColor="accent4"/>
        </w:rPr>
      </w:pPr>
      <w:r>
        <w:rPr>
          <w:color w:val="548DD4" w:themeColor="accent4"/>
        </w:rPr>
        <w:t>[</w:t>
      </w:r>
      <w:r>
        <w:rPr>
          <w:i/>
          <w:iCs/>
          <w:color w:val="548DD4" w:themeColor="accent4"/>
        </w:rPr>
        <w:t>List the areas within the PBP that are eligible for the benefits below</w:t>
      </w:r>
      <w:r w:rsidR="00EA150A">
        <w:rPr>
          <w:i/>
          <w:iCs/>
          <w:color w:val="548DD4" w:themeColor="accent4"/>
        </w:rPr>
        <w:t xml:space="preserve"> or describe how the enrollee can inquire about or will receive additional information about the benefit.</w:t>
      </w:r>
    </w:p>
    <w:p w14:paraId="3AEF6883" w14:textId="2C5161E8" w:rsidR="003345F6" w:rsidRPr="00C10D13" w:rsidRDefault="226FC01B" w:rsidP="00091C62">
      <w:pPr>
        <w:rPr>
          <w:color w:val="548DD4"/>
        </w:rPr>
      </w:pPr>
      <w:r w:rsidRPr="00C10D13">
        <w:rPr>
          <w:iCs/>
          <w:color w:val="548DD4"/>
        </w:rPr>
        <w:t>[</w:t>
      </w:r>
      <w:r w:rsidRPr="00C10D13">
        <w:rPr>
          <w:i/>
          <w:iCs/>
          <w:color w:val="548DD4"/>
        </w:rPr>
        <w:t>Instructions to plans offering VBID benefits</w:t>
      </w:r>
      <w:r w:rsidR="00B63E28">
        <w:rPr>
          <w:i/>
          <w:iCs/>
          <w:color w:val="548DD4"/>
        </w:rPr>
        <w:t xml:space="preserve"> for LIS</w:t>
      </w:r>
      <w:r w:rsidR="00CD5A02">
        <w:rPr>
          <w:i/>
          <w:iCs/>
          <w:color w:val="548DD4"/>
        </w:rPr>
        <w:t>-</w:t>
      </w:r>
      <w:r w:rsidR="00B63E28">
        <w:rPr>
          <w:i/>
          <w:iCs/>
          <w:color w:val="548DD4"/>
        </w:rPr>
        <w:t xml:space="preserve"> targeted enrollees</w:t>
      </w:r>
      <w:r w:rsidRPr="00C10D13">
        <w:rPr>
          <w:iCs/>
          <w:color w:val="548DD4"/>
        </w:rPr>
        <w:t>:</w:t>
      </w:r>
      <w:r w:rsidR="00091C62" w:rsidRPr="00C10D13">
        <w:rPr>
          <w:iCs/>
          <w:color w:val="548DD4"/>
        </w:rPr>
        <w:t>]</w:t>
      </w:r>
      <w:r w:rsidRPr="00C10D13">
        <w:rPr>
          <w:color w:val="548DD4"/>
        </w:rPr>
        <w:t xml:space="preserve"> </w:t>
      </w:r>
    </w:p>
    <w:p w14:paraId="3C5BFB9E" w14:textId="41C3A50F" w:rsidR="003345F6" w:rsidRPr="00C10D13" w:rsidRDefault="226FC01B" w:rsidP="0037008B">
      <w:pPr>
        <w:pStyle w:val="ListBullet"/>
        <w:ind w:left="720"/>
        <w:rPr>
          <w:i/>
          <w:iCs/>
          <w:color w:val="548DD4"/>
        </w:rPr>
      </w:pPr>
      <w:r w:rsidRPr="00C10D13">
        <w:rPr>
          <w:i/>
          <w:iCs/>
          <w:color w:val="548DD4"/>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w:t>
      </w:r>
      <w:r w:rsidR="000307FE" w:rsidRPr="00C10D13">
        <w:rPr>
          <w:i/>
          <w:iCs/>
          <w:color w:val="548DD4"/>
        </w:rPr>
        <w:t>5</w:t>
      </w:r>
      <w:r w:rsidRPr="00C10D13">
        <w:rPr>
          <w:i/>
          <w:iCs/>
          <w:color w:val="548DD4"/>
        </w:rPr>
        <w:t xml:space="preserve"> Value-Based Insurance Design Communications and Marketing Guidelines).</w:t>
      </w:r>
    </w:p>
    <w:p w14:paraId="59E7B736" w14:textId="6E155754" w:rsidR="003345F6" w:rsidRPr="00C10D13" w:rsidRDefault="226FC01B" w:rsidP="0037008B">
      <w:pPr>
        <w:pStyle w:val="ListBullet"/>
        <w:ind w:left="720"/>
        <w:rPr>
          <w:i/>
          <w:iCs/>
          <w:color w:val="548DD4"/>
        </w:rPr>
      </w:pPr>
      <w:r w:rsidRPr="00C10D13">
        <w:rPr>
          <w:i/>
          <w:iCs/>
          <w:color w:val="548DD4"/>
        </w:rPr>
        <w:t>Plans who choose to reduce cost</w:t>
      </w:r>
      <w:r w:rsidR="00AE1A2D" w:rsidRPr="00C10D13">
        <w:rPr>
          <w:i/>
          <w:iCs/>
          <w:color w:val="548DD4"/>
        </w:rPr>
        <w:t>-</w:t>
      </w:r>
      <w:r w:rsidRPr="00C10D13">
        <w:rPr>
          <w:i/>
          <w:iCs/>
          <w:color w:val="548DD4"/>
        </w:rPr>
        <w:t>sharing for an item or service, including Part D drugs covered by M</w:t>
      </w:r>
      <w:r w:rsidR="00524345" w:rsidRPr="00C10D13">
        <w:rPr>
          <w:i/>
          <w:iCs/>
          <w:color w:val="548DD4"/>
        </w:rPr>
        <w:t>edicare Advantage Prescription Drug (M</w:t>
      </w:r>
      <w:r w:rsidRPr="00C10D13">
        <w:rPr>
          <w:i/>
          <w:iCs/>
          <w:color w:val="548DD4"/>
        </w:rPr>
        <w:t>A-PD</w:t>
      </w:r>
      <w:r w:rsidR="00524345" w:rsidRPr="00C10D13">
        <w:rPr>
          <w:i/>
          <w:iCs/>
          <w:color w:val="548DD4"/>
        </w:rPr>
        <w:t>)</w:t>
      </w:r>
      <w:r w:rsidRPr="00C10D13">
        <w:rPr>
          <w:i/>
          <w:iCs/>
          <w:color w:val="548DD4"/>
        </w:rPr>
        <w:t xml:space="preserve">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8470EBF" w14:textId="43C41E9C" w:rsidR="003345F6" w:rsidRPr="00C10D13" w:rsidRDefault="226FC01B" w:rsidP="0037008B">
      <w:pPr>
        <w:pStyle w:val="ListBullet"/>
        <w:ind w:left="720"/>
        <w:rPr>
          <w:color w:val="548DD4"/>
        </w:rPr>
      </w:pPr>
      <w:r w:rsidRPr="00C10D13">
        <w:rPr>
          <w:i/>
          <w:iCs/>
          <w:color w:val="548DD4"/>
        </w:rPr>
        <w:t>If applicable, plans must update the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r w:rsidRPr="00C10D13">
        <w:rPr>
          <w:color w:val="548DD4"/>
        </w:rPr>
        <w:t>.</w:t>
      </w:r>
    </w:p>
    <w:p w14:paraId="603AED2A" w14:textId="55D7327E" w:rsidR="003345F6" w:rsidRPr="00385AE7" w:rsidRDefault="226FC01B" w:rsidP="00FA4FC7">
      <w:pPr>
        <w:pStyle w:val="ListParagraph"/>
        <w:numPr>
          <w:ilvl w:val="0"/>
          <w:numId w:val="55"/>
        </w:numPr>
        <w:ind w:right="720"/>
        <w:rPr>
          <w:color w:val="548DD4"/>
        </w:rPr>
      </w:pPr>
      <w:r w:rsidRPr="00385AE7">
        <w:rPr>
          <w:i/>
          <w:iCs/>
          <w:color w:val="548DD4"/>
        </w:rPr>
        <w:t>If applicable, plans with VBID should mention that members may qualify for a reduction or elimination of their cost</w:t>
      </w:r>
      <w:r w:rsidR="00AB1BB7" w:rsidRPr="00385AE7">
        <w:rPr>
          <w:i/>
          <w:iCs/>
          <w:color w:val="548DD4"/>
        </w:rPr>
        <w:t>-</w:t>
      </w:r>
      <w:r w:rsidRPr="00385AE7">
        <w:rPr>
          <w:i/>
          <w:iCs/>
          <w:color w:val="548DD4"/>
        </w:rPr>
        <w:t xml:space="preserve">sharing for Part D drugs in </w:t>
      </w:r>
      <w:r w:rsidRPr="00385AE7">
        <w:rPr>
          <w:b/>
          <w:bCs/>
          <w:i/>
          <w:iCs/>
          <w:color w:val="548DD4"/>
        </w:rPr>
        <w:t>Chapter 6, Section C</w:t>
      </w:r>
      <w:r w:rsidRPr="00385AE7">
        <w:rPr>
          <w:color w:val="548DD4"/>
        </w:rPr>
        <w:t>.</w:t>
      </w:r>
    </w:p>
    <w:p w14:paraId="1136A7B3" w14:textId="5212DCDD" w:rsidR="0072061E" w:rsidRPr="0072061E" w:rsidRDefault="79699C4B" w:rsidP="0072061E">
      <w:pPr>
        <w:rPr>
          <w:rFonts w:cs="Arial"/>
          <w:noProof/>
          <w:color w:val="548DD4" w:themeColor="accent4"/>
        </w:rPr>
      </w:pPr>
      <w:r w:rsidRPr="00385AE7">
        <w:rPr>
          <w:rFonts w:cs="Arial"/>
          <w:noProof/>
          <w:color w:val="548DD4" w:themeColor="accent4"/>
        </w:rPr>
        <w:t>[</w:t>
      </w:r>
      <w:r w:rsidRPr="00385AE7">
        <w:rPr>
          <w:rFonts w:cs="Arial"/>
          <w:i/>
          <w:iCs/>
          <w:noProof/>
          <w:color w:val="548DD4" w:themeColor="accent4"/>
        </w:rPr>
        <w:t>Insert</w:t>
      </w:r>
      <w:r w:rsidRPr="00385AE7">
        <w:rPr>
          <w:rFonts w:cs="Arial"/>
          <w:noProof/>
          <w:color w:val="548DD4" w:themeColor="accent4"/>
        </w:rPr>
        <w:t xml:space="preserve"> </w:t>
      </w:r>
      <w:r w:rsidRPr="00385AE7">
        <w:rPr>
          <w:rFonts w:cs="Arial"/>
          <w:i/>
          <w:iCs/>
          <w:noProof/>
          <w:color w:val="548DD4" w:themeColor="accent4"/>
        </w:rPr>
        <w:t xml:space="preserve">if offering </w:t>
      </w:r>
      <w:r w:rsidRPr="00385AE7">
        <w:rPr>
          <w:i/>
          <w:iCs/>
          <w:color w:val="548DD4" w:themeColor="accent4"/>
        </w:rPr>
        <w:t>Special Supplemental Benefits for the Chronically Ill (SSBCI)</w:t>
      </w:r>
      <w:r w:rsidRPr="00385AE7">
        <w:rPr>
          <w:rFonts w:cs="Arial"/>
          <w:i/>
          <w:iCs/>
          <w:noProof/>
          <w:color w:val="548DD4" w:themeColor="accent4"/>
        </w:rPr>
        <w:t>:</w:t>
      </w:r>
      <w:r w:rsidRPr="00385AE7">
        <w:rPr>
          <w:rFonts w:cs="Arial"/>
          <w:noProof/>
          <w:color w:val="548DD4" w:themeColor="accent4"/>
        </w:rPr>
        <w:t xml:space="preserve"> </w:t>
      </w:r>
      <w:r w:rsidRPr="00385AE7">
        <w:rPr>
          <w:rFonts w:cs="Arial"/>
          <w:b/>
          <w:bCs/>
          <w:noProof/>
          <w:color w:val="548DD4" w:themeColor="accent4"/>
        </w:rPr>
        <w:t>Important Benefit Information for Members with Certain Chronic Conditions.</w:t>
      </w:r>
      <w:r w:rsidRPr="00385AE7">
        <w:rPr>
          <w:rFonts w:cs="Arial"/>
          <w:noProof/>
          <w:color w:val="548DD4" w:themeColor="accent4"/>
        </w:rPr>
        <w:t xml:space="preserve"> </w:t>
      </w:r>
    </w:p>
    <w:p w14:paraId="151D26DE" w14:textId="4808B5E3" w:rsidR="008D557B" w:rsidRPr="00385AE7" w:rsidRDefault="79699C4B" w:rsidP="00FA4FC7">
      <w:pPr>
        <w:pStyle w:val="ListBullet"/>
        <w:numPr>
          <w:ilvl w:val="0"/>
          <w:numId w:val="6"/>
        </w:numPr>
        <w:rPr>
          <w:noProof/>
          <w:color w:val="548DD4" w:themeColor="accent4"/>
        </w:rPr>
      </w:pPr>
      <w:r w:rsidRPr="00385AE7">
        <w:rPr>
          <w:noProof/>
          <w:color w:val="548DD4" w:themeColor="accent4"/>
        </w:rPr>
        <w:t>If you have the following chronic condition(s) and meet certain medical criteria, you may be eligible for additional benefits [insert if applicable: and/or reduced cost</w:t>
      </w:r>
      <w:r w:rsidR="008379F7" w:rsidRPr="00385AE7">
        <w:rPr>
          <w:noProof/>
          <w:color w:val="548DD4" w:themeColor="accent4"/>
        </w:rPr>
        <w:t>-</w:t>
      </w:r>
      <w:r w:rsidRPr="00385AE7">
        <w:rPr>
          <w:noProof/>
          <w:color w:val="548DD4" w:themeColor="accent4"/>
        </w:rPr>
        <w:t>sharing]:</w:t>
      </w:r>
    </w:p>
    <w:p w14:paraId="7CB89C13" w14:textId="13662FB0" w:rsidR="00655DAA" w:rsidRPr="00DF5C12" w:rsidRDefault="006D0011" w:rsidP="00FA4FC7">
      <w:pPr>
        <w:pStyle w:val="ListBullet"/>
        <w:numPr>
          <w:ilvl w:val="1"/>
          <w:numId w:val="37"/>
        </w:numPr>
        <w:ind w:left="1080"/>
        <w:rPr>
          <w:rFonts w:cs="Arial"/>
          <w:noProof/>
          <w:color w:val="548DD4"/>
        </w:rPr>
      </w:pPr>
      <w:r w:rsidRPr="00DF5C12">
        <w:rPr>
          <w:rFonts w:cs="Arial"/>
          <w:noProof/>
          <w:color w:val="548DD4"/>
        </w:rPr>
        <w:t>[</w:t>
      </w:r>
      <w:r w:rsidR="008D557B" w:rsidRPr="00DF5C12">
        <w:rPr>
          <w:rFonts w:cs="Arial"/>
          <w:i/>
          <w:iCs/>
          <w:noProof/>
          <w:color w:val="548DD4"/>
        </w:rPr>
        <w:t>List all applicable chronic conditions here</w:t>
      </w:r>
      <w:r w:rsidR="008D557B" w:rsidRPr="00DF5C12">
        <w:rPr>
          <w:rFonts w:cs="Arial"/>
          <w:noProof/>
          <w:color w:val="548DD4"/>
        </w:rPr>
        <w:t>.</w:t>
      </w:r>
      <w:r w:rsidRPr="00DF5C12">
        <w:rPr>
          <w:rFonts w:cs="Arial"/>
          <w:noProof/>
          <w:color w:val="548DD4"/>
        </w:rPr>
        <w:t>]</w:t>
      </w:r>
      <w:r w:rsidR="00655DAA" w:rsidRPr="00DF5C12">
        <w:rPr>
          <w:rFonts w:cs="Arial"/>
          <w:noProof/>
          <w:color w:val="548DD4"/>
        </w:rPr>
        <w:t xml:space="preserve"> </w:t>
      </w:r>
    </w:p>
    <w:p w14:paraId="76D40FE2" w14:textId="4F8B1212" w:rsidR="008D557B" w:rsidRPr="00DF5C12" w:rsidRDefault="006D0011" w:rsidP="00FA4FC7">
      <w:pPr>
        <w:pStyle w:val="ListBullet"/>
        <w:numPr>
          <w:ilvl w:val="1"/>
          <w:numId w:val="37"/>
        </w:numPr>
        <w:ind w:left="1080"/>
        <w:rPr>
          <w:rFonts w:cs="Arial"/>
          <w:noProof/>
          <w:color w:val="548DD4"/>
        </w:rPr>
      </w:pPr>
      <w:r w:rsidRPr="00DF5C12">
        <w:rPr>
          <w:rFonts w:cs="Arial"/>
          <w:noProof/>
          <w:color w:val="548DD4"/>
        </w:rPr>
        <w:t>[</w:t>
      </w:r>
      <w:r w:rsidR="00655DAA" w:rsidRPr="00DF5C12">
        <w:rPr>
          <w:rFonts w:cs="Arial"/>
          <w:i/>
          <w:iCs/>
          <w:noProof/>
          <w:color w:val="548DD4"/>
        </w:rPr>
        <w:t>Include information about the process and/or criteria for determining eligibility for SSBCI.</w:t>
      </w:r>
      <w:r w:rsidRPr="00DF5C12">
        <w:rPr>
          <w:rFonts w:cs="Arial"/>
          <w:noProof/>
          <w:color w:val="548DD4"/>
        </w:rPr>
        <w:t>]</w:t>
      </w:r>
    </w:p>
    <w:p w14:paraId="12C56CF8" w14:textId="5E5AF69A" w:rsidR="008D557B" w:rsidRPr="00385AE7" w:rsidRDefault="423C2E9A" w:rsidP="0037008B">
      <w:pPr>
        <w:pStyle w:val="ListBullet"/>
        <w:ind w:left="720"/>
        <w:rPr>
          <w:i/>
          <w:noProof/>
          <w:color w:val="548DD4" w:themeColor="accent4"/>
        </w:rPr>
      </w:pPr>
      <w:r w:rsidRPr="00385AE7">
        <w:rPr>
          <w:noProof/>
          <w:color w:val="548DD4" w:themeColor="accent4"/>
        </w:rPr>
        <w:t>Refer to the “Help with certain chronic conditions” row in the Benefits Chart for more information.]</w:t>
      </w:r>
    </w:p>
    <w:p w14:paraId="0621AC04" w14:textId="358B9564" w:rsidR="00B63E28" w:rsidRPr="00385AE7" w:rsidRDefault="00B63E28" w:rsidP="00FA4FC7">
      <w:pPr>
        <w:pStyle w:val="ListBullet"/>
        <w:numPr>
          <w:ilvl w:val="0"/>
          <w:numId w:val="6"/>
        </w:numPr>
        <w:rPr>
          <w:i/>
          <w:noProof/>
          <w:color w:val="548DD4" w:themeColor="accent4"/>
        </w:rPr>
      </w:pPr>
      <w:bookmarkStart w:id="20" w:name="_Hlk164247514"/>
      <w:r>
        <w:rPr>
          <w:noProof/>
          <w:color w:val="548DD4" w:themeColor="accent4"/>
        </w:rPr>
        <w:lastRenderedPageBreak/>
        <w:t>Please contact us for additional information.</w:t>
      </w:r>
    </w:p>
    <w:bookmarkEnd w:id="20"/>
    <w:p w14:paraId="4ECC54CD" w14:textId="380CBB9D" w:rsidR="00696ADE" w:rsidRPr="00496847" w:rsidRDefault="006D0011" w:rsidP="00385AE7">
      <w:pPr>
        <w:pStyle w:val="Normalpre-bullets"/>
        <w:rPr>
          <w:noProof/>
        </w:rPr>
      </w:pPr>
      <w:r w:rsidRPr="00385AE7">
        <w:rPr>
          <w:noProof/>
          <w:color w:val="548DD4"/>
        </w:rPr>
        <w:t>[</w:t>
      </w:r>
      <w:r w:rsidR="00696ADE" w:rsidRPr="00487BA3">
        <w:rPr>
          <w:i/>
          <w:iCs/>
          <w:noProof/>
          <w:color w:val="548DD4"/>
        </w:rPr>
        <w:t>Insert as applicable</w:t>
      </w:r>
      <w:r w:rsidR="00696ADE" w:rsidRPr="00496847">
        <w:rPr>
          <w:noProof/>
        </w:rPr>
        <w:t xml:space="preserve">: </w:t>
      </w:r>
      <w:r w:rsidR="00696ADE" w:rsidRPr="00487BA3">
        <w:rPr>
          <w:noProof/>
          <w:color w:val="548DD4"/>
        </w:rPr>
        <w:t xml:space="preserve">Most </w:t>
      </w:r>
      <w:r w:rsidR="00E00A54" w:rsidRPr="00487BA3">
        <w:rPr>
          <w:b/>
          <w:bCs/>
          <w:i/>
          <w:iCs/>
          <w:noProof/>
          <w:color w:val="548DD4"/>
        </w:rPr>
        <w:t>or</w:t>
      </w:r>
      <w:r w:rsidR="00696ADE" w:rsidRPr="00487BA3">
        <w:rPr>
          <w:noProof/>
          <w:color w:val="548DD4"/>
        </w:rPr>
        <w:t xml:space="preserve"> All</w:t>
      </w:r>
      <w:r w:rsidRPr="00487BA3">
        <w:rPr>
          <w:noProof/>
          <w:color w:val="548DD4"/>
        </w:rPr>
        <w:t>]</w:t>
      </w:r>
      <w:r w:rsidR="00696ADE" w:rsidRPr="00487BA3">
        <w:rPr>
          <w:noProof/>
          <w:color w:val="548DD4"/>
        </w:rPr>
        <w:t xml:space="preserve"> </w:t>
      </w:r>
      <w:r w:rsidR="00696ADE" w:rsidRPr="00496847">
        <w:rPr>
          <w:noProof/>
        </w:rPr>
        <w:t>preventive services are free.</w:t>
      </w:r>
      <w:r w:rsidR="00FD2D3F" w:rsidRPr="00496847">
        <w:rPr>
          <w:noProof/>
        </w:rPr>
        <w:t xml:space="preserve"> You </w:t>
      </w:r>
      <w:r w:rsidR="226FC01B" w:rsidRPr="226FC01B">
        <w:rPr>
          <w:noProof/>
        </w:rPr>
        <w:t xml:space="preserve">will </w:t>
      </w:r>
      <w:r w:rsidR="000F2674" w:rsidRPr="00496847">
        <w:rPr>
          <w:noProof/>
        </w:rPr>
        <w:t xml:space="preserve">find </w:t>
      </w:r>
      <w:r w:rsidR="00FD2D3F" w:rsidRPr="00496847">
        <w:rPr>
          <w:noProof/>
        </w:rPr>
        <w:t xml:space="preserve">this apple </w:t>
      </w:r>
      <w:r w:rsidR="009D1C5E" w:rsidRPr="00496847">
        <w:rPr>
          <w:noProof/>
          <w:position w:val="-6"/>
        </w:rPr>
        <w:drawing>
          <wp:inline distT="0" distB="0" distL="0" distR="0" wp14:anchorId="23BE5711" wp14:editId="409081D1">
            <wp:extent cx="152400" cy="165100"/>
            <wp:effectExtent l="0" t="0" r="0" b="6350"/>
            <wp:docPr id="27" name="Picture 27"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FD2D3F" w:rsidRPr="00496847">
        <w:rPr>
          <w:noProof/>
        </w:rPr>
        <w:t xml:space="preserve">next to 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65244CAA" w:rsidR="00864ED8" w:rsidRPr="00385AE7" w:rsidRDefault="006D0011" w:rsidP="00385AE7">
      <w:pPr>
        <w:rPr>
          <w:i/>
          <w:iCs/>
          <w:noProof/>
          <w:color w:val="548DD4" w:themeColor="accent4"/>
        </w:rPr>
      </w:pPr>
      <w:r w:rsidRPr="00385AE7">
        <w:rPr>
          <w:color w:val="548DD4" w:themeColor="accent4"/>
        </w:rPr>
        <w:t>[</w:t>
      </w:r>
      <w:r w:rsidR="00864ED8" w:rsidRPr="00385AE7">
        <w:rPr>
          <w:i/>
          <w:iCs/>
          <w:color w:val="548DD4" w:themeColor="accent4"/>
        </w:rPr>
        <w:t>Insert any additional applicable Medicaid program coverage here such as community supports</w:t>
      </w:r>
      <w:r w:rsidR="006212EB" w:rsidRPr="00385AE7">
        <w:rPr>
          <w:i/>
          <w:iCs/>
          <w:color w:val="548DD4" w:themeColor="accent4"/>
        </w:rPr>
        <w:t>.</w:t>
      </w:r>
      <w:r w:rsidR="00905B88">
        <w:rPr>
          <w:i/>
          <w:iCs/>
          <w:color w:val="548DD4" w:themeColor="accent4"/>
        </w:rPr>
        <w:t xml:space="preserve"> Minnesota Plans insert the following:</w:t>
      </w:r>
    </w:p>
    <w:p w14:paraId="52D7F91C" w14:textId="77777777" w:rsidR="0093627E" w:rsidRPr="0093627E" w:rsidRDefault="0093627E" w:rsidP="0093627E">
      <w:pPr>
        <w:rPr>
          <w:rFonts w:cs="Arial"/>
          <w:noProof/>
          <w:color w:val="548DD4"/>
        </w:rPr>
      </w:pPr>
      <w:r w:rsidRPr="0093627E">
        <w:rPr>
          <w:rFonts w:cs="Arial"/>
          <w:noProof/>
          <w:color w:val="548DD4"/>
        </w:rPr>
        <w:t>Restricted Recipient Program</w:t>
      </w:r>
    </w:p>
    <w:p w14:paraId="427C9AF0" w14:textId="044054A5" w:rsidR="0093627E" w:rsidRPr="0093627E" w:rsidRDefault="0093627E" w:rsidP="00FA4FC7">
      <w:pPr>
        <w:numPr>
          <w:ilvl w:val="0"/>
          <w:numId w:val="50"/>
        </w:numPr>
        <w:ind w:left="720"/>
        <w:rPr>
          <w:rFonts w:cs="Arial"/>
          <w:noProof/>
          <w:color w:val="548DD4"/>
        </w:rPr>
      </w:pPr>
      <w:r w:rsidRPr="0093627E">
        <w:rPr>
          <w:rFonts w:cs="Arial"/>
          <w:noProof/>
          <w:color w:val="548DD4"/>
        </w:rPr>
        <w:t>The Restricted Recipient Program is for members who have misused health services. This includes getting health services that members did not need, using them in a way that costs more than they should, or in a way that may be dangerous to a member’s health. &lt;MCO Name&gt; will notify members if they are placed in the Restricted Recipient Program.</w:t>
      </w:r>
    </w:p>
    <w:p w14:paraId="3A09F473" w14:textId="06EA7883" w:rsidR="0093627E" w:rsidRDefault="0093627E" w:rsidP="00FA4FC7">
      <w:pPr>
        <w:numPr>
          <w:ilvl w:val="0"/>
          <w:numId w:val="50"/>
        </w:numPr>
        <w:ind w:left="720"/>
        <w:rPr>
          <w:rFonts w:cs="Arial"/>
          <w:noProof/>
          <w:color w:val="548DD4"/>
        </w:rPr>
      </w:pPr>
      <w:r w:rsidRPr="0093627E">
        <w:rPr>
          <w:rFonts w:cs="Arial"/>
          <w:noProof/>
          <w:color w:val="548DD4"/>
        </w:rPr>
        <w:t xml:space="preserve">If you are in the Restricted Recipient Program, you must get health services from one designated primary care provider [in your local trade area], one clinic, one hospital used by the primary care provider, and one pharmacy. &lt;MCO Name&gt; may designate other health care providers. You may also be assigned to a home health agency. </w:t>
      </w:r>
      <w:r w:rsidRPr="00905B88">
        <w:rPr>
          <w:rFonts w:cs="Arial"/>
          <w:noProof/>
          <w:color w:val="548DD4"/>
        </w:rPr>
        <w:t>You will not be allowed to use the personal care assistance choice or flexible use options or consumer directed services.</w:t>
      </w:r>
      <w:r w:rsidRPr="0093627E">
        <w:rPr>
          <w:rFonts w:cs="Arial"/>
          <w:noProof/>
          <w:color w:val="548DD4"/>
        </w:rPr>
        <w:t xml:space="preserve"> </w:t>
      </w:r>
      <w:r w:rsidR="00DF1757">
        <w:rPr>
          <w:rFonts w:cs="Arial"/>
          <w:noProof/>
          <w:color w:val="548DD4"/>
        </w:rPr>
        <w:t>You will not be able to use</w:t>
      </w:r>
      <w:r w:rsidR="005550B1">
        <w:rPr>
          <w:rFonts w:cs="Arial"/>
          <w:noProof/>
          <w:color w:val="548DD4"/>
        </w:rPr>
        <w:t xml:space="preserve"> the Community First Services and Supports (CFSS) budget model.</w:t>
      </w:r>
    </w:p>
    <w:p w14:paraId="185EF078" w14:textId="75902977" w:rsidR="0093627E" w:rsidRDefault="0093627E" w:rsidP="00FA4FC7">
      <w:pPr>
        <w:numPr>
          <w:ilvl w:val="0"/>
          <w:numId w:val="50"/>
        </w:numPr>
        <w:ind w:left="720"/>
        <w:rPr>
          <w:rFonts w:cs="Arial"/>
          <w:noProof/>
          <w:color w:val="548DD4"/>
        </w:rPr>
      </w:pPr>
      <w:r w:rsidRPr="0093627E">
        <w:rPr>
          <w:rFonts w:cs="Arial"/>
          <w:noProof/>
          <w:color w:val="548DD4"/>
        </w:rPr>
        <w:t>You will be restricted to these designated health care providers for at least 24 months of eligibility for Minnesota Health Care Programs (MHCP). All referrals to specialists must be from your primary care provider, and received by the &lt;MCO Name&gt; Restricted Recipient Program. Restricted recipients</w:t>
      </w:r>
      <w:r w:rsidRPr="0093627E">
        <w:t xml:space="preserve"> </w:t>
      </w:r>
      <w:r w:rsidRPr="0093627E">
        <w:rPr>
          <w:rFonts w:cs="Arial"/>
          <w:noProof/>
          <w:color w:val="548DD4"/>
        </w:rPr>
        <w:t>may not pay out-of-pocket to use a non-designated provider who is the same provider type as one of their designated providers.</w:t>
      </w:r>
    </w:p>
    <w:p w14:paraId="60EDD3E0" w14:textId="77777777" w:rsidR="0093627E" w:rsidRPr="0093627E" w:rsidRDefault="0093627E" w:rsidP="00FA4FC7">
      <w:pPr>
        <w:numPr>
          <w:ilvl w:val="0"/>
          <w:numId w:val="50"/>
        </w:numPr>
        <w:ind w:left="720"/>
        <w:rPr>
          <w:rFonts w:cs="Arial"/>
          <w:noProof/>
          <w:color w:val="548DD4"/>
        </w:rPr>
      </w:pPr>
      <w:r w:rsidRPr="0093627E">
        <w:rPr>
          <w:rFonts w:cs="Arial"/>
          <w:noProof/>
          <w:color w:val="548DD4"/>
        </w:rPr>
        <w:t>Placement in the program will stay with you if you change health plans. Placement in the program will also stay with you if you change to MHCP fee-for-service. You will not lose eligibility for MHCP because of placement in the program.</w:t>
      </w:r>
    </w:p>
    <w:p w14:paraId="1EE61883" w14:textId="77777777" w:rsidR="0093627E" w:rsidRPr="0093627E" w:rsidRDefault="0093627E" w:rsidP="00FA4FC7">
      <w:pPr>
        <w:numPr>
          <w:ilvl w:val="0"/>
          <w:numId w:val="50"/>
        </w:numPr>
        <w:ind w:left="720"/>
        <w:rPr>
          <w:rFonts w:cs="Arial"/>
          <w:noProof/>
          <w:color w:val="548DD4"/>
        </w:rPr>
      </w:pPr>
      <w:r w:rsidRPr="0093627E">
        <w:rPr>
          <w:rFonts w:cs="Arial"/>
          <w:noProof/>
          <w:color w:val="548DD4"/>
        </w:rPr>
        <w:t xml:space="preserve">At the end of the 24 months, your use of health care services will be reviewed. If you still misused health services, you will be placed in the program for an additional 36 months of eligibility. </w:t>
      </w:r>
    </w:p>
    <w:p w14:paraId="5D643B13" w14:textId="15D63E4B" w:rsidR="006830B5" w:rsidRDefault="0093627E" w:rsidP="00FA4FC7">
      <w:pPr>
        <w:numPr>
          <w:ilvl w:val="0"/>
          <w:numId w:val="50"/>
        </w:numPr>
        <w:ind w:left="720"/>
        <w:rPr>
          <w:rFonts w:cs="Arial"/>
          <w:noProof/>
          <w:color w:val="548DD4"/>
        </w:rPr>
      </w:pPr>
      <w:r w:rsidRPr="0093627E">
        <w:rPr>
          <w:rFonts w:cs="Arial"/>
          <w:noProof/>
          <w:color w:val="548DD4"/>
        </w:rPr>
        <w:t xml:space="preserve">You have the right to appeal placement in the Restricted Recipient Program. You must file an appeal within 60 days from the date on the notice from us. You must appeal within 30 days to prevent the restriction from being implemented during your appeal. You may request a State Appeal (Fair Hearing with the state) after receiving our decision that we </w:t>
      </w:r>
      <w:r w:rsidR="00390A23">
        <w:rPr>
          <w:rFonts w:cs="Arial"/>
          <w:noProof/>
          <w:color w:val="548DD4"/>
        </w:rPr>
        <w:t xml:space="preserve">have decided to </w:t>
      </w:r>
      <w:r w:rsidRPr="0093627E">
        <w:rPr>
          <w:rFonts w:cs="Arial"/>
          <w:noProof/>
          <w:color w:val="548DD4"/>
        </w:rPr>
        <w:t xml:space="preserve">enforce the restriction. Refer to Chapter 9, Section F3 for more information about your right to appeal. </w:t>
      </w:r>
    </w:p>
    <w:p w14:paraId="4D0F33DF" w14:textId="3C9E1390" w:rsidR="0093627E" w:rsidRPr="006830B5" w:rsidRDefault="0093627E" w:rsidP="00FA4FC7">
      <w:pPr>
        <w:numPr>
          <w:ilvl w:val="0"/>
          <w:numId w:val="50"/>
        </w:numPr>
        <w:ind w:left="720"/>
        <w:rPr>
          <w:rFonts w:cs="Arial"/>
          <w:noProof/>
          <w:color w:val="548DD4"/>
        </w:rPr>
      </w:pPr>
      <w:r w:rsidRPr="006830B5">
        <w:rPr>
          <w:rFonts w:cs="Arial"/>
          <w:noProof/>
          <w:color w:val="548DD4"/>
        </w:rPr>
        <w:lastRenderedPageBreak/>
        <w:t>The Restricted Recipient Program does not apply to Medicare-covered services. If you use opioid medications that you get from several doctors or pharmacies, we may talk to your doctors to make sure your use is appropriate and medically necessary. Working with your doctors, if we decide your use of prescription opioid [insert if applicable: or benzodiazepine] medications is not safe, we may limit how you can get those medications. Refer to &lt; Chapter 5,Section G3&gt;, for more information.</w:t>
      </w:r>
      <w:r w:rsidR="0037008B">
        <w:rPr>
          <w:rFonts w:cs="Arial"/>
          <w:noProof/>
          <w:color w:val="548DD4"/>
        </w:rPr>
        <w:t>]</w:t>
      </w:r>
    </w:p>
    <w:p w14:paraId="0FDE13B1" w14:textId="595B49C7" w:rsidR="004C6F24" w:rsidRPr="00487BA3" w:rsidRDefault="006D0011" w:rsidP="006D73A3">
      <w:pPr>
        <w:rPr>
          <w:rFonts w:cs="Arial"/>
          <w:i/>
          <w:iCs/>
          <w:noProof/>
          <w:color w:val="548DD4"/>
        </w:rPr>
      </w:pPr>
      <w:r w:rsidRPr="00487BA3">
        <w:rPr>
          <w:rFonts w:cs="Arial"/>
          <w:noProof/>
          <w:color w:val="548DD4"/>
        </w:rPr>
        <w:t>[</w:t>
      </w:r>
      <w:r w:rsidR="004C6F24" w:rsidRPr="00487BA3">
        <w:rPr>
          <w:rFonts w:cs="Arial"/>
          <w:i/>
          <w:iCs/>
          <w:noProof/>
          <w:color w:val="548DD4"/>
        </w:rPr>
        <w:t>Instructions on completing</w:t>
      </w:r>
      <w:r w:rsidR="00FD0B87" w:rsidRPr="00487BA3">
        <w:rPr>
          <w:rFonts w:cs="Arial"/>
          <w:i/>
          <w:iCs/>
          <w:noProof/>
          <w:color w:val="548DD4"/>
        </w:rPr>
        <w:t xml:space="preserve"> the</w:t>
      </w:r>
      <w:r w:rsidR="004C6F24" w:rsidRPr="00487BA3">
        <w:rPr>
          <w:rFonts w:cs="Arial"/>
          <w:i/>
          <w:iCs/>
          <w:noProof/>
          <w:color w:val="548DD4"/>
        </w:rPr>
        <w:t xml:space="preserve"> </w:t>
      </w:r>
      <w:r w:rsidR="0013257F" w:rsidRPr="00487BA3">
        <w:rPr>
          <w:rFonts w:cs="Arial"/>
          <w:i/>
          <w:iCs/>
          <w:noProof/>
          <w:color w:val="548DD4"/>
        </w:rPr>
        <w:t>B</w:t>
      </w:r>
      <w:r w:rsidR="004C6F24" w:rsidRPr="00487BA3">
        <w:rPr>
          <w:rFonts w:cs="Arial"/>
          <w:i/>
          <w:iCs/>
          <w:noProof/>
          <w:color w:val="548DD4"/>
        </w:rPr>
        <w:t xml:space="preserve">enefits </w:t>
      </w:r>
      <w:r w:rsidR="0013257F" w:rsidRPr="00487BA3">
        <w:rPr>
          <w:rFonts w:cs="Arial"/>
          <w:i/>
          <w:iCs/>
          <w:noProof/>
          <w:color w:val="548DD4"/>
        </w:rPr>
        <w:t>C</w:t>
      </w:r>
      <w:r w:rsidR="004C6F24" w:rsidRPr="00487BA3">
        <w:rPr>
          <w:rFonts w:cs="Arial"/>
          <w:i/>
          <w:iCs/>
          <w:noProof/>
          <w:color w:val="548DD4"/>
        </w:rPr>
        <w:t>hart:</w:t>
      </w:r>
    </w:p>
    <w:p w14:paraId="55A63142" w14:textId="45941AFA" w:rsidR="004C6F24" w:rsidRPr="00487BA3" w:rsidRDefault="004C6F24" w:rsidP="00FA4FC7">
      <w:pPr>
        <w:pStyle w:val="ListBullet"/>
        <w:numPr>
          <w:ilvl w:val="0"/>
          <w:numId w:val="8"/>
        </w:numPr>
        <w:ind w:left="720"/>
        <w:rPr>
          <w:rFonts w:cs="Arial"/>
          <w:i/>
          <w:iCs/>
          <w:noProof/>
          <w:color w:val="548DD4"/>
        </w:rPr>
      </w:pPr>
      <w:r w:rsidRPr="00487BA3">
        <w:rPr>
          <w:rFonts w:cs="Arial"/>
          <w:i/>
          <w:iCs/>
          <w:noProof/>
          <w:color w:val="548DD4"/>
        </w:rPr>
        <w:t>For all preventive care and screening test benefit information, plans that cover a richer benefit do not need to include the given description (unless it is still applicable) and may instead describe the plan benefit.</w:t>
      </w:r>
    </w:p>
    <w:p w14:paraId="5DDBCC19" w14:textId="78A76B30" w:rsidR="00DA5273" w:rsidRPr="00487BA3" w:rsidRDefault="00DA5273" w:rsidP="00FA4FC7">
      <w:pPr>
        <w:pStyle w:val="ListBullet"/>
        <w:numPr>
          <w:ilvl w:val="0"/>
          <w:numId w:val="8"/>
        </w:numPr>
        <w:ind w:left="720"/>
        <w:rPr>
          <w:rFonts w:cs="Arial"/>
          <w:i/>
          <w:iCs/>
          <w:noProof/>
          <w:color w:val="548DD4"/>
        </w:rPr>
      </w:pPr>
      <w:r w:rsidRPr="00487BA3">
        <w:rPr>
          <w:rFonts w:cs="Arial"/>
          <w:i/>
          <w:iCs/>
          <w:noProof/>
          <w:color w:val="548DD4"/>
        </w:rPr>
        <w:t xml:space="preserve">Optional supplemental benefits are not permitted in this chart; optional supplemental benefits should be described in </w:t>
      </w:r>
      <w:r w:rsidR="006212EB" w:rsidRPr="00487BA3">
        <w:rPr>
          <w:rFonts w:cs="Arial"/>
          <w:i/>
          <w:iCs/>
          <w:noProof/>
          <w:color w:val="548DD4"/>
        </w:rPr>
        <w:t>S</w:t>
      </w:r>
      <w:r w:rsidRPr="00487BA3">
        <w:rPr>
          <w:rFonts w:cs="Arial"/>
          <w:i/>
          <w:iCs/>
          <w:noProof/>
          <w:color w:val="548DD4"/>
        </w:rPr>
        <w:t>ection E.</w:t>
      </w:r>
    </w:p>
    <w:p w14:paraId="63BCA783" w14:textId="576CDACB" w:rsidR="00A22FB0" w:rsidRPr="00487BA3" w:rsidRDefault="00023E61" w:rsidP="00FA4FC7">
      <w:pPr>
        <w:pStyle w:val="ListBullet"/>
        <w:numPr>
          <w:ilvl w:val="0"/>
          <w:numId w:val="8"/>
        </w:numPr>
        <w:ind w:left="720"/>
        <w:rPr>
          <w:rFonts w:cs="Arial"/>
          <w:i/>
          <w:iCs/>
          <w:noProof/>
          <w:color w:val="548DD4"/>
        </w:rPr>
      </w:pPr>
      <w:r w:rsidRPr="00487BA3">
        <w:rPr>
          <w:rFonts w:cs="Arial"/>
          <w:i/>
          <w:iCs/>
          <w:noProof/>
          <w:color w:val="548DD4"/>
        </w:rPr>
        <w:t>I</w:t>
      </w:r>
      <w:r w:rsidR="005F3D5A" w:rsidRPr="00487BA3">
        <w:rPr>
          <w:rFonts w:cs="Arial"/>
          <w:i/>
          <w:iCs/>
          <w:noProof/>
          <w:color w:val="548DD4"/>
        </w:rPr>
        <w:t>nclude the</w:t>
      </w:r>
      <w:r w:rsidR="00FD0B87" w:rsidRPr="00487BA3">
        <w:rPr>
          <w:rFonts w:cs="Arial"/>
          <w:i/>
          <w:iCs/>
          <w:noProof/>
          <w:color w:val="548DD4"/>
        </w:rPr>
        <w:t xml:space="preserve"> following where</w:t>
      </w:r>
      <w:r w:rsidR="005F3D5A" w:rsidRPr="00487BA3">
        <w:rPr>
          <w:rFonts w:cs="Arial"/>
          <w:i/>
          <w:iCs/>
          <w:noProof/>
          <w:color w:val="548DD4"/>
        </w:rPr>
        <w:t xml:space="preserve"> appropriate</w:t>
      </w:r>
      <w:r w:rsidR="00FD0B87" w:rsidRPr="00487BA3">
        <w:rPr>
          <w:rFonts w:cs="Arial"/>
          <w:i/>
          <w:iCs/>
          <w:noProof/>
          <w:color w:val="548DD4"/>
        </w:rPr>
        <w:t xml:space="preserve">: </w:t>
      </w:r>
      <w:r w:rsidR="001C6A58" w:rsidRPr="00487BA3">
        <w:rPr>
          <w:rFonts w:cs="Arial"/>
          <w:i/>
          <w:iCs/>
          <w:noProof/>
          <w:color w:val="548DD4"/>
        </w:rPr>
        <w:t>T</w:t>
      </w:r>
      <w:r w:rsidR="005F3D5A" w:rsidRPr="00487BA3">
        <w:rPr>
          <w:rFonts w:cs="Arial"/>
          <w:i/>
          <w:iCs/>
          <w:noProof/>
          <w:color w:val="548DD4"/>
        </w:rPr>
        <w:t>alk to your provider and get a referral.</w:t>
      </w:r>
    </w:p>
    <w:p w14:paraId="57733411" w14:textId="2E904B02" w:rsidR="00DE43C9" w:rsidRPr="00487BA3" w:rsidRDefault="00DE43C9" w:rsidP="00FA4FC7">
      <w:pPr>
        <w:pStyle w:val="ListBullet"/>
        <w:numPr>
          <w:ilvl w:val="0"/>
          <w:numId w:val="8"/>
        </w:numPr>
        <w:ind w:left="720"/>
        <w:rPr>
          <w:rFonts w:cs="Arial"/>
          <w:i/>
          <w:iCs/>
          <w:noProof/>
          <w:color w:val="548DD4"/>
        </w:rPr>
      </w:pPr>
      <w:r w:rsidRPr="00487BA3">
        <w:rPr>
          <w:rFonts w:cs="Arial"/>
          <w:i/>
          <w:iCs/>
          <w:noProof/>
          <w:color w:val="548DD4"/>
        </w:rPr>
        <w:t xml:space="preserve">Plans </w:t>
      </w:r>
      <w:r w:rsidR="005F1E8D" w:rsidRPr="00487BA3">
        <w:rPr>
          <w:rFonts w:cs="Arial"/>
          <w:i/>
          <w:iCs/>
          <w:noProof/>
          <w:color w:val="548DD4"/>
        </w:rPr>
        <w:t xml:space="preserve">must </w:t>
      </w:r>
      <w:r w:rsidRPr="00487BA3">
        <w:rPr>
          <w:rFonts w:cs="Arial"/>
          <w:i/>
          <w:iCs/>
          <w:noProof/>
          <w:color w:val="548DD4"/>
        </w:rPr>
        <w:t xml:space="preserve">include any services provided in excess of the Medicare </w:t>
      </w:r>
      <w:r w:rsidR="005F1E8D" w:rsidRPr="00487BA3">
        <w:rPr>
          <w:rFonts w:cs="Arial"/>
          <w:i/>
          <w:iCs/>
          <w:noProof/>
          <w:color w:val="548DD4"/>
        </w:rPr>
        <w:t xml:space="preserve">and </w:t>
      </w:r>
      <w:r w:rsidR="0069027C" w:rsidRPr="00487BA3">
        <w:rPr>
          <w:rFonts w:cs="Arial"/>
          <w:i/>
          <w:iCs/>
          <w:noProof/>
          <w:color w:val="548DD4"/>
        </w:rPr>
        <w:t xml:space="preserve">Medicaid </w:t>
      </w:r>
      <w:r w:rsidRPr="00487BA3">
        <w:rPr>
          <w:rFonts w:cs="Arial"/>
          <w:i/>
          <w:iCs/>
          <w:noProof/>
          <w:color w:val="548DD4"/>
        </w:rPr>
        <w:t>requirements</w:t>
      </w:r>
      <w:r w:rsidR="001C6A58" w:rsidRPr="00487BA3">
        <w:rPr>
          <w:rFonts w:cs="Arial"/>
          <w:i/>
          <w:iCs/>
          <w:noProof/>
          <w:color w:val="548DD4"/>
        </w:rPr>
        <w:t xml:space="preserve"> and identify p</w:t>
      </w:r>
      <w:r w:rsidR="009E620A" w:rsidRPr="00487BA3">
        <w:rPr>
          <w:rFonts w:cs="Arial"/>
          <w:i/>
          <w:iCs/>
          <w:noProof/>
          <w:color w:val="548DD4"/>
        </w:rPr>
        <w:t>reventive services with the apple icon.</w:t>
      </w:r>
    </w:p>
    <w:p w14:paraId="0CC27BFF" w14:textId="49C80B2B" w:rsidR="002470FF" w:rsidRPr="00487BA3" w:rsidRDefault="002470FF" w:rsidP="00FA4FC7">
      <w:pPr>
        <w:pStyle w:val="ListParagraph"/>
        <w:numPr>
          <w:ilvl w:val="0"/>
          <w:numId w:val="8"/>
        </w:numPr>
        <w:ind w:left="720"/>
        <w:rPr>
          <w:rFonts w:cs="Arial"/>
          <w:i/>
          <w:iCs/>
          <w:noProof/>
          <w:color w:val="548DD4"/>
        </w:rPr>
      </w:pPr>
      <w:r w:rsidRPr="00487BA3">
        <w:rPr>
          <w:rFonts w:cs="Arial"/>
          <w:i/>
          <w:iCs/>
          <w:noProof/>
          <w:color w:val="548DD4"/>
        </w:rPr>
        <w:t>HMO POS plan types must provide information about which services must be obtained from network providers, which services can be obtained out-of-network under the POS benefit, and any differences in cost</w:t>
      </w:r>
      <w:r w:rsidR="00BD3F34" w:rsidRPr="00487BA3">
        <w:rPr>
          <w:rFonts w:cs="Arial"/>
          <w:i/>
          <w:iCs/>
          <w:noProof/>
          <w:color w:val="548DD4"/>
        </w:rPr>
        <w:t>-</w:t>
      </w:r>
      <w:r w:rsidRPr="00487BA3">
        <w:rPr>
          <w:rFonts w:cs="Arial"/>
          <w:i/>
          <w:iCs/>
          <w:noProof/>
          <w:color w:val="548DD4"/>
        </w:rPr>
        <w:t>sharing for covered services obtained out-of-network under the POS benefit.</w:t>
      </w:r>
    </w:p>
    <w:p w14:paraId="79A14418" w14:textId="24803F5D" w:rsidR="004C6F24" w:rsidRPr="00487BA3" w:rsidRDefault="0F291F7C" w:rsidP="00FA4FC7">
      <w:pPr>
        <w:pStyle w:val="ListBullet"/>
        <w:numPr>
          <w:ilvl w:val="0"/>
          <w:numId w:val="8"/>
        </w:numPr>
        <w:ind w:left="720"/>
        <w:rPr>
          <w:rFonts w:cs="Arial"/>
          <w:noProof/>
          <w:color w:val="548DD4"/>
        </w:rPr>
      </w:pPr>
      <w:r w:rsidRPr="00487BA3">
        <w:rPr>
          <w:rFonts w:cs="Arial"/>
          <w:i/>
          <w:iCs/>
          <w:noProof/>
          <w:color w:val="548DD4"/>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487BA3">
        <w:rPr>
          <w:rFonts w:cs="Arial"/>
          <w:noProof/>
          <w:color w:val="548DD4"/>
        </w:rPr>
        <w:t>.)</w:t>
      </w:r>
    </w:p>
    <w:p w14:paraId="3ABE3758" w14:textId="27D2559A" w:rsidR="004C6F24" w:rsidRPr="00487BA3" w:rsidRDefault="004C6F24" w:rsidP="00FA4FC7">
      <w:pPr>
        <w:pStyle w:val="ListBullet"/>
        <w:numPr>
          <w:ilvl w:val="0"/>
          <w:numId w:val="8"/>
        </w:numPr>
        <w:ind w:left="720"/>
        <w:rPr>
          <w:rFonts w:cs="Arial"/>
          <w:i/>
          <w:iCs/>
          <w:noProof/>
          <w:color w:val="548DD4"/>
        </w:rPr>
      </w:pPr>
      <w:r w:rsidRPr="00487BA3">
        <w:rPr>
          <w:rFonts w:cs="Arial"/>
          <w:i/>
          <w:iCs/>
          <w:noProof/>
          <w:color w:val="548DD4"/>
        </w:rPr>
        <w:t xml:space="preserve">Plans may insert any additional benefit information </w:t>
      </w:r>
      <w:r w:rsidR="001C6A58" w:rsidRPr="00487BA3">
        <w:rPr>
          <w:rFonts w:cs="Arial"/>
          <w:i/>
          <w:iCs/>
          <w:noProof/>
          <w:color w:val="548DD4"/>
        </w:rPr>
        <w:t xml:space="preserve">that is </w:t>
      </w:r>
      <w:r w:rsidRPr="00487BA3">
        <w:rPr>
          <w:rFonts w:cs="Arial"/>
          <w:i/>
          <w:iCs/>
          <w:noProof/>
          <w:color w:val="548DD4"/>
        </w:rPr>
        <w:t xml:space="preserve">based on the plan’s approved benefit package </w:t>
      </w:r>
      <w:r w:rsidR="001C6A58" w:rsidRPr="00487BA3">
        <w:rPr>
          <w:rFonts w:cs="Arial"/>
          <w:i/>
          <w:iCs/>
          <w:noProof/>
          <w:color w:val="548DD4"/>
        </w:rPr>
        <w:t>and</w:t>
      </w:r>
      <w:r w:rsidRPr="00487BA3">
        <w:rPr>
          <w:rFonts w:cs="Arial"/>
          <w:i/>
          <w:iCs/>
          <w:noProof/>
          <w:color w:val="548DD4"/>
        </w:rPr>
        <w:t xml:space="preserve"> not </w:t>
      </w:r>
      <w:r w:rsidR="004A2E36" w:rsidRPr="00487BA3">
        <w:rPr>
          <w:rFonts w:cs="Arial"/>
          <w:i/>
          <w:iCs/>
          <w:noProof/>
          <w:color w:val="548DD4"/>
        </w:rPr>
        <w:t>already included</w:t>
      </w:r>
      <w:r w:rsidRPr="00487BA3">
        <w:rPr>
          <w:rFonts w:cs="Arial"/>
          <w:i/>
          <w:iCs/>
          <w:noProof/>
          <w:color w:val="548DD4"/>
        </w:rPr>
        <w:t xml:space="preserve"> in the </w:t>
      </w:r>
      <w:r w:rsidR="00055EA4" w:rsidRPr="00487BA3">
        <w:rPr>
          <w:rFonts w:cs="Arial"/>
          <w:i/>
          <w:iCs/>
          <w:noProof/>
          <w:color w:val="548DD4"/>
        </w:rPr>
        <w:t>B</w:t>
      </w:r>
      <w:r w:rsidRPr="00487BA3">
        <w:rPr>
          <w:rFonts w:cs="Arial"/>
          <w:i/>
          <w:iCs/>
          <w:noProof/>
          <w:color w:val="548DD4"/>
        </w:rPr>
        <w:t xml:space="preserve">enefits </w:t>
      </w:r>
      <w:r w:rsidR="00055EA4" w:rsidRPr="00487BA3">
        <w:rPr>
          <w:rFonts w:cs="Arial"/>
          <w:i/>
          <w:iCs/>
          <w:noProof/>
          <w:color w:val="548DD4"/>
        </w:rPr>
        <w:t>C</w:t>
      </w:r>
      <w:r w:rsidRPr="00487BA3">
        <w:rPr>
          <w:rFonts w:cs="Arial"/>
          <w:i/>
          <w:iCs/>
          <w:noProof/>
          <w:color w:val="548DD4"/>
        </w:rPr>
        <w:t xml:space="preserve">hart or in the exclusions section. </w:t>
      </w:r>
      <w:r w:rsidR="001C6A58" w:rsidRPr="00487BA3">
        <w:rPr>
          <w:rFonts w:cs="Arial"/>
          <w:i/>
          <w:iCs/>
          <w:noProof/>
          <w:color w:val="548DD4"/>
        </w:rPr>
        <w:t xml:space="preserve">Plans insert </w:t>
      </w:r>
      <w:r w:rsidR="004A2E36" w:rsidRPr="00487BA3">
        <w:rPr>
          <w:rFonts w:cs="Arial"/>
          <w:i/>
          <w:iCs/>
          <w:noProof/>
          <w:color w:val="548DD4"/>
        </w:rPr>
        <w:t xml:space="preserve">any </w:t>
      </w:r>
      <w:r w:rsidR="001C6A58" w:rsidRPr="00487BA3">
        <w:rPr>
          <w:rFonts w:cs="Arial"/>
          <w:i/>
          <w:iCs/>
          <w:noProof/>
          <w:color w:val="548DD4"/>
        </w:rPr>
        <w:t>a</w:t>
      </w:r>
      <w:r w:rsidRPr="00487BA3">
        <w:rPr>
          <w:rFonts w:cs="Arial"/>
          <w:i/>
          <w:iCs/>
          <w:noProof/>
          <w:color w:val="548DD4"/>
        </w:rPr>
        <w:t>dditional benefits in the chart</w:t>
      </w:r>
      <w:r w:rsidR="001C6A58" w:rsidRPr="00487BA3">
        <w:rPr>
          <w:rFonts w:cs="Arial"/>
          <w:i/>
          <w:iCs/>
          <w:noProof/>
          <w:color w:val="548DD4"/>
        </w:rPr>
        <w:t xml:space="preserve"> alphabetically</w:t>
      </w:r>
      <w:r w:rsidRPr="00487BA3">
        <w:rPr>
          <w:rFonts w:cs="Arial"/>
          <w:i/>
          <w:iCs/>
          <w:noProof/>
          <w:color w:val="548DD4"/>
        </w:rPr>
        <w:t>.</w:t>
      </w:r>
    </w:p>
    <w:p w14:paraId="4B2AC08C" w14:textId="665FC6C7" w:rsidR="00675FF5" w:rsidRPr="00487BA3" w:rsidRDefault="48CAC93E" w:rsidP="00FA4FC7">
      <w:pPr>
        <w:pStyle w:val="ListBullet"/>
        <w:numPr>
          <w:ilvl w:val="0"/>
          <w:numId w:val="8"/>
        </w:numPr>
        <w:ind w:left="720"/>
        <w:rPr>
          <w:rFonts w:cs="Arial"/>
          <w:i/>
          <w:iCs/>
          <w:noProof/>
          <w:color w:val="548DD4"/>
        </w:rPr>
      </w:pPr>
      <w:r w:rsidRPr="00487BA3">
        <w:rPr>
          <w:rFonts w:cs="Arial"/>
          <w:i/>
          <w:iCs/>
          <w:noProof/>
          <w:color w:val="548DD4"/>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487BA3" w:rsidRDefault="004C6F24" w:rsidP="00FA4FC7">
      <w:pPr>
        <w:pStyle w:val="ListBullet"/>
        <w:numPr>
          <w:ilvl w:val="0"/>
          <w:numId w:val="8"/>
        </w:numPr>
        <w:ind w:left="720"/>
        <w:rPr>
          <w:rFonts w:cs="Arial"/>
          <w:i/>
          <w:iCs/>
          <w:noProof/>
          <w:color w:val="548DD4"/>
        </w:rPr>
      </w:pPr>
      <w:r w:rsidRPr="00487BA3">
        <w:rPr>
          <w:rFonts w:cs="Arial"/>
          <w:i/>
          <w:iCs/>
          <w:noProof/>
          <w:color w:val="548DD4"/>
        </w:rPr>
        <w:t xml:space="preserve">Plans must describe any restrictive policies, limitations, or monetary limits that might affect a </w:t>
      </w:r>
      <w:r w:rsidR="00DD4178" w:rsidRPr="00487BA3">
        <w:rPr>
          <w:rFonts w:cs="Arial"/>
          <w:i/>
          <w:iCs/>
          <w:noProof/>
          <w:color w:val="548DD4"/>
        </w:rPr>
        <w:t>member</w:t>
      </w:r>
      <w:r w:rsidRPr="00487BA3">
        <w:rPr>
          <w:rFonts w:cs="Arial"/>
          <w:i/>
          <w:iCs/>
          <w:noProof/>
          <w:color w:val="548DD4"/>
        </w:rPr>
        <w:t>’s access to services within the chart.</w:t>
      </w:r>
    </w:p>
    <w:p w14:paraId="64E8ED87" w14:textId="77777777" w:rsidR="00DE7DD8" w:rsidRPr="00487BA3" w:rsidRDefault="004C6F24" w:rsidP="00FA4FC7">
      <w:pPr>
        <w:pStyle w:val="ListBullet"/>
        <w:numPr>
          <w:ilvl w:val="0"/>
          <w:numId w:val="8"/>
        </w:numPr>
        <w:ind w:left="720"/>
        <w:rPr>
          <w:rFonts w:cs="Arial"/>
          <w:i/>
          <w:iCs/>
          <w:noProof/>
          <w:color w:val="548DD4"/>
        </w:rPr>
      </w:pPr>
      <w:r w:rsidRPr="00487BA3">
        <w:rPr>
          <w:rFonts w:cs="Arial"/>
          <w:i/>
          <w:iCs/>
          <w:noProof/>
          <w:color w:val="548DD4"/>
        </w:rPr>
        <w:lastRenderedPageBreak/>
        <w:t>Plans may add references to the list of exclusions as appropriate.</w:t>
      </w:r>
      <w:r w:rsidR="004C6CDC" w:rsidRPr="00487BA3">
        <w:rPr>
          <w:rFonts w:cs="Arial"/>
          <w:i/>
          <w:iCs/>
          <w:noProof/>
          <w:color w:val="548DD4"/>
        </w:rPr>
        <w:t xml:space="preserve"> </w:t>
      </w:r>
      <w:r w:rsidR="005A3906" w:rsidRPr="00487BA3">
        <w:rPr>
          <w:rFonts w:cs="Arial"/>
          <w:i/>
          <w:iCs/>
          <w:noProof/>
          <w:color w:val="548DD4"/>
        </w:rPr>
        <w:t>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487BA3" w:rsidRDefault="00DE7DD8" w:rsidP="00FA4FC7">
      <w:pPr>
        <w:pStyle w:val="ListBullet"/>
        <w:numPr>
          <w:ilvl w:val="0"/>
          <w:numId w:val="8"/>
        </w:numPr>
        <w:ind w:left="720"/>
        <w:rPr>
          <w:rFonts w:cs="Arial"/>
          <w:i/>
          <w:iCs/>
          <w:noProof/>
          <w:color w:val="548DD4"/>
        </w:rPr>
      </w:pPr>
      <w:r w:rsidRPr="00487BA3">
        <w:rPr>
          <w:rFonts w:cs="Arial"/>
          <w:i/>
          <w:iCs/>
          <w:noProof/>
          <w:color w:val="548DD4"/>
        </w:rPr>
        <w:t xml:space="preserve">Plans should include all non-waiver LTSS </w:t>
      </w:r>
      <w:r w:rsidR="00214ED0" w:rsidRPr="00487BA3">
        <w:rPr>
          <w:rFonts w:cs="Arial"/>
          <w:i/>
          <w:iCs/>
          <w:noProof/>
          <w:color w:val="548DD4"/>
        </w:rPr>
        <w:t>in</w:t>
      </w:r>
      <w:r w:rsidRPr="00487BA3">
        <w:rPr>
          <w:rFonts w:cs="Arial"/>
          <w:i/>
          <w:iCs/>
          <w:noProof/>
          <w:color w:val="548DD4"/>
        </w:rPr>
        <w:t xml:space="preserve"> the chart in alphabetical order.</w:t>
      </w:r>
    </w:p>
    <w:p w14:paraId="687E154D" w14:textId="735C6766" w:rsidR="00BD4000" w:rsidRPr="00487BA3" w:rsidRDefault="00BD4000" w:rsidP="00FA4FC7">
      <w:pPr>
        <w:pStyle w:val="ListBullet"/>
        <w:numPr>
          <w:ilvl w:val="0"/>
          <w:numId w:val="8"/>
        </w:numPr>
        <w:ind w:left="720"/>
        <w:rPr>
          <w:rFonts w:cs="Arial"/>
          <w:i/>
          <w:iCs/>
          <w:noProof/>
          <w:color w:val="548DD4"/>
        </w:rPr>
      </w:pPr>
      <w:r w:rsidRPr="00487BA3">
        <w:rPr>
          <w:rFonts w:cs="Arial"/>
          <w:i/>
          <w:iCs/>
          <w:noProof/>
          <w:color w:val="548DD4"/>
        </w:rPr>
        <w:t>Plans with no cost</w:t>
      </w:r>
      <w:r w:rsidR="00DF70E8" w:rsidRPr="00487BA3">
        <w:rPr>
          <w:rFonts w:cs="Arial"/>
          <w:i/>
          <w:iCs/>
          <w:noProof/>
          <w:color w:val="548DD4"/>
        </w:rPr>
        <w:t>-</w:t>
      </w:r>
      <w:r w:rsidRPr="00487BA3">
        <w:rPr>
          <w:rFonts w:cs="Arial"/>
          <w:i/>
          <w:iCs/>
          <w:noProof/>
          <w:color w:val="548DD4"/>
        </w:rPr>
        <w:t>sharing for any type of service (i.e.</w:t>
      </w:r>
      <w:r w:rsidR="001E7580" w:rsidRPr="00487BA3">
        <w:rPr>
          <w:rFonts w:cs="Arial"/>
          <w:i/>
          <w:iCs/>
          <w:noProof/>
          <w:color w:val="548DD4"/>
        </w:rPr>
        <w:t>,</w:t>
      </w:r>
      <w:r w:rsidRPr="00487BA3">
        <w:rPr>
          <w:rFonts w:cs="Arial"/>
          <w:i/>
          <w:iCs/>
          <w:noProof/>
          <w:color w:val="548DD4"/>
        </w:rPr>
        <w:t xml:space="preserve"> no cost</w:t>
      </w:r>
      <w:r w:rsidR="00DF70E8" w:rsidRPr="00487BA3">
        <w:rPr>
          <w:rFonts w:cs="Arial"/>
          <w:i/>
          <w:iCs/>
          <w:noProof/>
          <w:color w:val="548DD4"/>
        </w:rPr>
        <w:t>-</w:t>
      </w:r>
      <w:r w:rsidRPr="00487BA3">
        <w:rPr>
          <w:rFonts w:cs="Arial"/>
          <w:i/>
          <w:iCs/>
          <w:noProof/>
          <w:color w:val="548DD4"/>
        </w:rPr>
        <w:t>sharing at all) may delete the “what you mu</w:t>
      </w:r>
      <w:r w:rsidR="00BB720E" w:rsidRPr="00487BA3">
        <w:rPr>
          <w:rFonts w:cs="Arial"/>
          <w:i/>
          <w:iCs/>
          <w:noProof/>
          <w:color w:val="548DD4"/>
        </w:rPr>
        <w:t xml:space="preserve">st pay” column from the table. </w:t>
      </w:r>
      <w:r w:rsidRPr="00487BA3">
        <w:rPr>
          <w:rFonts w:cs="Arial"/>
          <w:i/>
          <w:iCs/>
          <w:noProof/>
          <w:color w:val="548DD4"/>
        </w:rPr>
        <w:t>Plans with any type of cost</w:t>
      </w:r>
      <w:r w:rsidR="00DF70E8" w:rsidRPr="00487BA3">
        <w:rPr>
          <w:rFonts w:cs="Arial"/>
          <w:i/>
          <w:iCs/>
          <w:noProof/>
          <w:color w:val="548DD4"/>
        </w:rPr>
        <w:t>-</w:t>
      </w:r>
      <w:r w:rsidRPr="00487BA3">
        <w:rPr>
          <w:rFonts w:cs="Arial"/>
          <w:i/>
          <w:iCs/>
          <w:noProof/>
          <w:color w:val="548DD4"/>
        </w:rPr>
        <w:t>sharing for services, including for pharmacy services, must leave the “what you must pay” column in the table.</w:t>
      </w:r>
    </w:p>
    <w:p w14:paraId="50D52C76" w14:textId="3AF7A2CD" w:rsidR="008D557B" w:rsidRPr="00487BA3" w:rsidRDefault="008D557B" w:rsidP="0037008B">
      <w:pPr>
        <w:pStyle w:val="ListBullet"/>
        <w:ind w:left="720"/>
        <w:rPr>
          <w:rFonts w:cs="Arial"/>
          <w:i/>
          <w:iCs/>
          <w:noProof/>
          <w:color w:val="548DD4"/>
        </w:rPr>
      </w:pPr>
      <w:r w:rsidRPr="00487BA3">
        <w:rPr>
          <w:rFonts w:cs="Arial"/>
          <w:i/>
          <w:iCs/>
          <w:noProof/>
          <w:color w:val="548DD4"/>
        </w:rPr>
        <w:t xml:space="preserve">Plans offering targeted supplemental benefits in </w:t>
      </w:r>
      <w:r w:rsidR="00DF70E8" w:rsidRPr="00487BA3">
        <w:rPr>
          <w:rFonts w:cs="Arial"/>
          <w:i/>
          <w:iCs/>
          <w:noProof/>
          <w:color w:val="548DD4"/>
        </w:rPr>
        <w:t>S</w:t>
      </w:r>
      <w:r w:rsidRPr="00487BA3">
        <w:rPr>
          <w:rFonts w:cs="Arial"/>
          <w:i/>
          <w:iCs/>
          <w:noProof/>
          <w:color w:val="548DD4"/>
        </w:rPr>
        <w:t>ection B-19 of the Plan Benefit Package submission must:</w:t>
      </w:r>
    </w:p>
    <w:p w14:paraId="1D178B4D" w14:textId="735AF3E6" w:rsidR="008D557B" w:rsidRPr="00487BA3" w:rsidRDefault="008D557B" w:rsidP="00FA4FC7">
      <w:pPr>
        <w:pStyle w:val="ListBullet"/>
        <w:numPr>
          <w:ilvl w:val="0"/>
          <w:numId w:val="38"/>
        </w:numPr>
        <w:ind w:left="1080"/>
        <w:rPr>
          <w:rFonts w:cs="Arial"/>
          <w:i/>
          <w:iCs/>
          <w:noProof/>
          <w:color w:val="548DD4"/>
        </w:rPr>
      </w:pPr>
      <w:r w:rsidRPr="00487BA3">
        <w:rPr>
          <w:rFonts w:cs="Arial"/>
          <w:i/>
          <w:iCs/>
          <w:noProof/>
          <w:color w:val="548DD4"/>
        </w:rPr>
        <w:t xml:space="preserve">Deliver to each clinically-targeted </w:t>
      </w:r>
      <w:r w:rsidR="004A2E36" w:rsidRPr="00487BA3">
        <w:rPr>
          <w:rFonts w:cs="Arial"/>
          <w:i/>
          <w:iCs/>
          <w:noProof/>
          <w:color w:val="548DD4"/>
        </w:rPr>
        <w:t>member</w:t>
      </w:r>
      <w:r w:rsidRPr="00487BA3">
        <w:rPr>
          <w:rFonts w:cs="Arial"/>
          <w:i/>
          <w:iCs/>
          <w:noProof/>
          <w:color w:val="548DD4"/>
        </w:rPr>
        <w:t xml:space="preserve"> a written summary of those benefits so that such </w:t>
      </w:r>
      <w:r w:rsidR="004A2E36" w:rsidRPr="00487BA3">
        <w:rPr>
          <w:rFonts w:cs="Arial"/>
          <w:i/>
          <w:iCs/>
          <w:noProof/>
          <w:color w:val="548DD4"/>
        </w:rPr>
        <w:t>member</w:t>
      </w:r>
      <w:r w:rsidRPr="00487BA3">
        <w:rPr>
          <w:rFonts w:cs="Arial"/>
          <w:i/>
          <w:iCs/>
          <w:noProof/>
          <w:color w:val="548DD4"/>
        </w:rPr>
        <w:t xml:space="preserve"> are notified of the “Uniformity Flexibility” benefits for which they are eligible. </w:t>
      </w:r>
    </w:p>
    <w:p w14:paraId="2B47DA0C" w14:textId="492D57EE" w:rsidR="008D557B" w:rsidRPr="00487BA3" w:rsidRDefault="008D557B" w:rsidP="00FA4FC7">
      <w:pPr>
        <w:pStyle w:val="ListParagraph"/>
        <w:numPr>
          <w:ilvl w:val="0"/>
          <w:numId w:val="38"/>
        </w:numPr>
        <w:ind w:left="1080"/>
        <w:rPr>
          <w:rFonts w:cs="Arial"/>
          <w:noProof/>
          <w:color w:val="548DD4"/>
        </w:rPr>
      </w:pPr>
      <w:r w:rsidRPr="00487BA3">
        <w:rPr>
          <w:rFonts w:cs="Arial"/>
          <w:i/>
          <w:iCs/>
          <w:noProof/>
          <w:color w:val="548DD4"/>
        </w:rPr>
        <w:t>Update the Benefits Chart to include details, as applicable, about the exact targeted reduced cost</w:t>
      </w:r>
      <w:r w:rsidR="00DF70E8" w:rsidRPr="00487BA3">
        <w:rPr>
          <w:rFonts w:cs="Arial"/>
          <w:i/>
          <w:iCs/>
          <w:noProof/>
          <w:color w:val="548DD4"/>
        </w:rPr>
        <w:t>-</w:t>
      </w:r>
      <w:r w:rsidRPr="00487BA3">
        <w:rPr>
          <w:rFonts w:cs="Arial"/>
          <w:i/>
          <w:iCs/>
          <w:noProof/>
          <w:color w:val="548DD4"/>
        </w:rPr>
        <w:t>sharing amount for each specific service and/or the additional supplemental benefits being offered</w:t>
      </w:r>
      <w:r w:rsidRPr="00487BA3">
        <w:rPr>
          <w:rFonts w:cs="Arial"/>
          <w:noProof/>
          <w:color w:val="548DD4"/>
        </w:rPr>
        <w:t>.</w:t>
      </w:r>
      <w:r w:rsidR="006D0011" w:rsidRPr="00487BA3">
        <w:rPr>
          <w:rFonts w:cs="Arial"/>
          <w:noProof/>
          <w:color w:val="548DD4"/>
        </w:rPr>
        <w:t>]</w:t>
      </w:r>
    </w:p>
    <w:p w14:paraId="7E9DC28C" w14:textId="77777777" w:rsidR="007B29B6" w:rsidRPr="00496847" w:rsidRDefault="007B29B6" w:rsidP="00606792">
      <w:pPr>
        <w:rPr>
          <w:rFonts w:cs="Arial"/>
          <w:b/>
          <w:bCs/>
          <w:noProof/>
          <w:sz w:val="28"/>
          <w:szCs w:val="26"/>
        </w:rPr>
      </w:pPr>
      <w:bookmarkStart w:id="21" w:name="_Toc336955544"/>
      <w:bookmarkStart w:id="22"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23" w:name="_Toc169511223"/>
      <w:r w:rsidRPr="09ECCB0E">
        <w:rPr>
          <w:rFonts w:cs="Arial"/>
          <w:noProof/>
        </w:rPr>
        <w:lastRenderedPageBreak/>
        <w:t>Our plan’s Benefits Chart</w:t>
      </w:r>
      <w:bookmarkEnd w:id="21"/>
      <w:bookmarkEnd w:id="22"/>
      <w:bookmarkEnd w:id="23"/>
    </w:p>
    <w:p w14:paraId="1364F771" w14:textId="0DA96D8A" w:rsidR="001916F2" w:rsidRPr="00487BA3" w:rsidRDefault="006D0011" w:rsidP="006D73A3">
      <w:pPr>
        <w:rPr>
          <w:rFonts w:cs="Arial"/>
          <w:i/>
          <w:noProof/>
          <w:color w:val="548DD4"/>
        </w:rPr>
      </w:pPr>
      <w:r w:rsidRPr="00487BA3">
        <w:rPr>
          <w:rFonts w:cs="Arial"/>
          <w:noProof/>
          <w:color w:val="548DD4"/>
        </w:rPr>
        <w:t>[</w:t>
      </w:r>
      <w:r w:rsidR="001916F2" w:rsidRPr="00487BA3">
        <w:rPr>
          <w:rFonts w:cs="Arial"/>
          <w:i/>
          <w:iCs/>
          <w:noProof/>
          <w:color w:val="548DD4"/>
        </w:rPr>
        <w:t>When a benefit continues from one page to the next, plans enter a blank return before right aligning and inserting at the bottom of the first part of the description</w:t>
      </w:r>
      <w:r w:rsidR="001916F2" w:rsidRPr="00487BA3">
        <w:rPr>
          <w:rFonts w:cs="Arial"/>
          <w:noProof/>
          <w:color w:val="548DD4"/>
        </w:rPr>
        <w:t xml:space="preserve">: </w:t>
      </w:r>
      <w:r w:rsidR="001916F2" w:rsidRPr="00487BA3">
        <w:rPr>
          <w:rFonts w:cs="Arial"/>
          <w:b/>
          <w:noProof/>
          <w:color w:val="548DD4"/>
        </w:rPr>
        <w:t xml:space="preserve">This benefit is continued on the next page. </w:t>
      </w:r>
      <w:r w:rsidR="001916F2" w:rsidRPr="00487BA3">
        <w:rPr>
          <w:rFonts w:cs="Arial"/>
          <w:i/>
          <w:iCs/>
          <w:noProof/>
          <w:color w:val="548DD4"/>
        </w:rPr>
        <w:t>At the top of the next page where the benefit description continues, plans enter the benefit name again in bold followed by</w:t>
      </w:r>
      <w:r w:rsidR="001916F2" w:rsidRPr="00487BA3">
        <w:rPr>
          <w:rFonts w:cs="Arial"/>
          <w:i/>
          <w:noProof/>
          <w:color w:val="548DD4"/>
        </w:rPr>
        <w:t xml:space="preserve"> </w:t>
      </w:r>
      <w:r w:rsidR="001916F2" w:rsidRPr="00487BA3">
        <w:rPr>
          <w:rFonts w:cs="Arial"/>
          <w:b/>
          <w:noProof/>
          <w:color w:val="548DD4"/>
        </w:rPr>
        <w:t>(continued)</w:t>
      </w:r>
      <w:r w:rsidR="001916F2" w:rsidRPr="00487BA3">
        <w:rPr>
          <w:rFonts w:cs="Arial"/>
          <w:noProof/>
          <w:color w:val="548DD4"/>
        </w:rPr>
        <w:t>.</w:t>
      </w:r>
      <w:r w:rsidR="004A2E36" w:rsidRPr="00487BA3">
        <w:rPr>
          <w:rFonts w:cs="Arial"/>
          <w:noProof/>
          <w:color w:val="548DD4"/>
        </w:rPr>
        <w:t xml:space="preserve"> </w:t>
      </w:r>
      <w:r w:rsidR="001916F2" w:rsidRPr="00487BA3">
        <w:rPr>
          <w:rFonts w:cs="Arial"/>
          <w:i/>
          <w:iCs/>
          <w:noProof/>
          <w:color w:val="548DD4"/>
        </w:rPr>
        <w:t>Plans may refer to</w:t>
      </w:r>
      <w:r w:rsidR="001916F2" w:rsidRPr="00487BA3">
        <w:rPr>
          <w:rFonts w:cs="Arial"/>
          <w:i/>
          <w:noProof/>
          <w:color w:val="548DD4"/>
        </w:rPr>
        <w:t xml:space="preserve"> </w:t>
      </w:r>
      <w:r w:rsidR="001916F2" w:rsidRPr="00487BA3">
        <w:rPr>
          <w:rFonts w:cs="Arial"/>
          <w:b/>
          <w:noProof/>
          <w:color w:val="548DD4"/>
        </w:rPr>
        <w:t xml:space="preserve">Durable medical equipment (DME) and related supplies </w:t>
      </w:r>
      <w:r w:rsidR="001916F2" w:rsidRPr="00487BA3">
        <w:rPr>
          <w:rFonts w:cs="Arial"/>
          <w:i/>
          <w:iCs/>
          <w:noProof/>
          <w:color w:val="548DD4"/>
        </w:rPr>
        <w:t xml:space="preserve">and other </w:t>
      </w:r>
      <w:r w:rsidR="004A2E36" w:rsidRPr="00487BA3">
        <w:rPr>
          <w:rFonts w:cs="Arial"/>
          <w:i/>
          <w:iCs/>
          <w:noProof/>
          <w:color w:val="548DD4"/>
        </w:rPr>
        <w:t>benefits</w:t>
      </w:r>
      <w:r w:rsidR="001916F2" w:rsidRPr="00487BA3">
        <w:rPr>
          <w:rFonts w:cs="Arial"/>
          <w:i/>
          <w:iCs/>
          <w:noProof/>
          <w:color w:val="548DD4"/>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487BA3">
        <w:rPr>
          <w:rFonts w:cs="Arial"/>
          <w:noProof/>
          <w:color w:val="548DD4"/>
        </w:rPr>
        <w:t>.</w:t>
      </w:r>
      <w:r w:rsidRPr="00487BA3">
        <w:rPr>
          <w:rFonts w:cs="Arial"/>
          <w:noProof/>
          <w:color w:val="548DD4"/>
        </w:rPr>
        <w:t>]</w:t>
      </w:r>
    </w:p>
    <w:p w14:paraId="4388B692" w14:textId="10AADBFF" w:rsidR="00814D2C" w:rsidRPr="00487BA3" w:rsidRDefault="006D0011" w:rsidP="00F335FE">
      <w:pPr>
        <w:pStyle w:val="Tabletext"/>
        <w:ind w:right="0"/>
        <w:rPr>
          <w:rFonts w:cs="Arial"/>
          <w:i/>
          <w:noProof/>
          <w:color w:val="548DD4"/>
        </w:rPr>
      </w:pPr>
      <w:r w:rsidRPr="00487BA3">
        <w:rPr>
          <w:rFonts w:cs="Arial"/>
          <w:noProof/>
          <w:color w:val="548DD4"/>
        </w:rPr>
        <w:t>[</w:t>
      </w:r>
      <w:r w:rsidR="00814D2C" w:rsidRPr="00487BA3">
        <w:rPr>
          <w:rFonts w:cs="Arial"/>
          <w:i/>
          <w:iCs/>
          <w:noProof/>
          <w:color w:val="548DD4"/>
        </w:rPr>
        <w:t xml:space="preserve">Plans should modify this section </w:t>
      </w:r>
      <w:r w:rsidR="00D62836" w:rsidRPr="00487BA3">
        <w:rPr>
          <w:rFonts w:cs="Arial"/>
          <w:i/>
          <w:iCs/>
          <w:noProof/>
          <w:color w:val="548DD4"/>
        </w:rPr>
        <w:t xml:space="preserve">throughout </w:t>
      </w:r>
      <w:r w:rsidR="00814D2C" w:rsidRPr="00487BA3">
        <w:rPr>
          <w:rFonts w:cs="Arial"/>
          <w:i/>
          <w:iCs/>
          <w:noProof/>
          <w:color w:val="548DD4"/>
        </w:rPr>
        <w:t>to reflect Medicaid or plan-covered supplemental benefits as appropriate</w:t>
      </w:r>
      <w:r w:rsidR="00597F9B" w:rsidRPr="00487BA3">
        <w:rPr>
          <w:rFonts w:cs="Arial"/>
          <w:i/>
          <w:iCs/>
          <w:noProof/>
          <w:color w:val="548DD4"/>
        </w:rPr>
        <w:t xml:space="preserve"> as well as any copays that may differ for Medicaid</w:t>
      </w:r>
      <w:r w:rsidR="00814D2C" w:rsidRPr="00487BA3">
        <w:rPr>
          <w:rFonts w:cs="Arial"/>
          <w:noProof/>
          <w:color w:val="548DD4"/>
        </w:rPr>
        <w:t>.</w:t>
      </w:r>
      <w:r w:rsidRPr="00487BA3">
        <w:rPr>
          <w:rFonts w:cs="Arial"/>
          <w:noProof/>
          <w:color w:val="548DD4"/>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12-89 Table depicting Services that our plan pays for and what you must pay"/>
        <w:tblDescription w:val="Pgs. 12-89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496847" w:rsidRDefault="3F0E3418" w:rsidP="004763F6">
            <w:pPr>
              <w:pStyle w:val="TableHeader1"/>
              <w:rPr>
                <w:rFonts w:cs="Arial"/>
                <w:noProof/>
              </w:rPr>
            </w:pPr>
            <w:r w:rsidRPr="3F0E3418">
              <w:rPr>
                <w:rFonts w:cs="Arial"/>
                <w:noProof/>
              </w:rPr>
              <w:t>Services that our plan pays for</w:t>
            </w:r>
          </w:p>
        </w:tc>
        <w:tc>
          <w:tcPr>
            <w:tcW w:w="2707" w:type="dxa"/>
            <w:shd w:val="clear" w:color="auto" w:fill="E0E0E0"/>
            <w:tcMar>
              <w:top w:w="144" w:type="dxa"/>
              <w:left w:w="144" w:type="dxa"/>
              <w:bottom w:w="144" w:type="dxa"/>
              <w:right w:w="144" w:type="dxa"/>
            </w:tcMar>
          </w:tcPr>
          <w:p w14:paraId="25396BFF" w14:textId="77777777" w:rsidR="00261BE2" w:rsidRPr="00496847" w:rsidRDefault="00261BE2" w:rsidP="004763F6">
            <w:pPr>
              <w:pStyle w:val="TableHeader1"/>
              <w:rPr>
                <w:rFonts w:cs="Arial"/>
                <w:noProof/>
              </w:rPr>
            </w:pPr>
            <w:r w:rsidRPr="00496847">
              <w:rPr>
                <w:rFonts w:cs="Arial"/>
                <w:noProof/>
              </w:rPr>
              <w:t>What you must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6"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4B7EE512" w:rsidR="00261BE2"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DB4C32" w:rsidRPr="00496847">
              <w:rPr>
                <w:rFonts w:cs="Arial"/>
                <w:noProof/>
              </w:rPr>
              <w:t xml:space="preserve">The plan only covers this screening if you have certain risk factors and if you get a referral for it from your physician, physician assistant, nurse practitioner, or clinical nurse specialist. </w:t>
            </w:r>
          </w:p>
          <w:p w14:paraId="61F72CA5" w14:textId="3B56593D" w:rsidR="006830B5" w:rsidRPr="00496847" w:rsidRDefault="006830B5" w:rsidP="006D73A3">
            <w:pPr>
              <w:pStyle w:val="Tabletext"/>
              <w:rPr>
                <w:rFonts w:cs="Arial"/>
                <w:noProof/>
              </w:rPr>
            </w:pPr>
            <w:r w:rsidRPr="006830B5">
              <w:rPr>
                <w:rFonts w:cs="Arial"/>
                <w:noProof/>
              </w:rPr>
              <w:t>We may cover additional screenings if medically necessary.</w:t>
            </w:r>
          </w:p>
          <w:p w14:paraId="647D19FA" w14:textId="2CD8BFE9" w:rsidR="00261BE2" w:rsidRPr="00496847" w:rsidRDefault="006D0011" w:rsidP="006D73A3">
            <w:pPr>
              <w:pStyle w:val="Tabletext"/>
              <w:rPr>
                <w:rFonts w:cs="Arial"/>
                <w:noProof/>
              </w:rPr>
            </w:pPr>
            <w:r w:rsidRPr="00487BA3">
              <w:rPr>
                <w:rFonts w:cs="Arial"/>
                <w:noProof/>
                <w:color w:val="548DD4"/>
              </w:rPr>
              <w:t>[</w:t>
            </w:r>
            <w:r w:rsidR="00261BE2" w:rsidRPr="00487BA3">
              <w:rPr>
                <w:rFonts w:cs="Arial"/>
                <w:i/>
                <w:iCs/>
                <w:noProof/>
                <w:color w:val="548DD4"/>
              </w:rPr>
              <w:t>List any additional benefits offered</w:t>
            </w:r>
            <w:r w:rsidR="00261BE2" w:rsidRPr="00487BA3">
              <w:rPr>
                <w:rFonts w:cs="Arial"/>
                <w:noProof/>
                <w:color w:val="548DD4"/>
              </w:rPr>
              <w:t>.</w:t>
            </w:r>
            <w:r w:rsidRPr="00487BA3">
              <w:rPr>
                <w:rFonts w:cs="Arial"/>
                <w:noProof/>
                <w:color w:val="548DD4"/>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487BA3">
              <w:rPr>
                <w:rFonts w:cs="Arial"/>
                <w:noProof/>
                <w:color w:val="548DD4"/>
              </w:rPr>
              <w:t>[</w:t>
            </w:r>
            <w:r w:rsidR="00261BE2" w:rsidRPr="00487BA3">
              <w:rPr>
                <w:rFonts w:cs="Arial"/>
                <w:i/>
                <w:iCs/>
                <w:noProof/>
                <w:color w:val="548DD4"/>
              </w:rPr>
              <w:t>List copays for additional benefits</w:t>
            </w:r>
            <w:r w:rsidR="00261BE2" w:rsidRPr="00487BA3">
              <w:rPr>
                <w:rFonts w:cs="Arial"/>
                <w:noProof/>
                <w:color w:val="548DD4"/>
              </w:rPr>
              <w:t>.</w:t>
            </w:r>
            <w:r w:rsidRPr="00487BA3">
              <w:rPr>
                <w:rFonts w:cs="Arial"/>
                <w:noProof/>
                <w:color w:val="548DD4"/>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40F8434E" w14:textId="5539103B" w:rsidR="006830B5" w:rsidRDefault="006830B5" w:rsidP="001C3F1F">
            <w:pPr>
              <w:pStyle w:val="Tabletext"/>
              <w:rPr>
                <w:rFonts w:cs="Arial"/>
                <w:noProof/>
              </w:rPr>
            </w:pPr>
            <w:r w:rsidRPr="006830B5">
              <w:rPr>
                <w:rFonts w:cs="Arial"/>
                <w:noProof/>
              </w:rPr>
              <w:t>Acupuncture services are covered when provided by a licensed acupuncturist or by another Minnesota licensed practitioner with acupuncture training and credentialing</w:t>
            </w:r>
            <w:r w:rsidR="0019797D">
              <w:rPr>
                <w:rFonts w:cs="Arial"/>
                <w:noProof/>
              </w:rPr>
              <w:t>.</w:t>
            </w:r>
          </w:p>
          <w:p w14:paraId="784C5B50" w14:textId="2669B959"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4D3B199F" w14:textId="6E698344" w:rsidR="00EC08E3" w:rsidRDefault="00390A23" w:rsidP="006830B5">
            <w:pPr>
              <w:spacing w:after="120" w:line="280" w:lineRule="exact"/>
              <w:ind w:right="288"/>
              <w:rPr>
                <w:rFonts w:eastAsia="Times New Roman" w:cs="Arial"/>
                <w:noProof/>
              </w:rPr>
            </w:pPr>
            <w:r>
              <w:rPr>
                <w:rFonts w:eastAsia="Times New Roman" w:cs="Arial"/>
                <w:noProof/>
              </w:rPr>
              <w:t>[</w:t>
            </w:r>
            <w:r w:rsidR="006830B5" w:rsidRPr="006830B5">
              <w:rPr>
                <w:rFonts w:eastAsia="Times New Roman" w:cs="Arial"/>
                <w:noProof/>
              </w:rPr>
              <w:t>In addition, we will pay for up to 20 units of acupuncture services per calendar year without authorization</w:t>
            </w:r>
            <w:r w:rsidR="00EC08E3">
              <w:rPr>
                <w:rFonts w:eastAsia="Times New Roman" w:cs="Arial"/>
                <w:noProof/>
              </w:rPr>
              <w:t>.</w:t>
            </w:r>
            <w:r w:rsidR="006830B5" w:rsidRPr="006830B5">
              <w:rPr>
                <w:rFonts w:eastAsia="Times New Roman" w:cs="Arial"/>
                <w:noProof/>
              </w:rPr>
              <w:t xml:space="preserve"> </w:t>
            </w:r>
            <w:r w:rsidR="00EC08E3">
              <w:rPr>
                <w:rFonts w:eastAsia="Times New Roman" w:cs="Arial"/>
                <w:noProof/>
              </w:rPr>
              <w:t>A</w:t>
            </w:r>
            <w:r w:rsidR="006830B5" w:rsidRPr="006830B5">
              <w:rPr>
                <w:rFonts w:eastAsia="Times New Roman" w:cs="Arial"/>
                <w:noProof/>
              </w:rPr>
              <w:t>sk for prior authorization if additional units are needed</w:t>
            </w:r>
            <w:r w:rsidR="00EC08E3">
              <w:rPr>
                <w:rFonts w:eastAsia="Times New Roman" w:cs="Arial"/>
                <w:noProof/>
              </w:rPr>
              <w:t>.</w:t>
            </w:r>
            <w:r>
              <w:rPr>
                <w:rFonts w:eastAsia="Times New Roman" w:cs="Arial"/>
                <w:noProof/>
              </w:rPr>
              <w:t>]</w:t>
            </w:r>
          </w:p>
          <w:p w14:paraId="011073FC" w14:textId="3B1DB1D8" w:rsidR="006830B5" w:rsidRPr="006830B5" w:rsidRDefault="00EC08E3" w:rsidP="006830B5">
            <w:pPr>
              <w:spacing w:after="120" w:line="280" w:lineRule="exact"/>
              <w:ind w:right="288"/>
              <w:rPr>
                <w:rFonts w:eastAsia="Times New Roman" w:cs="Arial"/>
                <w:noProof/>
              </w:rPr>
            </w:pPr>
            <w:r>
              <w:rPr>
                <w:rFonts w:eastAsia="Times New Roman" w:cs="Arial"/>
                <w:noProof/>
              </w:rPr>
              <w:t>Acupuncture services are covered</w:t>
            </w:r>
            <w:r w:rsidR="006830B5" w:rsidRPr="006830B5">
              <w:rPr>
                <w:rFonts w:eastAsia="Times New Roman" w:cs="Arial"/>
                <w:noProof/>
              </w:rPr>
              <w:t xml:space="preserve"> for the following:</w:t>
            </w:r>
          </w:p>
          <w:p w14:paraId="6F3E3F38"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acute and chronic pain</w:t>
            </w:r>
          </w:p>
          <w:p w14:paraId="420C3BC9"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depression</w:t>
            </w:r>
          </w:p>
          <w:p w14:paraId="6A5E575F"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anxiety</w:t>
            </w:r>
          </w:p>
          <w:p w14:paraId="404AD10C"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schizophrenia</w:t>
            </w:r>
          </w:p>
          <w:p w14:paraId="114284AA"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post-traumatic stress syndrome</w:t>
            </w:r>
          </w:p>
          <w:p w14:paraId="3FE8364A"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insomnia</w:t>
            </w:r>
          </w:p>
          <w:p w14:paraId="4A778821"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smoking cessation</w:t>
            </w:r>
          </w:p>
          <w:p w14:paraId="66AE2C42"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 xml:space="preserve">restless legs syndrome </w:t>
            </w:r>
          </w:p>
          <w:p w14:paraId="42E4CAC0" w14:textId="77777777" w:rsidR="006830B5" w:rsidRPr="006830B5" w:rsidRDefault="006830B5" w:rsidP="00FA4FC7">
            <w:pPr>
              <w:numPr>
                <w:ilvl w:val="0"/>
                <w:numId w:val="56"/>
              </w:numPr>
              <w:spacing w:after="120" w:line="280" w:lineRule="exact"/>
              <w:ind w:right="288"/>
              <w:rPr>
                <w:rFonts w:eastAsia="Times New Roman" w:cs="Arial"/>
                <w:noProof/>
              </w:rPr>
            </w:pPr>
            <w:r w:rsidRPr="006830B5">
              <w:rPr>
                <w:rFonts w:eastAsia="Times New Roman" w:cs="Arial"/>
                <w:noProof/>
              </w:rPr>
              <w:t>menstrual disorders</w:t>
            </w:r>
          </w:p>
          <w:p w14:paraId="760423F8" w14:textId="4B0A58F4" w:rsidR="00C25D95" w:rsidRPr="00496847" w:rsidRDefault="00550B68" w:rsidP="00550B68">
            <w:pPr>
              <w:spacing w:after="120" w:line="280" w:lineRule="exact"/>
              <w:ind w:right="288"/>
              <w:jc w:val="right"/>
              <w:rPr>
                <w:rFonts w:cs="Arial"/>
                <w:i/>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EC2FF8">
              <w:rPr>
                <w:rFonts w:cs="Arial"/>
                <w:noProof/>
                <w:color w:val="548DD4"/>
              </w:rPr>
              <w:t>[</w:t>
            </w:r>
            <w:r w:rsidR="00C25D95" w:rsidRPr="00EC2FF8">
              <w:rPr>
                <w:rFonts w:cs="Arial"/>
                <w:i/>
                <w:iCs/>
                <w:noProof/>
                <w:color w:val="548DD4"/>
              </w:rPr>
              <w:t>List copays for additional benefits</w:t>
            </w:r>
            <w:r w:rsidR="00C25D95" w:rsidRPr="00EC2FF8">
              <w:rPr>
                <w:rFonts w:cs="Arial"/>
                <w:noProof/>
                <w:color w:val="548DD4"/>
              </w:rPr>
              <w:t>.</w:t>
            </w:r>
            <w:r w:rsidRPr="00EC2FF8">
              <w:rPr>
                <w:rFonts w:cs="Arial"/>
                <w:noProof/>
                <w:color w:val="548DD4"/>
              </w:rPr>
              <w:t>]</w:t>
            </w:r>
          </w:p>
        </w:tc>
      </w:tr>
      <w:tr w:rsidR="00550B68" w:rsidRPr="00496847" w14:paraId="263F9D48" w14:textId="77777777" w:rsidTr="2EBAE05A">
        <w:trPr>
          <w:cantSplit/>
        </w:trPr>
        <w:tc>
          <w:tcPr>
            <w:tcW w:w="533" w:type="dxa"/>
            <w:shd w:val="clear" w:color="auto" w:fill="auto"/>
            <w:tcMar>
              <w:top w:w="144" w:type="dxa"/>
              <w:left w:w="144" w:type="dxa"/>
              <w:bottom w:w="144" w:type="dxa"/>
              <w:right w:w="144" w:type="dxa"/>
            </w:tcMar>
          </w:tcPr>
          <w:p w14:paraId="6311EE18" w14:textId="77777777" w:rsidR="00550B68" w:rsidRDefault="00550B68" w:rsidP="00A02935">
            <w:pPr>
              <w:pStyle w:val="Tabletext"/>
              <w:spacing w:line="240" w:lineRule="auto"/>
              <w:rPr>
                <w:noProof/>
              </w:rPr>
            </w:pPr>
          </w:p>
        </w:tc>
        <w:tc>
          <w:tcPr>
            <w:tcW w:w="6667" w:type="dxa"/>
            <w:shd w:val="clear" w:color="auto" w:fill="auto"/>
            <w:tcMar>
              <w:top w:w="144" w:type="dxa"/>
              <w:left w:w="144" w:type="dxa"/>
              <w:bottom w:w="144" w:type="dxa"/>
              <w:right w:w="144" w:type="dxa"/>
            </w:tcMar>
          </w:tcPr>
          <w:p w14:paraId="52EB72ED" w14:textId="3B62983C" w:rsidR="00550B68" w:rsidRPr="0058576B" w:rsidRDefault="00550B68" w:rsidP="00550B68">
            <w:pPr>
              <w:pStyle w:val="Tablesubtitle"/>
              <w:rPr>
                <w:rFonts w:cs="Arial"/>
                <w:noProof/>
              </w:rPr>
            </w:pPr>
            <w:r w:rsidRPr="79699C4B">
              <w:rPr>
                <w:rFonts w:cs="Arial"/>
                <w:noProof/>
              </w:rPr>
              <w:t>Acupuncture</w:t>
            </w:r>
            <w:r>
              <w:rPr>
                <w:rFonts w:cs="Arial"/>
                <w:noProof/>
              </w:rPr>
              <w:t xml:space="preserve"> (continued)</w:t>
            </w:r>
          </w:p>
          <w:p w14:paraId="56AB70D6" w14:textId="31A92C22" w:rsidR="00550B68" w:rsidRPr="006830B5" w:rsidRDefault="00550B68" w:rsidP="00FA4FC7">
            <w:pPr>
              <w:numPr>
                <w:ilvl w:val="0"/>
                <w:numId w:val="56"/>
              </w:numPr>
              <w:spacing w:after="120" w:line="280" w:lineRule="exact"/>
              <w:ind w:right="288"/>
              <w:rPr>
                <w:rFonts w:eastAsia="Times New Roman" w:cs="Arial"/>
                <w:noProof/>
              </w:rPr>
            </w:pPr>
            <w:r w:rsidRPr="006830B5">
              <w:rPr>
                <w:rFonts w:eastAsia="Times New Roman" w:cs="Arial"/>
                <w:noProof/>
              </w:rPr>
              <w:t>xerostomia (dry mouth) associated with the following:</w:t>
            </w:r>
          </w:p>
          <w:p w14:paraId="0A14AB18" w14:textId="77777777" w:rsidR="00550B68" w:rsidRPr="00550B68" w:rsidRDefault="00550B68" w:rsidP="00FA4FC7">
            <w:pPr>
              <w:pStyle w:val="ListParagraph"/>
              <w:numPr>
                <w:ilvl w:val="0"/>
                <w:numId w:val="71"/>
              </w:numPr>
              <w:spacing w:after="120" w:line="280" w:lineRule="exact"/>
              <w:ind w:left="1080" w:right="288"/>
              <w:rPr>
                <w:rFonts w:eastAsia="Times New Roman" w:cs="Arial"/>
                <w:noProof/>
              </w:rPr>
            </w:pPr>
            <w:r w:rsidRPr="00550B68">
              <w:rPr>
                <w:rFonts w:eastAsia="Times New Roman" w:cs="Arial"/>
                <w:noProof/>
              </w:rPr>
              <w:t>Sjogren’s syndrome</w:t>
            </w:r>
          </w:p>
          <w:p w14:paraId="55F47A07" w14:textId="77777777" w:rsidR="00550B68" w:rsidRPr="00550B68" w:rsidRDefault="00550B68" w:rsidP="00FA4FC7">
            <w:pPr>
              <w:pStyle w:val="ListParagraph"/>
              <w:numPr>
                <w:ilvl w:val="0"/>
                <w:numId w:val="71"/>
              </w:numPr>
              <w:spacing w:after="120" w:line="280" w:lineRule="exact"/>
              <w:ind w:left="1080" w:right="288"/>
              <w:rPr>
                <w:rFonts w:eastAsia="Times New Roman" w:cs="Arial"/>
                <w:noProof/>
              </w:rPr>
            </w:pPr>
            <w:r w:rsidRPr="00550B68">
              <w:rPr>
                <w:rFonts w:eastAsia="Times New Roman" w:cs="Arial"/>
                <w:noProof/>
              </w:rPr>
              <w:t>radiation therapy</w:t>
            </w:r>
          </w:p>
          <w:p w14:paraId="1EFA553B" w14:textId="77777777" w:rsidR="00550B68" w:rsidRPr="006830B5" w:rsidRDefault="00550B68" w:rsidP="00FA4FC7">
            <w:pPr>
              <w:numPr>
                <w:ilvl w:val="0"/>
                <w:numId w:val="57"/>
              </w:numPr>
              <w:spacing w:after="120" w:line="280" w:lineRule="exact"/>
              <w:ind w:right="288"/>
              <w:rPr>
                <w:rFonts w:eastAsia="Times New Roman" w:cs="Arial"/>
                <w:noProof/>
              </w:rPr>
            </w:pPr>
            <w:r w:rsidRPr="006830B5">
              <w:rPr>
                <w:rFonts w:eastAsia="Times New Roman" w:cs="Arial"/>
                <w:noProof/>
              </w:rPr>
              <w:t>nausea and vomiting associated with the following:</w:t>
            </w:r>
          </w:p>
          <w:p w14:paraId="04A4877D" w14:textId="77777777" w:rsidR="00550B68" w:rsidRPr="00550B68" w:rsidRDefault="00550B68" w:rsidP="00FA4FC7">
            <w:pPr>
              <w:pStyle w:val="ListParagraph"/>
              <w:numPr>
                <w:ilvl w:val="0"/>
                <w:numId w:val="72"/>
              </w:numPr>
              <w:spacing w:after="120" w:line="280" w:lineRule="exact"/>
              <w:ind w:left="1080" w:right="288"/>
              <w:rPr>
                <w:rFonts w:eastAsia="Times New Roman" w:cs="Arial"/>
                <w:noProof/>
              </w:rPr>
            </w:pPr>
            <w:r w:rsidRPr="00550B68">
              <w:rPr>
                <w:rFonts w:eastAsia="Times New Roman" w:cs="Arial"/>
                <w:noProof/>
              </w:rPr>
              <w:t>post-operative procedures</w:t>
            </w:r>
          </w:p>
          <w:p w14:paraId="36EE6BBA" w14:textId="77777777" w:rsidR="00550B68" w:rsidRPr="00550B68" w:rsidRDefault="00550B68" w:rsidP="00FA4FC7">
            <w:pPr>
              <w:pStyle w:val="ListParagraph"/>
              <w:numPr>
                <w:ilvl w:val="0"/>
                <w:numId w:val="72"/>
              </w:numPr>
              <w:spacing w:after="120" w:line="280" w:lineRule="exact"/>
              <w:ind w:left="1080" w:right="288"/>
              <w:rPr>
                <w:rFonts w:eastAsia="Times New Roman" w:cs="Arial"/>
                <w:noProof/>
              </w:rPr>
            </w:pPr>
            <w:r w:rsidRPr="00550B68">
              <w:rPr>
                <w:rFonts w:eastAsia="Times New Roman" w:cs="Arial"/>
                <w:noProof/>
              </w:rPr>
              <w:t>pregnancy</w:t>
            </w:r>
          </w:p>
          <w:p w14:paraId="73A78394" w14:textId="77777777" w:rsidR="00550B68" w:rsidRPr="00550B68" w:rsidRDefault="00550B68" w:rsidP="00FA4FC7">
            <w:pPr>
              <w:pStyle w:val="ListParagraph"/>
              <w:numPr>
                <w:ilvl w:val="0"/>
                <w:numId w:val="72"/>
              </w:numPr>
              <w:spacing w:after="120" w:line="280" w:lineRule="exact"/>
              <w:ind w:left="1080" w:right="288"/>
              <w:rPr>
                <w:rFonts w:eastAsia="Times New Roman" w:cs="Arial"/>
                <w:noProof/>
              </w:rPr>
            </w:pPr>
            <w:r w:rsidRPr="00550B68">
              <w:rPr>
                <w:rFonts w:eastAsia="Times New Roman" w:cs="Arial"/>
                <w:noProof/>
              </w:rPr>
              <w:t>cancer care</w:t>
            </w:r>
          </w:p>
          <w:p w14:paraId="41E80A0D" w14:textId="7C6FA9C4" w:rsidR="00550B68" w:rsidRPr="00550B68" w:rsidRDefault="00550B68" w:rsidP="00550B68">
            <w:pPr>
              <w:pStyle w:val="Tablesubtitle"/>
              <w:rPr>
                <w:rFonts w:cs="Arial"/>
                <w:b w:val="0"/>
                <w:bCs w:val="0"/>
                <w:noProof/>
              </w:rPr>
            </w:pPr>
            <w:r w:rsidRPr="00550B68">
              <w:rPr>
                <w:rFonts w:cs="Arial"/>
                <w:b w:val="0"/>
                <w:bCs w:val="0"/>
                <w:noProof/>
                <w:color w:val="548DD4"/>
              </w:rPr>
              <w:t>[</w:t>
            </w:r>
            <w:r w:rsidRPr="00550B68">
              <w:rPr>
                <w:rFonts w:cs="Arial"/>
                <w:b w:val="0"/>
                <w:bCs w:val="0"/>
                <w:i/>
                <w:iCs/>
                <w:noProof/>
                <w:color w:val="548DD4"/>
              </w:rPr>
              <w:t>List any additional benefits offered</w:t>
            </w:r>
            <w:r w:rsidRPr="00550B68">
              <w:rPr>
                <w:rFonts w:cs="Arial"/>
                <w:b w:val="0"/>
                <w:bCs w:val="0"/>
                <w:noProof/>
                <w:color w:val="548DD4"/>
              </w:rPr>
              <w:t>.]</w:t>
            </w:r>
          </w:p>
        </w:tc>
        <w:tc>
          <w:tcPr>
            <w:tcW w:w="2707" w:type="dxa"/>
            <w:tcMar>
              <w:top w:w="144" w:type="dxa"/>
              <w:left w:w="144" w:type="dxa"/>
              <w:bottom w:w="144" w:type="dxa"/>
              <w:right w:w="144" w:type="dxa"/>
            </w:tcMar>
          </w:tcPr>
          <w:p w14:paraId="7DD66DCF" w14:textId="77777777" w:rsidR="00550B68" w:rsidRPr="00496847" w:rsidRDefault="00550B68" w:rsidP="00A02935">
            <w:pPr>
              <w:pStyle w:val="Tabletext"/>
              <w:rPr>
                <w:rFonts w:cs="Arial"/>
                <w:noProof/>
              </w:rPr>
            </w:pP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072D0B83" w:rsidR="00A02935" w:rsidRPr="00496847" w:rsidRDefault="00A02935" w:rsidP="00A02935">
            <w:pPr>
              <w:pStyle w:val="Tabletext"/>
              <w:rPr>
                <w:rFonts w:cs="Arial"/>
                <w:noProof/>
              </w:rPr>
            </w:pPr>
            <w:r w:rsidRPr="00496847">
              <w:rPr>
                <w:rFonts w:cs="Arial"/>
                <w:noProof/>
              </w:rPr>
              <w:t>We pay for one alcohol-misuse screening for adults who misuse alcohol but are not alcohol dependent. This includes pregnant women.</w:t>
            </w:r>
          </w:p>
          <w:p w14:paraId="656962A9" w14:textId="3B2CD415" w:rsidR="00A02935"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 are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56A985FC" w14:textId="3ED35EA3" w:rsidR="000962D3" w:rsidRPr="00496847" w:rsidRDefault="000962D3" w:rsidP="00A02935">
            <w:pPr>
              <w:pStyle w:val="Tabletext"/>
              <w:rPr>
                <w:rFonts w:cs="Arial"/>
                <w:noProof/>
              </w:rPr>
            </w:pPr>
            <w:r w:rsidRPr="000962D3">
              <w:rPr>
                <w:rFonts w:cs="Arial"/>
                <w:noProof/>
              </w:rPr>
              <w:t xml:space="preserve">(refer to the “Outpatient </w:t>
            </w:r>
            <w:r>
              <w:rPr>
                <w:rFonts w:cs="Arial"/>
                <w:noProof/>
              </w:rPr>
              <w:t>s</w:t>
            </w:r>
            <w:r w:rsidRPr="000962D3">
              <w:rPr>
                <w:rFonts w:cs="Arial"/>
                <w:noProof/>
              </w:rPr>
              <w:t xml:space="preserve">ubstance </w:t>
            </w:r>
            <w:r w:rsidR="00390A23">
              <w:rPr>
                <w:rFonts w:cs="Arial"/>
                <w:noProof/>
              </w:rPr>
              <w:t>use disorder</w:t>
            </w:r>
            <w:r w:rsidRPr="000962D3">
              <w:rPr>
                <w:rFonts w:cs="Arial"/>
                <w:noProof/>
              </w:rPr>
              <w:t xml:space="preserve"> services” section of this chart for additional covered benefits.</w:t>
            </w:r>
          </w:p>
          <w:p w14:paraId="16FAE1E9" w14:textId="3CB6FAE3" w:rsidR="00A02935" w:rsidRPr="00496847" w:rsidRDefault="006D0011" w:rsidP="00A02935">
            <w:pPr>
              <w:pStyle w:val="Tabletext"/>
              <w:rPr>
                <w:rFonts w:cs="Arial"/>
                <w:noProof/>
              </w:rPr>
            </w:pPr>
            <w:r w:rsidRPr="00EC2FF8">
              <w:rPr>
                <w:rFonts w:cs="Arial"/>
                <w:noProof/>
                <w:color w:val="548DD4"/>
              </w:rPr>
              <w:t>[</w:t>
            </w:r>
            <w:r w:rsidR="00A02935" w:rsidRPr="00EC2FF8">
              <w:rPr>
                <w:rFonts w:cs="Arial"/>
                <w:i/>
                <w:iCs/>
                <w:noProof/>
                <w:color w:val="548DD4"/>
              </w:rPr>
              <w:t>List any additional benefits offered</w:t>
            </w:r>
            <w:r w:rsidR="00A02935" w:rsidRPr="00EC2FF8">
              <w:rPr>
                <w:rFonts w:cs="Arial"/>
                <w:noProof/>
                <w:color w:val="548DD4"/>
              </w:rPr>
              <w:t>.</w:t>
            </w:r>
            <w:r w:rsidRPr="00EC2FF8">
              <w:rPr>
                <w:rFonts w:cs="Arial"/>
                <w:noProof/>
                <w:color w:val="548DD4"/>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77777777" w:rsidR="00261BE2" w:rsidRPr="0058576B" w:rsidRDefault="00261BE2" w:rsidP="001C3F1F">
            <w:pPr>
              <w:pStyle w:val="Tablesubtitle"/>
              <w:rPr>
                <w:rFonts w:cs="Arial"/>
                <w:noProof/>
              </w:rPr>
            </w:pPr>
            <w:r w:rsidRPr="0058576B">
              <w:rPr>
                <w:rFonts w:cs="Arial"/>
                <w:noProof/>
              </w:rPr>
              <w:t>Ambulance services</w:t>
            </w:r>
          </w:p>
          <w:p w14:paraId="272AF2C6" w14:textId="14EB1F6A" w:rsidR="006E442D" w:rsidRPr="00A02935" w:rsidRDefault="00261BE2" w:rsidP="00A02935">
            <w:pPr>
              <w:pStyle w:val="Tabletext"/>
            </w:pPr>
            <w:r w:rsidRPr="00496847">
              <w:rPr>
                <w:noProof/>
              </w:rPr>
              <w:t>Covered ambulance services</w:t>
            </w:r>
            <w:r w:rsidR="008E5484">
              <w:rPr>
                <w:noProof/>
              </w:rPr>
              <w:t xml:space="preserve">, whether for an emergency or </w:t>
            </w:r>
            <w:r w:rsidR="006D5BE0">
              <w:rPr>
                <w:noProof/>
              </w:rPr>
              <w:t>non</w:t>
            </w:r>
            <w:r w:rsidR="00BA4C7A">
              <w:rPr>
                <w:noProof/>
              </w:rPr>
              <w:t>-emergent</w:t>
            </w:r>
            <w:r w:rsidR="008E5484">
              <w:rPr>
                <w:noProof/>
              </w:rPr>
              <w:t xml:space="preserve"> situation,</w:t>
            </w:r>
            <w:r w:rsidRPr="00496847">
              <w:rPr>
                <w:noProof/>
              </w:rPr>
              <w:t xml:space="preserve"> 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r w:rsidRPr="00A02935">
              <w:t>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6B932DE9"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 xml:space="preserve">In cases that are not emergencies, we may pay for an ambulance.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2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EC2FF8">
              <w:rPr>
                <w:rFonts w:cs="Arial"/>
                <w:noProof/>
                <w:color w:val="548DD4"/>
              </w:rPr>
              <w:t>[</w:t>
            </w:r>
            <w:r w:rsidR="00880A5B" w:rsidRPr="00EC2FF8">
              <w:rPr>
                <w:rFonts w:cs="Arial"/>
                <w:i/>
                <w:iCs/>
                <w:noProof/>
                <w:color w:val="548DD4"/>
              </w:rPr>
              <w:t>List any additional benefits offered</w:t>
            </w:r>
            <w:r w:rsidR="00880A5B" w:rsidRPr="00EC2FF8">
              <w:rPr>
                <w:rFonts w:cs="Arial"/>
                <w:noProof/>
                <w:color w:val="548DD4"/>
              </w:rPr>
              <w:t>.</w:t>
            </w:r>
            <w:r w:rsidRPr="00EC2FF8">
              <w:rPr>
                <w:rFonts w:cs="Arial"/>
                <w:noProof/>
                <w:color w:val="548DD4"/>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2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256858">
              <w:rPr>
                <w:rFonts w:cs="Arial"/>
                <w:noProof/>
                <w:color w:val="548DD4"/>
              </w:rPr>
              <w:t>[</w:t>
            </w:r>
            <w:r w:rsidR="00261BE2" w:rsidRPr="00256858">
              <w:rPr>
                <w:rFonts w:cs="Arial"/>
                <w:i/>
                <w:iCs/>
                <w:noProof/>
                <w:color w:val="548DD4"/>
              </w:rPr>
              <w:t>List any additional benefits offered</w:t>
            </w:r>
            <w:r w:rsidR="00261BE2" w:rsidRPr="00256858">
              <w:rPr>
                <w:rFonts w:cs="Arial"/>
                <w:noProof/>
                <w:color w:val="548DD4"/>
              </w:rPr>
              <w:t>.</w:t>
            </w:r>
            <w:r w:rsidRPr="00256858">
              <w:rPr>
                <w:rFonts w:cs="Arial"/>
                <w:noProof/>
                <w:color w:val="548DD4"/>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256858">
              <w:rPr>
                <w:rFonts w:cs="Arial"/>
                <w:noProof/>
                <w:color w:val="548DD4"/>
              </w:rPr>
              <w:t>[</w:t>
            </w:r>
            <w:r w:rsidR="00261BE2" w:rsidRPr="00256858">
              <w:rPr>
                <w:rFonts w:cs="Arial"/>
                <w:i/>
                <w:iCs/>
                <w:noProof/>
                <w:color w:val="548DD4"/>
              </w:rPr>
              <w:t>List copays for additional benefits</w:t>
            </w:r>
            <w:r w:rsidR="00261BE2" w:rsidRPr="00256858">
              <w:rPr>
                <w:rFonts w:cs="Arial"/>
                <w:noProof/>
                <w:color w:val="548DD4"/>
              </w:rPr>
              <w:t>.</w:t>
            </w:r>
            <w:r w:rsidRPr="00256858">
              <w:rPr>
                <w:rFonts w:cs="Arial"/>
                <w:noProof/>
                <w:color w:val="548DD4"/>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lastRenderedPageBreak/>
              <w:drawing>
                <wp:inline distT="0" distB="0" distL="0" distR="0" wp14:anchorId="2676D6E9" wp14:editId="1BE24F67">
                  <wp:extent cx="177800" cy="241300"/>
                  <wp:effectExtent l="0" t="0" r="0" b="6350"/>
                  <wp:docPr id="23" name="Picture 2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58576B" w:rsidRDefault="00261BE2" w:rsidP="001C3F1F">
            <w:pPr>
              <w:pStyle w:val="Tablesubtitle"/>
              <w:rPr>
                <w:rFonts w:cs="Arial"/>
                <w:noProof/>
              </w:rPr>
            </w:pPr>
            <w:r w:rsidRPr="0058576B">
              <w:rPr>
                <w:rFonts w:cs="Arial"/>
                <w:noProof/>
              </w:rPr>
              <w:t>Breast cancer screening (mammograms)</w:t>
            </w:r>
          </w:p>
          <w:p w14:paraId="6AE11C5D" w14:textId="4050E320" w:rsidR="00261BE2" w:rsidRPr="00496847" w:rsidRDefault="00261BE2" w:rsidP="006D73A3">
            <w:pPr>
              <w:pStyle w:val="Tabletext"/>
              <w:rPr>
                <w:rFonts w:cs="Arial"/>
                <w:noProof/>
              </w:rPr>
            </w:pPr>
            <w:r w:rsidRPr="00496847">
              <w:rPr>
                <w:rFonts w:cs="Arial"/>
                <w:noProof/>
              </w:rPr>
              <w:t>We pay for the following services:</w:t>
            </w:r>
          </w:p>
          <w:p w14:paraId="590A1637" w14:textId="4589A216" w:rsidR="00261BE2" w:rsidRPr="00496847" w:rsidRDefault="00FD134C" w:rsidP="00FA4FC7">
            <w:pPr>
              <w:pStyle w:val="Tablelistbullet"/>
              <w:numPr>
                <w:ilvl w:val="0"/>
                <w:numId w:val="9"/>
              </w:numPr>
              <w:tabs>
                <w:tab w:val="left" w:pos="526"/>
              </w:tabs>
              <w:ind w:left="432"/>
              <w:rPr>
                <w:rFonts w:cs="Arial"/>
                <w:noProof/>
              </w:rPr>
            </w:pPr>
            <w:r>
              <w:rPr>
                <w:rFonts w:cs="Arial"/>
                <w:noProof/>
              </w:rPr>
              <w:t>o</w:t>
            </w:r>
            <w:r w:rsidR="00261BE2" w:rsidRPr="00496847">
              <w:rPr>
                <w:rFonts w:cs="Arial"/>
                <w:noProof/>
              </w:rPr>
              <w:t>ne baseline mammogram between the ages of 35 and 39</w:t>
            </w:r>
            <w:r w:rsidR="00E71275" w:rsidRPr="00496847">
              <w:rPr>
                <w:rFonts w:cs="Arial"/>
                <w:noProof/>
              </w:rPr>
              <w:t xml:space="preserve"> </w:t>
            </w:r>
            <w:r w:rsidR="006D0011" w:rsidRPr="0020564C">
              <w:rPr>
                <w:rFonts w:cs="Arial"/>
                <w:color w:val="548DD4"/>
              </w:rPr>
              <w:t>[</w:t>
            </w:r>
            <w:r w:rsidR="00E71275" w:rsidRPr="0020564C">
              <w:rPr>
                <w:rFonts w:cs="Arial"/>
                <w:i/>
                <w:iCs/>
                <w:color w:val="548DD4"/>
              </w:rPr>
              <w:t>plans that only cover ages 65 and o</w:t>
            </w:r>
            <w:r w:rsidR="004C70A7" w:rsidRPr="0020564C">
              <w:rPr>
                <w:rFonts w:cs="Arial"/>
                <w:i/>
                <w:iCs/>
                <w:color w:val="548DD4"/>
              </w:rPr>
              <w:t>v</w:t>
            </w:r>
            <w:r w:rsidR="00E71275" w:rsidRPr="0020564C">
              <w:rPr>
                <w:rFonts w:cs="Arial"/>
                <w:i/>
                <w:iCs/>
                <w:color w:val="548DD4"/>
              </w:rPr>
              <w:t>er should delete</w:t>
            </w:r>
            <w:r w:rsidR="006D0011" w:rsidRPr="0020564C">
              <w:rPr>
                <w:rFonts w:cs="Arial"/>
                <w:color w:val="548DD4"/>
              </w:rPr>
              <w:t>]</w:t>
            </w:r>
          </w:p>
          <w:p w14:paraId="730334B0" w14:textId="67F34E67" w:rsidR="00261BE2" w:rsidRPr="0020564C" w:rsidRDefault="00FD134C" w:rsidP="00FA4FC7">
            <w:pPr>
              <w:pStyle w:val="Tablelistbullet"/>
              <w:numPr>
                <w:ilvl w:val="0"/>
                <w:numId w:val="9"/>
              </w:numPr>
              <w:tabs>
                <w:tab w:val="left" w:pos="526"/>
              </w:tabs>
              <w:ind w:left="432"/>
              <w:rPr>
                <w:rFonts w:cs="Arial"/>
                <w:noProof/>
                <w:color w:val="548DD4"/>
              </w:rPr>
            </w:pPr>
            <w:r>
              <w:rPr>
                <w:rFonts w:cs="Arial"/>
                <w:noProof/>
              </w:rPr>
              <w:t>o</w:t>
            </w:r>
            <w:r w:rsidR="00261BE2" w:rsidRPr="00496847">
              <w:rPr>
                <w:rFonts w:cs="Arial"/>
                <w:noProof/>
              </w:rPr>
              <w:t xml:space="preserve">ne screening mammogram every 12 months </w:t>
            </w:r>
            <w:r w:rsidR="006D0011" w:rsidRPr="0020564C">
              <w:rPr>
                <w:rFonts w:cs="Arial"/>
                <w:color w:val="548DD4"/>
              </w:rPr>
              <w:t>[</w:t>
            </w:r>
            <w:r w:rsidR="00E71275" w:rsidRPr="0020564C">
              <w:rPr>
                <w:i/>
                <w:iCs/>
                <w:color w:val="548DD4"/>
              </w:rPr>
              <w:t>plans that cover women under 65 should include:</w:t>
            </w:r>
            <w:r w:rsidR="00E71275" w:rsidRPr="00385AE7">
              <w:rPr>
                <w:rFonts w:cs="Arial"/>
                <w:noProof/>
                <w:color w:val="548DD4"/>
              </w:rPr>
              <w:t xml:space="preserve"> </w:t>
            </w:r>
            <w:r w:rsidR="00261BE2" w:rsidRPr="00385AE7">
              <w:rPr>
                <w:color w:val="548DD4"/>
              </w:rPr>
              <w:t>for women age 40 and o</w:t>
            </w:r>
            <w:r w:rsidR="00802DF0" w:rsidRPr="00385AE7">
              <w:rPr>
                <w:color w:val="548DD4"/>
              </w:rPr>
              <w:t>v</w:t>
            </w:r>
            <w:r w:rsidR="00261BE2" w:rsidRPr="00385AE7">
              <w:rPr>
                <w:color w:val="548DD4"/>
              </w:rPr>
              <w:t>er</w:t>
            </w:r>
            <w:r w:rsidR="006D0011" w:rsidRPr="0020564C">
              <w:rPr>
                <w:rFonts w:cs="Arial"/>
                <w:color w:val="548DD4"/>
              </w:rPr>
              <w:t>]</w:t>
            </w:r>
          </w:p>
          <w:p w14:paraId="5D0935AD" w14:textId="7C13C23F" w:rsidR="00261BE2" w:rsidRPr="00496847" w:rsidRDefault="008D3DFA" w:rsidP="00FA4FC7">
            <w:pPr>
              <w:pStyle w:val="Tablelistbullet"/>
              <w:numPr>
                <w:ilvl w:val="0"/>
                <w:numId w:val="9"/>
              </w:numPr>
              <w:tabs>
                <w:tab w:val="left" w:pos="526"/>
              </w:tabs>
              <w:ind w:left="432"/>
              <w:rPr>
                <w:rFonts w:cs="Arial"/>
                <w:b/>
                <w:noProof/>
              </w:rPr>
            </w:pPr>
            <w:r>
              <w:rPr>
                <w:rFonts w:cs="Arial"/>
                <w:noProof/>
              </w:rPr>
              <w:t>c</w:t>
            </w:r>
            <w:r w:rsidR="00261BE2" w:rsidRPr="00496847">
              <w:rPr>
                <w:rFonts w:cs="Arial"/>
                <w:noProof/>
              </w:rPr>
              <w:t>linical breast exams once every 24 months</w:t>
            </w:r>
          </w:p>
          <w:p w14:paraId="455D23DC" w14:textId="385F40B8" w:rsidR="00261BE2" w:rsidRPr="00496847" w:rsidRDefault="006D0011" w:rsidP="006D73A3">
            <w:pPr>
              <w:pStyle w:val="Tablelistbullet"/>
              <w:numPr>
                <w:ilvl w:val="0"/>
                <w:numId w:val="0"/>
              </w:numPr>
              <w:rPr>
                <w:rFonts w:cs="Arial"/>
                <w:noProof/>
                <w:color w:val="548DD4"/>
              </w:rPr>
            </w:pPr>
            <w:r w:rsidRPr="0020564C">
              <w:rPr>
                <w:rFonts w:cs="Arial"/>
                <w:noProof/>
                <w:color w:val="548DD4"/>
              </w:rPr>
              <w:t>[</w:t>
            </w:r>
            <w:r w:rsidR="00261BE2" w:rsidRPr="0020564C">
              <w:rPr>
                <w:rFonts w:cs="Arial"/>
                <w:i/>
                <w:iCs/>
                <w:noProof/>
                <w:color w:val="548DD4"/>
              </w:rPr>
              <w:t>List any additional benefits offered</w:t>
            </w:r>
            <w:r w:rsidR="00261BE2" w:rsidRPr="0020564C">
              <w:rPr>
                <w:rFonts w:cs="Arial"/>
                <w:noProof/>
                <w:color w:val="548DD4"/>
              </w:rPr>
              <w:t>.</w:t>
            </w:r>
            <w:r w:rsidRPr="0020564C">
              <w:rPr>
                <w:rFonts w:cs="Arial"/>
                <w:noProof/>
                <w:color w:val="548DD4"/>
              </w:rPr>
              <w:t>]</w:t>
            </w:r>
            <w:r w:rsidR="0013257F" w:rsidRPr="0020564C">
              <w:rPr>
                <w:rFonts w:cs="Arial"/>
                <w:noProof/>
                <w:color w:val="548DD4"/>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20564C">
              <w:rPr>
                <w:rFonts w:cs="Arial"/>
                <w:noProof/>
                <w:color w:val="548DD4"/>
              </w:rPr>
              <w:t>[</w:t>
            </w:r>
            <w:r w:rsidR="00261BE2" w:rsidRPr="0020564C">
              <w:rPr>
                <w:rFonts w:cs="Arial"/>
                <w:i/>
                <w:iCs/>
                <w:noProof/>
                <w:color w:val="548DD4"/>
              </w:rPr>
              <w:t>List copays for additional benefits</w:t>
            </w:r>
            <w:r w:rsidR="00261BE2" w:rsidRPr="0020564C">
              <w:rPr>
                <w:rFonts w:cs="Arial"/>
                <w:noProof/>
                <w:color w:val="548DD4"/>
              </w:rPr>
              <w:t>.</w:t>
            </w:r>
            <w:r w:rsidRPr="0020564C">
              <w:rPr>
                <w:rFonts w:cs="Arial"/>
                <w:noProof/>
                <w:color w:val="548DD4"/>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1D0FDC41"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20564C">
              <w:rPr>
                <w:rFonts w:cs="Arial"/>
                <w:noProof/>
                <w:color w:val="548DD4"/>
              </w:rPr>
              <w:t>[</w:t>
            </w:r>
            <w:r w:rsidRPr="0020564C">
              <w:rPr>
                <w:rFonts w:cs="Arial"/>
                <w:i/>
                <w:iCs/>
                <w:noProof/>
                <w:color w:val="548DD4"/>
              </w:rPr>
              <w:t>insert as appropriate</w:t>
            </w:r>
            <w:r w:rsidRPr="0020564C">
              <w:rPr>
                <w:rFonts w:cs="Arial"/>
                <w:noProof/>
                <w:color w:val="548DD4"/>
              </w:rPr>
              <w:t xml:space="preserve">: referral </w:t>
            </w:r>
            <w:r w:rsidRPr="0020564C">
              <w:rPr>
                <w:rFonts w:cs="Arial"/>
                <w:b/>
                <w:bCs/>
                <w:i/>
                <w:iCs/>
                <w:noProof/>
                <w:color w:val="548DD4"/>
              </w:rPr>
              <w:t>or</w:t>
            </w:r>
            <w:r w:rsidRPr="0020564C">
              <w:rPr>
                <w:rFonts w:cs="Arial"/>
                <w:noProof/>
                <w:color w:val="548DD4"/>
              </w:rPr>
              <w:t xml:space="preserve"> order]</w:t>
            </w:r>
            <w:r w:rsidRPr="0F291F7C">
              <w:rPr>
                <w:rFonts w:cs="Arial"/>
                <w:noProof/>
              </w:rPr>
              <w:t xml:space="preserve">. </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2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570E6342"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20564C">
              <w:rPr>
                <w:rFonts w:cs="Arial"/>
                <w:noProof/>
                <w:color w:val="548DD4"/>
              </w:rPr>
              <w:t>[</w:t>
            </w:r>
            <w:r w:rsidRPr="0020564C">
              <w:rPr>
                <w:rFonts w:cs="Arial"/>
                <w:noProof/>
                <w:color w:val="548DD4"/>
              </w:rPr>
              <w:t>visit</w:t>
            </w:r>
            <w:r w:rsidR="009F294B" w:rsidRPr="0020564C">
              <w:rPr>
                <w:rFonts w:cs="Arial"/>
                <w:noProof/>
                <w:color w:val="548DD4"/>
              </w:rPr>
              <w:t xml:space="preserve"> </w:t>
            </w:r>
            <w:r w:rsidR="009F294B" w:rsidRPr="0020564C">
              <w:rPr>
                <w:rFonts w:cs="Arial"/>
                <w:b/>
                <w:i/>
                <w:noProof/>
                <w:color w:val="548DD4"/>
              </w:rPr>
              <w:t>or</w:t>
            </w:r>
            <w:r w:rsidR="009F294B" w:rsidRPr="0020564C">
              <w:rPr>
                <w:rFonts w:cs="Arial"/>
                <w:noProof/>
                <w:color w:val="548DD4"/>
              </w:rPr>
              <w:t xml:space="preserve"> visits</w:t>
            </w:r>
            <w:r w:rsidR="006D0011" w:rsidRPr="0020564C">
              <w:rPr>
                <w:rFonts w:cs="Arial"/>
                <w:noProof/>
                <w:color w:val="548DD4"/>
              </w:rPr>
              <w:t>]</w:t>
            </w:r>
            <w:r w:rsidRPr="0020564C">
              <w:rPr>
                <w:rFonts w:cs="Arial"/>
                <w:noProof/>
                <w:color w:val="548DD4"/>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r w:rsidR="00261BE2" w:rsidRPr="00C3161D">
              <w:t>spirin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105C2CCC" w:rsidR="00261BE2" w:rsidRPr="00496847" w:rsidRDefault="008D3DFA" w:rsidP="00C3161D">
            <w:pPr>
              <w:pStyle w:val="Tablelistbullet"/>
              <w:rPr>
                <w:noProof/>
              </w:rPr>
            </w:pPr>
            <w:r>
              <w:t>g</w:t>
            </w:r>
            <w:r w:rsidR="00261BE2" w:rsidRPr="00C3161D">
              <w:t>ive you t</w:t>
            </w:r>
            <w:r w:rsidR="00261BE2" w:rsidRPr="00496847">
              <w:rPr>
                <w:noProof/>
              </w:rPr>
              <w:t>ips to make sure you are eating well.</w:t>
            </w:r>
          </w:p>
          <w:p w14:paraId="53F8E930" w14:textId="7CDFF08D" w:rsidR="00261BE2" w:rsidRPr="00496847" w:rsidRDefault="006D0011">
            <w:pPr>
              <w:pStyle w:val="Tabletext"/>
              <w:rPr>
                <w:rFonts w:eastAsia="Calibri" w:cs="Arial"/>
                <w:noProof/>
              </w:rPr>
            </w:pPr>
            <w:r w:rsidRPr="0020564C">
              <w:rPr>
                <w:rFonts w:cs="Arial"/>
                <w:noProof/>
                <w:color w:val="548DD4"/>
              </w:rPr>
              <w:t>[</w:t>
            </w:r>
            <w:r w:rsidR="00261BE2" w:rsidRPr="0020564C">
              <w:rPr>
                <w:rFonts w:cs="Arial"/>
                <w:i/>
                <w:iCs/>
                <w:noProof/>
                <w:color w:val="548DD4"/>
              </w:rPr>
              <w:t>List any additional benefits offered</w:t>
            </w:r>
            <w:r w:rsidR="00261BE2" w:rsidRPr="0020564C">
              <w:rPr>
                <w:rFonts w:cs="Arial"/>
                <w:noProof/>
                <w:color w:val="548DD4"/>
              </w:rPr>
              <w:t>.</w:t>
            </w:r>
            <w:r w:rsidRPr="0020564C">
              <w:rPr>
                <w:rFonts w:cs="Arial"/>
                <w:noProof/>
                <w:color w:val="548DD4"/>
              </w:rPr>
              <w:t>]</w:t>
            </w:r>
          </w:p>
        </w:tc>
        <w:tc>
          <w:tcPr>
            <w:tcW w:w="2707" w:type="dxa"/>
            <w:tcMar>
              <w:top w:w="144" w:type="dxa"/>
              <w:left w:w="144" w:type="dxa"/>
              <w:bottom w:w="144" w:type="dxa"/>
              <w:right w:w="144" w:type="dxa"/>
            </w:tcMar>
          </w:tcPr>
          <w:p w14:paraId="0F16BCF1" w14:textId="77777777" w:rsidR="00261BE2" w:rsidRPr="00496847" w:rsidRDefault="00261BE2" w:rsidP="009606D5">
            <w:pPr>
              <w:pStyle w:val="Tabletext"/>
              <w:rPr>
                <w:rFonts w:cs="Arial"/>
                <w:noProof/>
              </w:rPr>
            </w:pPr>
            <w:r w:rsidRPr="00496847">
              <w:rPr>
                <w:rFonts w:cs="Arial"/>
                <w:noProof/>
              </w:rPr>
              <w:t>$0</w:t>
            </w:r>
          </w:p>
          <w:p w14:paraId="765B2F9B" w14:textId="73F73C2D" w:rsidR="00261BE2" w:rsidRPr="00496847" w:rsidRDefault="006D0011" w:rsidP="009606D5">
            <w:pPr>
              <w:pStyle w:val="Tabletext"/>
              <w:rPr>
                <w:rFonts w:cs="Arial"/>
                <w:noProof/>
                <w:color w:val="548DD4"/>
              </w:rPr>
            </w:pPr>
            <w:r w:rsidRPr="0020564C">
              <w:rPr>
                <w:rFonts w:cs="Arial"/>
                <w:noProof/>
                <w:color w:val="548DD4"/>
              </w:rPr>
              <w:t>[</w:t>
            </w:r>
            <w:r w:rsidR="00261BE2" w:rsidRPr="0020564C">
              <w:rPr>
                <w:rFonts w:cs="Arial"/>
                <w:i/>
                <w:iCs/>
                <w:noProof/>
                <w:color w:val="548DD4"/>
              </w:rPr>
              <w:t>List copays for additional benefits</w:t>
            </w:r>
            <w:r w:rsidR="00261BE2" w:rsidRPr="0020564C">
              <w:rPr>
                <w:rFonts w:cs="Arial"/>
                <w:noProof/>
                <w:color w:val="548DD4"/>
              </w:rPr>
              <w:t>.</w:t>
            </w:r>
            <w:r w:rsidRPr="0020564C">
              <w:rPr>
                <w:rFonts w:cs="Arial"/>
                <w:noProof/>
                <w:color w:val="548DD4"/>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lastRenderedPageBreak/>
              <w:drawing>
                <wp:inline distT="0" distB="0" distL="0" distR="0" wp14:anchorId="239F5503" wp14:editId="5777F575">
                  <wp:extent cx="177800" cy="241300"/>
                  <wp:effectExtent l="0" t="0" r="0" b="6350"/>
                  <wp:docPr id="21" name="Picture 2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77777777" w:rsidR="00261BE2" w:rsidRPr="0058576B" w:rsidRDefault="00261BE2" w:rsidP="001C3F1F">
            <w:pPr>
              <w:pStyle w:val="Tablesubtitle"/>
              <w:rPr>
                <w:rFonts w:cs="Arial"/>
                <w:noProof/>
              </w:rPr>
            </w:pPr>
            <w:r w:rsidRPr="0058576B">
              <w:rPr>
                <w:rFonts w:cs="Arial"/>
                <w:noProof/>
              </w:rPr>
              <w:t>Cardiovascular (heart) disease testing</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20564C">
              <w:rPr>
                <w:rFonts w:cs="Arial"/>
                <w:noProof/>
                <w:color w:val="548DD4"/>
              </w:rPr>
              <w:t>[</w:t>
            </w:r>
            <w:r w:rsidR="00261BE2" w:rsidRPr="0020564C">
              <w:rPr>
                <w:rFonts w:cs="Arial"/>
                <w:i/>
                <w:iCs/>
                <w:noProof/>
                <w:color w:val="548DD4"/>
              </w:rPr>
              <w:t>List any additional benefits offered</w:t>
            </w:r>
            <w:r w:rsidR="00261BE2" w:rsidRPr="0020564C">
              <w:rPr>
                <w:rFonts w:cs="Arial"/>
                <w:noProof/>
                <w:color w:val="548DD4"/>
              </w:rPr>
              <w:t>.</w:t>
            </w:r>
            <w:r w:rsidRPr="0020564C">
              <w:rPr>
                <w:rFonts w:cs="Arial"/>
                <w:noProof/>
                <w:color w:val="548DD4"/>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20564C">
              <w:rPr>
                <w:rFonts w:cs="Arial"/>
                <w:noProof/>
                <w:color w:val="548DD4"/>
              </w:rPr>
              <w:t>[</w:t>
            </w:r>
            <w:r w:rsidR="00261BE2" w:rsidRPr="0020564C">
              <w:rPr>
                <w:rFonts w:cs="Arial"/>
                <w:i/>
                <w:iCs/>
                <w:noProof/>
                <w:color w:val="548DD4"/>
              </w:rPr>
              <w:t>List copays for additional benefits</w:t>
            </w:r>
            <w:r w:rsidR="00261BE2" w:rsidRPr="0020564C">
              <w:rPr>
                <w:rFonts w:cs="Arial"/>
                <w:noProof/>
                <w:color w:val="548DD4"/>
              </w:rPr>
              <w:t>.</w:t>
            </w:r>
            <w:r w:rsidRPr="0020564C">
              <w:rPr>
                <w:rFonts w:cs="Arial"/>
                <w:noProof/>
                <w:color w:val="548DD4"/>
              </w:rPr>
              <w:t>]</w:t>
            </w:r>
          </w:p>
        </w:tc>
      </w:tr>
      <w:tr w:rsidR="000962D3" w:rsidRPr="00496847" w14:paraId="10D9C001" w14:textId="77777777" w:rsidTr="2EBAE05A">
        <w:trPr>
          <w:cantSplit/>
        </w:trPr>
        <w:tc>
          <w:tcPr>
            <w:tcW w:w="533" w:type="dxa"/>
            <w:shd w:val="clear" w:color="auto" w:fill="auto"/>
            <w:tcMar>
              <w:top w:w="144" w:type="dxa"/>
              <w:left w:w="144" w:type="dxa"/>
              <w:bottom w:w="144" w:type="dxa"/>
              <w:right w:w="144" w:type="dxa"/>
            </w:tcMar>
          </w:tcPr>
          <w:p w14:paraId="7A4BC581" w14:textId="77777777" w:rsidR="000962D3" w:rsidRDefault="000962D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E1B0DAF" w14:textId="4958238A" w:rsidR="000962D3" w:rsidRPr="00550B68" w:rsidRDefault="000962D3" w:rsidP="000962D3">
            <w:pPr>
              <w:pStyle w:val="Tablesubtitle"/>
              <w:rPr>
                <w:rFonts w:cs="Arial"/>
                <w:noProof/>
                <w:color w:val="548DD4" w:themeColor="accent4"/>
              </w:rPr>
            </w:pPr>
            <w:r w:rsidRPr="00550B68">
              <w:rPr>
                <w:rFonts w:cs="Arial"/>
                <w:noProof/>
                <w:color w:val="548DD4" w:themeColor="accent4"/>
              </w:rPr>
              <w:t>[</w:t>
            </w:r>
            <w:r w:rsidR="00550B68" w:rsidRPr="00550B68">
              <w:rPr>
                <w:rFonts w:cs="Arial"/>
                <w:noProof/>
                <w:color w:val="548DD4" w:themeColor="accent4"/>
              </w:rPr>
              <w:t xml:space="preserve">Insert: </w:t>
            </w:r>
            <w:r w:rsidRPr="00550B68">
              <w:rPr>
                <w:rFonts w:cs="Arial"/>
                <w:noProof/>
                <w:color w:val="548DD4" w:themeColor="accent4"/>
              </w:rPr>
              <w:t xml:space="preserve">Care Coordination </w:t>
            </w:r>
            <w:r w:rsidRPr="00550B68">
              <w:rPr>
                <w:rFonts w:cs="Arial"/>
                <w:i/>
                <w:iCs/>
                <w:noProof/>
                <w:color w:val="548DD4" w:themeColor="accent4"/>
              </w:rPr>
              <w:t>or other title used by health plan</w:t>
            </w:r>
            <w:r w:rsidRPr="00550B68">
              <w:rPr>
                <w:rFonts w:cs="Arial"/>
                <w:noProof/>
                <w:color w:val="548DD4" w:themeColor="accent4"/>
              </w:rPr>
              <w:t>]</w:t>
            </w:r>
          </w:p>
          <w:p w14:paraId="2EE8D51B" w14:textId="4F9AC4D8" w:rsidR="000962D3" w:rsidRPr="008B08CC" w:rsidRDefault="000962D3" w:rsidP="000962D3">
            <w:pPr>
              <w:pStyle w:val="Tablesubtitle"/>
              <w:rPr>
                <w:rFonts w:cs="Arial"/>
                <w:b w:val="0"/>
                <w:bCs w:val="0"/>
                <w:noProof/>
                <w:color w:val="548DD4"/>
              </w:rPr>
            </w:pPr>
            <w:r w:rsidRPr="00905B88">
              <w:rPr>
                <w:rFonts w:cs="Arial"/>
                <w:noProof/>
                <w:color w:val="548DD4"/>
              </w:rPr>
              <w:t>[</w:t>
            </w:r>
            <w:r w:rsidRPr="00905B88">
              <w:rPr>
                <w:rFonts w:cs="Arial"/>
                <w:b w:val="0"/>
                <w:bCs w:val="0"/>
                <w:i/>
                <w:iCs/>
                <w:noProof/>
                <w:color w:val="548DD4"/>
              </w:rPr>
              <w:t>For MSHO</w:t>
            </w:r>
            <w:r w:rsidR="00905B88">
              <w:rPr>
                <w:rFonts w:cs="Arial"/>
                <w:b w:val="0"/>
                <w:bCs w:val="0"/>
                <w:i/>
                <w:iCs/>
                <w:noProof/>
                <w:color w:val="548DD4"/>
              </w:rPr>
              <w:t xml:space="preserve"> insert:</w:t>
            </w:r>
            <w:r w:rsidRPr="00905B88">
              <w:rPr>
                <w:rFonts w:cs="Arial"/>
                <w:b w:val="0"/>
                <w:bCs w:val="0"/>
                <w:noProof/>
                <w:color w:val="548DD4"/>
              </w:rPr>
              <w:t xml:space="preserve"> </w:t>
            </w:r>
            <w:r w:rsidRPr="008B08CC">
              <w:rPr>
                <w:rFonts w:cs="Arial"/>
                <w:b w:val="0"/>
                <w:bCs w:val="0"/>
                <w:noProof/>
                <w:color w:val="548DD4"/>
              </w:rPr>
              <w:t>The plan pays for care coordination services, including the following:</w:t>
            </w:r>
          </w:p>
          <w:p w14:paraId="3544412E" w14:textId="22D87713" w:rsidR="000962D3" w:rsidRPr="008B08CC" w:rsidRDefault="000962D3" w:rsidP="00FA4FC7">
            <w:pPr>
              <w:pStyle w:val="Tablesubtitle"/>
              <w:numPr>
                <w:ilvl w:val="0"/>
                <w:numId w:val="58"/>
              </w:numPr>
              <w:rPr>
                <w:rFonts w:cs="Arial"/>
                <w:b w:val="0"/>
                <w:bCs w:val="0"/>
                <w:noProof/>
                <w:color w:val="548DD4"/>
              </w:rPr>
            </w:pPr>
            <w:r w:rsidRPr="008B08CC">
              <w:rPr>
                <w:rFonts w:cs="Arial"/>
                <w:b w:val="0"/>
                <w:bCs w:val="0"/>
                <w:noProof/>
                <w:color w:val="548DD4"/>
              </w:rPr>
              <w:t>Assisting you in arranging for, getting, and coordinating assessments, tests, and health and long-term care supports and services</w:t>
            </w:r>
          </w:p>
          <w:p w14:paraId="1685496C" w14:textId="58359EBC" w:rsidR="000962D3" w:rsidRPr="008B08CC" w:rsidRDefault="000962D3" w:rsidP="00FA4FC7">
            <w:pPr>
              <w:pStyle w:val="Tablesubtitle"/>
              <w:numPr>
                <w:ilvl w:val="0"/>
                <w:numId w:val="58"/>
              </w:numPr>
              <w:rPr>
                <w:rFonts w:cs="Arial"/>
                <w:b w:val="0"/>
                <w:bCs w:val="0"/>
                <w:noProof/>
                <w:color w:val="548DD4"/>
              </w:rPr>
            </w:pPr>
            <w:r w:rsidRPr="008B08CC">
              <w:rPr>
                <w:rFonts w:cs="Arial"/>
                <w:b w:val="0"/>
                <w:bCs w:val="0"/>
                <w:noProof/>
                <w:color w:val="548DD4"/>
              </w:rPr>
              <w:t>Working with you to develop and update your care plan</w:t>
            </w:r>
          </w:p>
          <w:p w14:paraId="125E6132" w14:textId="2F9EA72B" w:rsidR="000962D3" w:rsidRPr="008B08CC" w:rsidRDefault="000962D3" w:rsidP="00FA4FC7">
            <w:pPr>
              <w:pStyle w:val="Tablesubtitle"/>
              <w:numPr>
                <w:ilvl w:val="0"/>
                <w:numId w:val="58"/>
              </w:numPr>
              <w:rPr>
                <w:rFonts w:cs="Arial"/>
                <w:b w:val="0"/>
                <w:bCs w:val="0"/>
                <w:noProof/>
                <w:color w:val="548DD4"/>
              </w:rPr>
            </w:pPr>
            <w:r w:rsidRPr="008B08CC">
              <w:rPr>
                <w:rFonts w:cs="Arial"/>
                <w:b w:val="0"/>
                <w:bCs w:val="0"/>
                <w:noProof/>
                <w:color w:val="548DD4"/>
              </w:rPr>
              <w:t>Supporting you and communicating with a variety of agencies and persons</w:t>
            </w:r>
          </w:p>
          <w:p w14:paraId="49C36E0A" w14:textId="583D7909" w:rsidR="000962D3" w:rsidRPr="008B08CC" w:rsidRDefault="000962D3" w:rsidP="00FA4FC7">
            <w:pPr>
              <w:pStyle w:val="Tablesubtitle"/>
              <w:numPr>
                <w:ilvl w:val="0"/>
                <w:numId w:val="58"/>
              </w:numPr>
              <w:rPr>
                <w:rFonts w:cs="Arial"/>
                <w:b w:val="0"/>
                <w:bCs w:val="0"/>
                <w:noProof/>
                <w:color w:val="548DD4"/>
              </w:rPr>
            </w:pPr>
            <w:r w:rsidRPr="008B08CC">
              <w:rPr>
                <w:rFonts w:cs="Arial"/>
                <w:b w:val="0"/>
                <w:bCs w:val="0"/>
                <w:noProof/>
                <w:color w:val="548DD4"/>
              </w:rPr>
              <w:t>Coordinating other services as outlined in your care plan</w:t>
            </w:r>
            <w:r w:rsidR="00905B88" w:rsidRPr="008B08CC">
              <w:rPr>
                <w:rFonts w:cs="Arial"/>
                <w:b w:val="0"/>
                <w:bCs w:val="0"/>
                <w:noProof/>
                <w:color w:val="548DD4"/>
              </w:rPr>
              <w:t>]</w:t>
            </w:r>
          </w:p>
          <w:p w14:paraId="69615C48" w14:textId="73E41C4A" w:rsidR="000962D3" w:rsidRPr="008B08CC" w:rsidRDefault="000962D3" w:rsidP="000962D3">
            <w:pPr>
              <w:pStyle w:val="Tablesubtitle"/>
              <w:rPr>
                <w:rFonts w:cs="Arial"/>
                <w:b w:val="0"/>
                <w:bCs w:val="0"/>
                <w:noProof/>
                <w:color w:val="548DD4"/>
              </w:rPr>
            </w:pPr>
            <w:r w:rsidRPr="008B08CC">
              <w:rPr>
                <w:rFonts w:cs="Arial"/>
                <w:b w:val="0"/>
                <w:bCs w:val="0"/>
                <w:noProof/>
                <w:color w:val="548DD4"/>
              </w:rPr>
              <w:t>[</w:t>
            </w:r>
            <w:r w:rsidRPr="008B08CC">
              <w:rPr>
                <w:rFonts w:cs="Arial"/>
                <w:b w:val="0"/>
                <w:bCs w:val="0"/>
                <w:i/>
                <w:iCs/>
                <w:noProof/>
                <w:color w:val="548DD4"/>
              </w:rPr>
              <w:t>List any additional benefits offered.</w:t>
            </w:r>
            <w:r w:rsidR="00905B88" w:rsidRPr="008B08CC">
              <w:rPr>
                <w:rFonts w:cs="Arial"/>
                <w:b w:val="0"/>
                <w:bCs w:val="0"/>
                <w:noProof/>
                <w:color w:val="548DD4"/>
              </w:rPr>
              <w:t>]</w:t>
            </w:r>
          </w:p>
          <w:p w14:paraId="3C38032F" w14:textId="32CFF48E" w:rsidR="000962D3" w:rsidRPr="008B08CC" w:rsidRDefault="000962D3" w:rsidP="000962D3">
            <w:pPr>
              <w:pStyle w:val="Tablesubtitle"/>
              <w:rPr>
                <w:rFonts w:cs="Arial"/>
                <w:b w:val="0"/>
                <w:bCs w:val="0"/>
                <w:noProof/>
                <w:color w:val="548DD4"/>
              </w:rPr>
            </w:pPr>
            <w:r w:rsidRPr="008B08CC">
              <w:rPr>
                <w:rFonts w:cs="Arial"/>
                <w:b w:val="0"/>
                <w:bCs w:val="0"/>
                <w:noProof/>
                <w:color w:val="548DD4"/>
              </w:rPr>
              <w:t>[</w:t>
            </w:r>
            <w:r w:rsidRPr="008B08CC">
              <w:rPr>
                <w:rFonts w:cs="Arial"/>
                <w:b w:val="0"/>
                <w:bCs w:val="0"/>
                <w:i/>
                <w:iCs/>
                <w:noProof/>
                <w:color w:val="548DD4"/>
              </w:rPr>
              <w:t>SNBC Inser</w:t>
            </w:r>
            <w:r w:rsidR="00905B88" w:rsidRPr="008B08CC">
              <w:rPr>
                <w:rFonts w:cs="Arial"/>
                <w:b w:val="0"/>
                <w:bCs w:val="0"/>
                <w:i/>
                <w:iCs/>
                <w:noProof/>
                <w:color w:val="548DD4"/>
              </w:rPr>
              <w:t xml:space="preserve">t: </w:t>
            </w:r>
            <w:r w:rsidRPr="008B08CC">
              <w:rPr>
                <w:rFonts w:cs="Arial"/>
                <w:b w:val="0"/>
                <w:bCs w:val="0"/>
                <w:noProof/>
                <w:color w:val="548DD4"/>
              </w:rPr>
              <w:t>You are assigned a [county case manager or] care coordinator who will help connect you to the services and resources you need to get the best possible care. [County case managers and] Care coordinators can also help you learn more about your health, any health conditions you have, and help you follow your &lt;choose the term your plan uses: plan of care, support plan, care plan&gt;. [County case managers can go to health care appointments with you if you would like them to.] Care coordinators and &lt;Plan Name&gt; &lt;Member Services&gt; staff are available to answer questions about &lt;Plan Name&gt; and the SNBC program.</w:t>
            </w:r>
            <w:r w:rsidR="00EC041D">
              <w:rPr>
                <w:rFonts w:cs="Arial"/>
                <w:b w:val="0"/>
                <w:bCs w:val="0"/>
                <w:noProof/>
                <w:color w:val="548DD4"/>
              </w:rPr>
              <w:t>]</w:t>
            </w:r>
          </w:p>
          <w:p w14:paraId="625FCA58" w14:textId="77777777" w:rsidR="000962D3" w:rsidRDefault="000962D3" w:rsidP="00550B68">
            <w:pPr>
              <w:pStyle w:val="Tablesubtitle"/>
              <w:rPr>
                <w:rFonts w:cs="Arial"/>
                <w:b w:val="0"/>
                <w:bCs w:val="0"/>
                <w:noProof/>
                <w:color w:val="548DD4"/>
              </w:rPr>
            </w:pPr>
            <w:r w:rsidRPr="008B08CC">
              <w:rPr>
                <w:rFonts w:cs="Arial"/>
                <w:b w:val="0"/>
                <w:bCs w:val="0"/>
                <w:noProof/>
                <w:color w:val="548DD4"/>
              </w:rPr>
              <w:t>[MCO should describe how to access this service and list any additional benefits offered. The MCO should add information on care coordination specific to the MCO. Suggest including methods of communications available with their care coordinator (i.e. Talk, Text, Email, Chat, Meet in Person)]</w:t>
            </w:r>
          </w:p>
          <w:p w14:paraId="47E4E6D1" w14:textId="720873DD" w:rsidR="00550B68" w:rsidRPr="0058576B" w:rsidRDefault="00550B68" w:rsidP="00550B68">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3377AAA1" w14:textId="77777777" w:rsidR="000962D3" w:rsidRPr="00496847" w:rsidRDefault="000962D3" w:rsidP="009606D5">
            <w:pPr>
              <w:pStyle w:val="Tabletext"/>
              <w:rPr>
                <w:rFonts w:cs="Arial"/>
                <w:noProof/>
              </w:rPr>
            </w:pPr>
          </w:p>
        </w:tc>
      </w:tr>
      <w:tr w:rsidR="00550B68" w:rsidRPr="00496847" w14:paraId="58140294" w14:textId="77777777" w:rsidTr="2EBAE05A">
        <w:trPr>
          <w:cantSplit/>
        </w:trPr>
        <w:tc>
          <w:tcPr>
            <w:tcW w:w="533" w:type="dxa"/>
            <w:shd w:val="clear" w:color="auto" w:fill="auto"/>
            <w:tcMar>
              <w:top w:w="144" w:type="dxa"/>
              <w:left w:w="144" w:type="dxa"/>
              <w:bottom w:w="144" w:type="dxa"/>
              <w:right w:w="144" w:type="dxa"/>
            </w:tcMar>
          </w:tcPr>
          <w:p w14:paraId="5B1423BC" w14:textId="77777777" w:rsidR="00550B68" w:rsidRDefault="00550B6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B32177F" w14:textId="0FE657DF" w:rsidR="00550B68" w:rsidRPr="00550B68" w:rsidRDefault="00550B68" w:rsidP="00550B68">
            <w:pPr>
              <w:pStyle w:val="Tablesubtitle"/>
              <w:rPr>
                <w:rFonts w:cs="Arial"/>
                <w:noProof/>
                <w:color w:val="548DD4" w:themeColor="accent4"/>
              </w:rPr>
            </w:pPr>
            <w:r w:rsidRPr="00550B68">
              <w:rPr>
                <w:rFonts w:cs="Arial"/>
                <w:noProof/>
                <w:color w:val="548DD4" w:themeColor="accent4"/>
              </w:rPr>
              <w:t xml:space="preserve">[Insert: Care Coordination </w:t>
            </w:r>
            <w:r w:rsidRPr="00550B68">
              <w:rPr>
                <w:rFonts w:cs="Arial"/>
                <w:i/>
                <w:iCs/>
                <w:noProof/>
                <w:color w:val="548DD4" w:themeColor="accent4"/>
              </w:rPr>
              <w:t>or other title used by health plan</w:t>
            </w:r>
            <w:r w:rsidRPr="00550B68">
              <w:rPr>
                <w:rFonts w:cs="Arial"/>
                <w:noProof/>
                <w:color w:val="548DD4" w:themeColor="accent4"/>
              </w:rPr>
              <w:t>]</w:t>
            </w:r>
            <w:r>
              <w:rPr>
                <w:rFonts w:cs="Arial"/>
                <w:noProof/>
                <w:color w:val="548DD4" w:themeColor="accent4"/>
              </w:rPr>
              <w:t>(continued)</w:t>
            </w:r>
          </w:p>
          <w:p w14:paraId="1CE43363" w14:textId="18156404" w:rsidR="00550B68" w:rsidRPr="008B08CC" w:rsidRDefault="00550B68" w:rsidP="00550B68">
            <w:pPr>
              <w:pStyle w:val="Tablesubtitle"/>
              <w:rPr>
                <w:rFonts w:cs="Arial"/>
                <w:b w:val="0"/>
                <w:bCs w:val="0"/>
                <w:noProof/>
                <w:color w:val="548DD4"/>
              </w:rPr>
            </w:pPr>
            <w:r w:rsidRPr="008B08CC">
              <w:rPr>
                <w:rFonts w:cs="Arial"/>
                <w:b w:val="0"/>
                <w:bCs w:val="0"/>
                <w:noProof/>
                <w:color w:val="548DD4"/>
              </w:rPr>
              <w:t>[County case management and] Care coordination [are/is] always available for you. You can stop using [these services/this service] at any time by telling your [county case manager/] care coordinator or by contacting &lt;Plan name&gt;. If you want to change your [county case manager</w:t>
            </w:r>
            <w:r w:rsidRPr="008B08CC">
              <w:rPr>
                <w:rFonts w:cs="Arial"/>
                <w:noProof/>
                <w:color w:val="548DD4"/>
              </w:rPr>
              <w:t xml:space="preserve"> </w:t>
            </w:r>
            <w:r w:rsidRPr="008B08CC">
              <w:rPr>
                <w:rFonts w:cs="Arial"/>
                <w:b w:val="0"/>
                <w:bCs w:val="0"/>
                <w:noProof/>
                <w:color w:val="548DD4"/>
              </w:rPr>
              <w:t>or] care coordinator, &lt;insert how to request&gt;. [If you are offered</w:t>
            </w:r>
            <w:r w:rsidRPr="008B08CC">
              <w:rPr>
                <w:rFonts w:cs="Arial"/>
                <w:noProof/>
                <w:color w:val="548DD4"/>
              </w:rPr>
              <w:t xml:space="preserve"> </w:t>
            </w:r>
            <w:r w:rsidRPr="008B08CC">
              <w:rPr>
                <w:rFonts w:cs="Arial"/>
                <w:b w:val="0"/>
                <w:bCs w:val="0"/>
                <w:noProof/>
                <w:color w:val="548DD4"/>
              </w:rPr>
              <w:t>county case management and do not want to work with a county case</w:t>
            </w:r>
            <w:r w:rsidRPr="008B08CC">
              <w:rPr>
                <w:color w:val="548DD4"/>
              </w:rPr>
              <w:t xml:space="preserve"> </w:t>
            </w:r>
            <w:r w:rsidRPr="008B08CC">
              <w:rPr>
                <w:rFonts w:cs="Arial"/>
                <w:b w:val="0"/>
                <w:bCs w:val="0"/>
                <w:noProof/>
                <w:color w:val="548DD4"/>
              </w:rPr>
              <w:t>manager, you can ask for a &lt;Plan name&gt; care coordinator to work with you instead.]</w:t>
            </w:r>
          </w:p>
          <w:p w14:paraId="79941E73" w14:textId="77777777" w:rsidR="00550B68" w:rsidRPr="008B08CC" w:rsidRDefault="00550B68" w:rsidP="00550B68">
            <w:pPr>
              <w:pStyle w:val="Tablesubtitle"/>
              <w:rPr>
                <w:rFonts w:cs="Arial"/>
                <w:b w:val="0"/>
                <w:bCs w:val="0"/>
                <w:noProof/>
                <w:color w:val="548DD4"/>
              </w:rPr>
            </w:pPr>
            <w:r w:rsidRPr="008B08CC">
              <w:rPr>
                <w:rFonts w:cs="Arial"/>
                <w:b w:val="0"/>
                <w:bCs w:val="0"/>
                <w:noProof/>
                <w:color w:val="548DD4"/>
              </w:rPr>
              <w:t>Covered Services:</w:t>
            </w:r>
          </w:p>
          <w:p w14:paraId="4261188A" w14:textId="77777777"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An assessment to identify how the care coordinator can help you with health care, housing, food security, and other needs</w:t>
            </w:r>
          </w:p>
          <w:p w14:paraId="21F73C3A" w14:textId="77777777"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Help with scheduling, coordinating, and receiving assessments or tests and health care services such as dental, behavioral health, rehabilitative, and primary care</w:t>
            </w:r>
          </w:p>
          <w:p w14:paraId="24CE4B99" w14:textId="77777777"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Creation and updating of your &lt;choose the term your plan uses: support plan, care plan, plan of care&gt;, based on your unique needs and working with the people you choose</w:t>
            </w:r>
          </w:p>
          <w:p w14:paraId="1936EDD9" w14:textId="77777777"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With your permission, &lt;Plan name&gt; care coordinators can communicate with agencies and people who can help meet your needs:</w:t>
            </w:r>
          </w:p>
          <w:p w14:paraId="6B4F5953" w14:textId="77777777"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Work together with you and others you choose when you have a change in your health care needs or a hospitalization</w:t>
            </w:r>
          </w:p>
          <w:p w14:paraId="5E22A788" w14:textId="07AAAD39"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Help you find resources you need in your community</w:t>
            </w:r>
          </w:p>
          <w:p w14:paraId="7281F946" w14:textId="77777777" w:rsidR="00550B68" w:rsidRPr="008B08CC" w:rsidRDefault="00550B68" w:rsidP="00FA4FC7">
            <w:pPr>
              <w:pStyle w:val="Tablesubtitle"/>
              <w:numPr>
                <w:ilvl w:val="0"/>
                <w:numId w:val="59"/>
              </w:numPr>
              <w:rPr>
                <w:rFonts w:cs="Arial"/>
                <w:b w:val="0"/>
                <w:bCs w:val="0"/>
                <w:noProof/>
                <w:color w:val="548DD4"/>
              </w:rPr>
            </w:pPr>
            <w:r w:rsidRPr="008B08CC">
              <w:rPr>
                <w:rFonts w:cs="Arial"/>
                <w:b w:val="0"/>
                <w:bCs w:val="0"/>
                <w:noProof/>
                <w:color w:val="548DD4"/>
              </w:rPr>
              <w:t>Work together with your Home and Community Based Services waiver case managers or other case managers</w:t>
            </w:r>
          </w:p>
          <w:p w14:paraId="2EABC694" w14:textId="4D299B9C" w:rsidR="00550B68" w:rsidRPr="0058576B" w:rsidRDefault="005F2BF8" w:rsidP="005F2BF8">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0EEDE918" w14:textId="77777777" w:rsidR="00550B68" w:rsidRPr="00496847" w:rsidRDefault="00550B68" w:rsidP="009606D5">
            <w:pPr>
              <w:pStyle w:val="Tabletext"/>
              <w:rPr>
                <w:rFonts w:cs="Arial"/>
                <w:noProof/>
              </w:rPr>
            </w:pPr>
          </w:p>
        </w:tc>
      </w:tr>
      <w:tr w:rsidR="00550B68" w:rsidRPr="00496847" w14:paraId="463D1F8D" w14:textId="77777777" w:rsidTr="2EBAE05A">
        <w:trPr>
          <w:cantSplit/>
        </w:trPr>
        <w:tc>
          <w:tcPr>
            <w:tcW w:w="533" w:type="dxa"/>
            <w:shd w:val="clear" w:color="auto" w:fill="auto"/>
            <w:tcMar>
              <w:top w:w="144" w:type="dxa"/>
              <w:left w:w="144" w:type="dxa"/>
              <w:bottom w:w="144" w:type="dxa"/>
              <w:right w:w="144" w:type="dxa"/>
            </w:tcMar>
          </w:tcPr>
          <w:p w14:paraId="78749B7C" w14:textId="77777777" w:rsidR="00550B68" w:rsidRDefault="00550B6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4D3F6BB8" w14:textId="77777777" w:rsidR="005F2BF8" w:rsidRPr="00550B68" w:rsidRDefault="005F2BF8" w:rsidP="005F2BF8">
            <w:pPr>
              <w:pStyle w:val="Tablesubtitle"/>
              <w:rPr>
                <w:rFonts w:cs="Arial"/>
                <w:noProof/>
                <w:color w:val="548DD4" w:themeColor="accent4"/>
              </w:rPr>
            </w:pPr>
            <w:r w:rsidRPr="00550B68">
              <w:rPr>
                <w:rFonts w:cs="Arial"/>
                <w:noProof/>
                <w:color w:val="548DD4" w:themeColor="accent4"/>
              </w:rPr>
              <w:t xml:space="preserve">[Insert: Care Coordination </w:t>
            </w:r>
            <w:r w:rsidRPr="00550B68">
              <w:rPr>
                <w:rFonts w:cs="Arial"/>
                <w:i/>
                <w:iCs/>
                <w:noProof/>
                <w:color w:val="548DD4" w:themeColor="accent4"/>
              </w:rPr>
              <w:t>or other title used by health plan</w:t>
            </w:r>
            <w:r w:rsidRPr="00550B68">
              <w:rPr>
                <w:rFonts w:cs="Arial"/>
                <w:noProof/>
                <w:color w:val="548DD4" w:themeColor="accent4"/>
              </w:rPr>
              <w:t>]</w:t>
            </w:r>
            <w:r>
              <w:rPr>
                <w:rFonts w:cs="Arial"/>
                <w:noProof/>
                <w:color w:val="548DD4" w:themeColor="accent4"/>
              </w:rPr>
              <w:t>(continued)</w:t>
            </w:r>
          </w:p>
          <w:p w14:paraId="1CA31365" w14:textId="26D51137" w:rsidR="005F2BF8" w:rsidRPr="008B08CC" w:rsidRDefault="005F2BF8" w:rsidP="00FA4FC7">
            <w:pPr>
              <w:pStyle w:val="Tablesubtitle"/>
              <w:numPr>
                <w:ilvl w:val="0"/>
                <w:numId w:val="59"/>
              </w:numPr>
              <w:rPr>
                <w:rFonts w:cs="Arial"/>
                <w:b w:val="0"/>
                <w:bCs w:val="0"/>
                <w:noProof/>
                <w:color w:val="548DD4"/>
              </w:rPr>
            </w:pPr>
            <w:r w:rsidRPr="008B08CC">
              <w:rPr>
                <w:rFonts w:cs="Arial"/>
                <w:b w:val="0"/>
                <w:bCs w:val="0"/>
                <w:noProof/>
                <w:color w:val="548DD4"/>
              </w:rPr>
              <w:t>With your participation, &lt;Plan name&gt; care coordinators also do the following:</w:t>
            </w:r>
          </w:p>
          <w:p w14:paraId="372BDB70" w14:textId="39C406ED" w:rsidR="005F2BF8" w:rsidRPr="008B08CC" w:rsidRDefault="005F2BF8" w:rsidP="00FA4FC7">
            <w:pPr>
              <w:pStyle w:val="Tablesubtitle"/>
              <w:numPr>
                <w:ilvl w:val="0"/>
                <w:numId w:val="59"/>
              </w:numPr>
              <w:rPr>
                <w:rFonts w:cs="Arial"/>
                <w:b w:val="0"/>
                <w:bCs w:val="0"/>
                <w:noProof/>
                <w:color w:val="548DD4"/>
              </w:rPr>
            </w:pPr>
            <w:r w:rsidRPr="008B08CC">
              <w:rPr>
                <w:rFonts w:cs="Arial"/>
                <w:b w:val="0"/>
                <w:bCs w:val="0"/>
                <w:noProof/>
                <w:color w:val="548DD4"/>
              </w:rPr>
              <w:t>Help you set goals for your health and well-being and work with you to reach them</w:t>
            </w:r>
          </w:p>
          <w:p w14:paraId="288E380C" w14:textId="77777777" w:rsidR="005F2BF8" w:rsidRPr="008B08CC" w:rsidRDefault="005F2BF8" w:rsidP="00FA4FC7">
            <w:pPr>
              <w:pStyle w:val="Tablesubtitle"/>
              <w:numPr>
                <w:ilvl w:val="0"/>
                <w:numId w:val="59"/>
              </w:numPr>
              <w:rPr>
                <w:rFonts w:cs="Arial"/>
                <w:b w:val="0"/>
                <w:bCs w:val="0"/>
                <w:noProof/>
                <w:color w:val="548DD4"/>
              </w:rPr>
            </w:pPr>
            <w:r w:rsidRPr="008B08CC">
              <w:rPr>
                <w:rFonts w:cs="Arial"/>
                <w:b w:val="0"/>
                <w:bCs w:val="0"/>
                <w:noProof/>
                <w:color w:val="548DD4"/>
              </w:rPr>
              <w:t>Communicate or meet with you regularly to discuss your health and well-being</w:t>
            </w:r>
          </w:p>
          <w:p w14:paraId="7308EE76" w14:textId="77777777" w:rsidR="005F2BF8" w:rsidRPr="008B08CC" w:rsidRDefault="005F2BF8" w:rsidP="00FA4FC7">
            <w:pPr>
              <w:pStyle w:val="Tablesubtitle"/>
              <w:numPr>
                <w:ilvl w:val="0"/>
                <w:numId w:val="59"/>
              </w:numPr>
              <w:rPr>
                <w:rFonts w:cs="Arial"/>
                <w:b w:val="0"/>
                <w:bCs w:val="0"/>
                <w:noProof/>
                <w:color w:val="548DD4"/>
              </w:rPr>
            </w:pPr>
            <w:r w:rsidRPr="008B08CC">
              <w:rPr>
                <w:rFonts w:cs="Arial"/>
                <w:b w:val="0"/>
                <w:bCs w:val="0"/>
                <w:noProof/>
                <w:color w:val="548DD4"/>
              </w:rPr>
              <w:t>Remind you when you need preventive services, tests, or appointments that are part of your &lt;choose the term your plan uses: support plan, plan of care, care plan&gt;</w:t>
            </w:r>
          </w:p>
          <w:p w14:paraId="38B1175C" w14:textId="77777777" w:rsidR="005F2BF8" w:rsidRPr="008B08CC" w:rsidRDefault="005F2BF8" w:rsidP="00FA4FC7">
            <w:pPr>
              <w:pStyle w:val="Tablesubtitle"/>
              <w:numPr>
                <w:ilvl w:val="0"/>
                <w:numId w:val="59"/>
              </w:numPr>
              <w:rPr>
                <w:rFonts w:cs="Arial"/>
                <w:b w:val="0"/>
                <w:bCs w:val="0"/>
                <w:noProof/>
                <w:color w:val="548DD4"/>
              </w:rPr>
            </w:pPr>
            <w:r w:rsidRPr="008B08CC">
              <w:rPr>
                <w:rFonts w:cs="Arial"/>
                <w:b w:val="0"/>
                <w:bCs w:val="0"/>
                <w:noProof/>
                <w:color w:val="548DD4"/>
              </w:rPr>
              <w:t>[</w:t>
            </w:r>
            <w:r w:rsidRPr="00EC041D">
              <w:rPr>
                <w:rFonts w:cs="Arial"/>
                <w:b w:val="0"/>
                <w:bCs w:val="0"/>
                <w:i/>
                <w:iCs/>
                <w:noProof/>
                <w:color w:val="548DD4"/>
              </w:rPr>
              <w:t>Plans may include additional Care Coordination services.</w:t>
            </w:r>
            <w:r w:rsidRPr="00EC041D">
              <w:rPr>
                <w:rFonts w:cs="Arial"/>
                <w:b w:val="0"/>
                <w:bCs w:val="0"/>
                <w:noProof/>
                <w:color w:val="548DD4"/>
              </w:rPr>
              <w:t>]</w:t>
            </w:r>
          </w:p>
          <w:p w14:paraId="2C7DD62A" w14:textId="7CD9ECE0" w:rsidR="00550B68" w:rsidRPr="0058576B" w:rsidRDefault="005F2BF8" w:rsidP="005F2BF8">
            <w:pPr>
              <w:pStyle w:val="Tablesubtitle"/>
              <w:rPr>
                <w:rFonts w:cs="Arial"/>
                <w:noProof/>
              </w:rPr>
            </w:pPr>
            <w:r w:rsidRPr="008B08CC">
              <w:rPr>
                <w:rFonts w:cs="Arial"/>
                <w:b w:val="0"/>
                <w:bCs w:val="0"/>
                <w:noProof/>
                <w:color w:val="548DD4"/>
              </w:rPr>
              <w:t>[Also describe how to access this service and list any additional benefits offered.]</w:t>
            </w:r>
          </w:p>
        </w:tc>
        <w:tc>
          <w:tcPr>
            <w:tcW w:w="2707" w:type="dxa"/>
            <w:tcMar>
              <w:top w:w="144" w:type="dxa"/>
              <w:left w:w="144" w:type="dxa"/>
              <w:bottom w:w="144" w:type="dxa"/>
              <w:right w:w="144" w:type="dxa"/>
            </w:tcMar>
          </w:tcPr>
          <w:p w14:paraId="728DD54F" w14:textId="77777777" w:rsidR="00550B68" w:rsidRPr="00496847" w:rsidRDefault="00550B68" w:rsidP="009606D5">
            <w:pPr>
              <w:pStyle w:val="Tabletext"/>
              <w:rPr>
                <w:rFonts w:cs="Arial"/>
                <w:noProof/>
              </w:rPr>
            </w:pP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4"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FA4FC7">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FA4FC7">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20564C" w:rsidRDefault="006D0011" w:rsidP="00FA4FC7">
            <w:pPr>
              <w:pStyle w:val="Tablelistbullet"/>
              <w:numPr>
                <w:ilvl w:val="0"/>
                <w:numId w:val="10"/>
              </w:numPr>
              <w:ind w:left="432"/>
              <w:rPr>
                <w:i/>
                <w:color w:val="548DD4"/>
              </w:rPr>
            </w:pPr>
            <w:r w:rsidRPr="0020564C">
              <w:rPr>
                <w:rFonts w:cs="Arial"/>
                <w:color w:val="548DD4"/>
              </w:rPr>
              <w:t>[</w:t>
            </w:r>
            <w:r w:rsidR="00E71275" w:rsidRPr="0020564C">
              <w:rPr>
                <w:i/>
                <w:iCs/>
                <w:color w:val="548DD4"/>
              </w:rPr>
              <w:t>Plans that cover women under 65 must include:</w:t>
            </w:r>
            <w:r w:rsidR="00E71275" w:rsidRPr="0020564C">
              <w:rPr>
                <w:rFonts w:cs="Arial"/>
                <w:i/>
                <w:iCs/>
                <w:noProof/>
                <w:color w:val="548DD4"/>
              </w:rPr>
              <w:t xml:space="preserve"> </w:t>
            </w:r>
            <w:r w:rsidR="008A491A" w:rsidRPr="00385AE7">
              <w:rPr>
                <w:color w:val="548DD4"/>
              </w:rPr>
              <w:t>f</w:t>
            </w:r>
            <w:r w:rsidR="00CF4F95" w:rsidRPr="00385AE7">
              <w:rPr>
                <w:color w:val="548DD4"/>
              </w:rPr>
              <w:t xml:space="preserve">or women who have had an abnormal Pap test </w:t>
            </w:r>
            <w:r w:rsidR="00E46F9F" w:rsidRPr="00385AE7">
              <w:rPr>
                <w:color w:val="548DD4"/>
              </w:rPr>
              <w:t xml:space="preserve">within the last </w:t>
            </w:r>
            <w:r w:rsidR="00E539B3" w:rsidRPr="00385AE7">
              <w:rPr>
                <w:color w:val="548DD4"/>
              </w:rPr>
              <w:t>three</w:t>
            </w:r>
            <w:r w:rsidR="00E46F9F" w:rsidRPr="00385AE7">
              <w:rPr>
                <w:color w:val="548DD4"/>
              </w:rPr>
              <w:t xml:space="preserve"> years </w:t>
            </w:r>
            <w:r w:rsidR="00CF4F95" w:rsidRPr="00385AE7">
              <w:rPr>
                <w:color w:val="548DD4"/>
              </w:rPr>
              <w:t>and are of childbearing age</w:t>
            </w:r>
            <w:r w:rsidR="00CF4F95" w:rsidRPr="0016656A">
              <w:rPr>
                <w:color w:val="548DD4"/>
              </w:rPr>
              <w:t xml:space="preserve">: </w:t>
            </w:r>
            <w:r w:rsidR="00CF4F95" w:rsidRPr="0020564C">
              <w:rPr>
                <w:color w:val="548DD4"/>
              </w:rPr>
              <w:t>one Pap test every 12 months</w:t>
            </w:r>
            <w:r w:rsidRPr="0020564C">
              <w:rPr>
                <w:rFonts w:cs="Arial"/>
                <w:color w:val="548DD4"/>
              </w:rPr>
              <w:t>]</w:t>
            </w:r>
          </w:p>
          <w:p w14:paraId="7DAE55D5" w14:textId="7334758F" w:rsidR="00CF4F95" w:rsidRPr="000933B1" w:rsidRDefault="006D0011" w:rsidP="000933B1">
            <w:pPr>
              <w:pStyle w:val="Tabletext"/>
              <w:rPr>
                <w:bCs/>
                <w:noProof/>
              </w:rPr>
            </w:pPr>
            <w:r w:rsidRPr="0020564C">
              <w:rPr>
                <w:rFonts w:cs="Arial"/>
                <w:bCs/>
                <w:noProof/>
                <w:color w:val="548DD4"/>
              </w:rPr>
              <w:t>[</w:t>
            </w:r>
            <w:r w:rsidR="00CF4F95" w:rsidRPr="0020564C">
              <w:rPr>
                <w:rFonts w:cs="Arial"/>
                <w:bCs/>
                <w:i/>
                <w:iCs/>
                <w:noProof/>
                <w:color w:val="548DD4"/>
              </w:rPr>
              <w:t>List any additional benefits offered</w:t>
            </w:r>
            <w:r w:rsidR="00CF4F95" w:rsidRPr="0020564C">
              <w:rPr>
                <w:rFonts w:cs="Arial"/>
                <w:bCs/>
                <w:noProof/>
                <w:color w:val="548DD4"/>
              </w:rPr>
              <w:t>.</w:t>
            </w:r>
            <w:r w:rsidRPr="0020564C">
              <w:rPr>
                <w:rFonts w:cs="Arial"/>
                <w:bCs/>
                <w:noProof/>
                <w:color w:val="548DD4"/>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20564C">
              <w:rPr>
                <w:rFonts w:cs="Arial"/>
                <w:noProof/>
                <w:color w:val="548DD4"/>
              </w:rPr>
              <w:t>[</w:t>
            </w:r>
            <w:r w:rsidR="00CF4F95" w:rsidRPr="0020564C">
              <w:rPr>
                <w:rFonts w:cs="Arial"/>
                <w:i/>
                <w:iCs/>
                <w:noProof/>
                <w:color w:val="548DD4"/>
              </w:rPr>
              <w:t>List copays for additional benefits</w:t>
            </w:r>
            <w:r w:rsidR="00CF4F95" w:rsidRPr="0020564C">
              <w:rPr>
                <w:rFonts w:cs="Arial"/>
                <w:noProof/>
                <w:color w:val="548DD4"/>
              </w:rPr>
              <w:t>.</w:t>
            </w:r>
            <w:r w:rsidRPr="0020564C">
              <w:rPr>
                <w:rFonts w:cs="Arial"/>
                <w:noProof/>
                <w:color w:val="548DD4"/>
              </w:rPr>
              <w:t>]</w:t>
            </w:r>
          </w:p>
        </w:tc>
      </w:tr>
      <w:tr w:rsidR="00F86FB4" w:rsidRPr="00496847" w14:paraId="129DA870" w14:textId="77777777" w:rsidTr="2EBAE05A">
        <w:trPr>
          <w:cantSplit/>
        </w:trPr>
        <w:tc>
          <w:tcPr>
            <w:tcW w:w="533" w:type="dxa"/>
            <w:shd w:val="clear" w:color="auto" w:fill="auto"/>
            <w:tcMar>
              <w:top w:w="144" w:type="dxa"/>
              <w:left w:w="144" w:type="dxa"/>
              <w:bottom w:w="144" w:type="dxa"/>
              <w:right w:w="144" w:type="dxa"/>
            </w:tcMar>
          </w:tcPr>
          <w:p w14:paraId="51EA6C7D" w14:textId="77777777" w:rsidR="00F86FB4" w:rsidRDefault="00F86FB4"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04A33508" w14:textId="598936CF" w:rsidR="00F86FB4" w:rsidRPr="008B08CC" w:rsidRDefault="00F86FB4" w:rsidP="00F86FB4">
            <w:pPr>
              <w:pStyle w:val="Tablesubtitle"/>
              <w:rPr>
                <w:rFonts w:cs="Arial"/>
                <w:b w:val="0"/>
                <w:bCs w:val="0"/>
                <w:i/>
                <w:iCs/>
                <w:noProof/>
                <w:color w:val="548DD4"/>
              </w:rPr>
            </w:pPr>
            <w:r w:rsidRPr="005F2BF8">
              <w:rPr>
                <w:rFonts w:cs="Arial"/>
                <w:b w:val="0"/>
                <w:bCs w:val="0"/>
                <w:noProof/>
                <w:color w:val="548DD4"/>
              </w:rPr>
              <w:t>[</w:t>
            </w:r>
            <w:r w:rsidRPr="008B08CC">
              <w:rPr>
                <w:rFonts w:cs="Arial"/>
                <w:b w:val="0"/>
                <w:bCs w:val="0"/>
                <w:i/>
                <w:iCs/>
                <w:noProof/>
                <w:color w:val="548DD4"/>
              </w:rPr>
              <w:t>Insert for SNBC</w:t>
            </w:r>
            <w:r w:rsidRPr="005F2BF8">
              <w:rPr>
                <w:rFonts w:cs="Arial"/>
                <w:b w:val="0"/>
                <w:bCs w:val="0"/>
                <w:noProof/>
                <w:color w:val="548DD4"/>
              </w:rPr>
              <w:t>]</w:t>
            </w:r>
          </w:p>
          <w:p w14:paraId="04362ECE" w14:textId="77777777" w:rsidR="00F86FB4" w:rsidRPr="008B08CC" w:rsidRDefault="00F86FB4" w:rsidP="00F86FB4">
            <w:pPr>
              <w:pStyle w:val="Tablesubtitle"/>
              <w:rPr>
                <w:rFonts w:cs="Arial"/>
                <w:noProof/>
                <w:color w:val="548DD4"/>
              </w:rPr>
            </w:pPr>
            <w:r w:rsidRPr="008B08CC">
              <w:rPr>
                <w:rFonts w:cs="Arial"/>
                <w:noProof/>
                <w:color w:val="548DD4"/>
              </w:rPr>
              <w:t>Child and Teen Checkups (C&amp;TC)</w:t>
            </w:r>
          </w:p>
          <w:p w14:paraId="429D5C94" w14:textId="5E02D050" w:rsidR="00234A71" w:rsidRPr="008B08CC" w:rsidRDefault="00234A71" w:rsidP="00F86FB4">
            <w:pPr>
              <w:pStyle w:val="Tablesubtitle"/>
              <w:rPr>
                <w:rFonts w:cs="Arial"/>
                <w:b w:val="0"/>
                <w:bCs w:val="0"/>
                <w:noProof/>
                <w:color w:val="548DD4"/>
              </w:rPr>
            </w:pPr>
            <w:r w:rsidRPr="008B08CC">
              <w:rPr>
                <w:rFonts w:cs="Arial"/>
                <w:b w:val="0"/>
                <w:bCs w:val="0"/>
                <w:noProof/>
                <w:color w:val="548DD4"/>
              </w:rPr>
              <w:t>These visits provide children, teens and you</w:t>
            </w:r>
            <w:r w:rsidR="00422533" w:rsidRPr="008B08CC">
              <w:rPr>
                <w:rFonts w:cs="Arial"/>
                <w:b w:val="0"/>
                <w:bCs w:val="0"/>
                <w:noProof/>
                <w:color w:val="548DD4"/>
              </w:rPr>
              <w:t>ng</w:t>
            </w:r>
            <w:r w:rsidRPr="008B08CC">
              <w:rPr>
                <w:rFonts w:cs="Arial"/>
                <w:b w:val="0"/>
                <w:bCs w:val="0"/>
                <w:noProof/>
                <w:color w:val="548DD4"/>
              </w:rPr>
              <w:t xml:space="preserve"> adults with regular age-appropriate preventive, dental, mental health, developmental and , when needed, specialty services.</w:t>
            </w:r>
          </w:p>
          <w:p w14:paraId="2DAE3F79" w14:textId="757A9C62" w:rsidR="00F86FB4" w:rsidRPr="008B08CC" w:rsidRDefault="00234A71" w:rsidP="00F86FB4">
            <w:pPr>
              <w:pStyle w:val="Tablesubtitle"/>
              <w:rPr>
                <w:rFonts w:cs="Arial"/>
                <w:b w:val="0"/>
                <w:bCs w:val="0"/>
                <w:noProof/>
                <w:color w:val="548DD4"/>
              </w:rPr>
            </w:pPr>
            <w:r w:rsidRPr="008B08CC">
              <w:rPr>
                <w:rFonts w:cs="Arial"/>
                <w:b w:val="0"/>
                <w:bCs w:val="0"/>
                <w:noProof/>
                <w:color w:val="548DD4"/>
              </w:rPr>
              <w:t>Depending on age these visits may</w:t>
            </w:r>
            <w:r w:rsidR="00F86FB4" w:rsidRPr="008B08CC">
              <w:rPr>
                <w:rFonts w:cs="Arial"/>
                <w:b w:val="0"/>
                <w:bCs w:val="0"/>
                <w:noProof/>
                <w:color w:val="548DD4"/>
              </w:rPr>
              <w:t xml:space="preserve"> include: </w:t>
            </w:r>
          </w:p>
          <w:p w14:paraId="10C5C5FF" w14:textId="0E0C574A"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growth measurements</w:t>
            </w:r>
          </w:p>
          <w:p w14:paraId="16EE2C53" w14:textId="77777777"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health education</w:t>
            </w:r>
          </w:p>
          <w:p w14:paraId="48B2610E" w14:textId="77777777"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health history including nutrition</w:t>
            </w:r>
          </w:p>
          <w:p w14:paraId="2E924278" w14:textId="09136911"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developmental Screening</w:t>
            </w:r>
          </w:p>
          <w:p w14:paraId="3C0CD01C" w14:textId="21707466"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 xml:space="preserve">social-emotional or </w:t>
            </w:r>
            <w:r w:rsidR="00234A71" w:rsidRPr="008B08CC">
              <w:rPr>
                <w:rFonts w:cs="Arial"/>
                <w:b w:val="0"/>
                <w:bCs w:val="0"/>
                <w:noProof/>
                <w:color w:val="548DD4"/>
              </w:rPr>
              <w:t>m</w:t>
            </w:r>
            <w:r w:rsidRPr="008B08CC">
              <w:rPr>
                <w:rFonts w:cs="Arial"/>
                <w:b w:val="0"/>
                <w:bCs w:val="0"/>
                <w:noProof/>
                <w:color w:val="548DD4"/>
              </w:rPr>
              <w:t xml:space="preserve">ental </w:t>
            </w:r>
            <w:r w:rsidR="00234A71" w:rsidRPr="008B08CC">
              <w:rPr>
                <w:rFonts w:cs="Arial"/>
                <w:b w:val="0"/>
                <w:bCs w:val="0"/>
                <w:noProof/>
                <w:color w:val="548DD4"/>
              </w:rPr>
              <w:t>h</w:t>
            </w:r>
            <w:r w:rsidRPr="008B08CC">
              <w:rPr>
                <w:rFonts w:cs="Arial"/>
                <w:b w:val="0"/>
                <w:bCs w:val="0"/>
                <w:noProof/>
                <w:color w:val="548DD4"/>
              </w:rPr>
              <w:t xml:space="preserve">ealth </w:t>
            </w:r>
            <w:r w:rsidR="00234A71" w:rsidRPr="008B08CC">
              <w:rPr>
                <w:rFonts w:cs="Arial"/>
                <w:b w:val="0"/>
                <w:bCs w:val="0"/>
                <w:noProof/>
                <w:color w:val="548DD4"/>
              </w:rPr>
              <w:t>s</w:t>
            </w:r>
            <w:r w:rsidRPr="008B08CC">
              <w:rPr>
                <w:rFonts w:cs="Arial"/>
                <w:b w:val="0"/>
                <w:bCs w:val="0"/>
                <w:noProof/>
                <w:color w:val="548DD4"/>
              </w:rPr>
              <w:t>creening</w:t>
            </w:r>
          </w:p>
          <w:p w14:paraId="529885D5" w14:textId="7F657E63"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 xml:space="preserve">head-to-toe </w:t>
            </w:r>
            <w:r w:rsidR="00234A71" w:rsidRPr="008B08CC">
              <w:rPr>
                <w:rFonts w:cs="Arial"/>
                <w:b w:val="0"/>
                <w:bCs w:val="0"/>
                <w:noProof/>
                <w:color w:val="548DD4"/>
              </w:rPr>
              <w:t>p</w:t>
            </w:r>
            <w:r w:rsidRPr="008B08CC">
              <w:rPr>
                <w:rFonts w:cs="Arial"/>
                <w:b w:val="0"/>
                <w:bCs w:val="0"/>
                <w:noProof/>
                <w:color w:val="548DD4"/>
              </w:rPr>
              <w:t xml:space="preserve">hysical </w:t>
            </w:r>
            <w:r w:rsidR="00234A71" w:rsidRPr="008B08CC">
              <w:rPr>
                <w:rFonts w:cs="Arial"/>
                <w:b w:val="0"/>
                <w:bCs w:val="0"/>
                <w:noProof/>
                <w:color w:val="548DD4"/>
              </w:rPr>
              <w:t>e</w:t>
            </w:r>
            <w:r w:rsidRPr="008B08CC">
              <w:rPr>
                <w:rFonts w:cs="Arial"/>
                <w:b w:val="0"/>
                <w:bCs w:val="0"/>
                <w:noProof/>
                <w:color w:val="548DD4"/>
              </w:rPr>
              <w:t>xam</w:t>
            </w:r>
          </w:p>
          <w:p w14:paraId="4053170B" w14:textId="03AF5705"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immunizations</w:t>
            </w:r>
          </w:p>
          <w:p w14:paraId="4EA7D298" w14:textId="379C0821"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lab tests</w:t>
            </w:r>
          </w:p>
          <w:p w14:paraId="1746E3A5" w14:textId="61CCDD01"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vision checks</w:t>
            </w:r>
          </w:p>
          <w:p w14:paraId="1597DCED" w14:textId="18F0862A"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hearing checks</w:t>
            </w:r>
          </w:p>
          <w:p w14:paraId="7E033B79" w14:textId="44E22216" w:rsidR="00F86FB4" w:rsidRPr="008B08CC" w:rsidRDefault="00F86FB4" w:rsidP="00FA4FC7">
            <w:pPr>
              <w:pStyle w:val="Tablesubtitle"/>
              <w:numPr>
                <w:ilvl w:val="0"/>
                <w:numId w:val="60"/>
              </w:numPr>
              <w:rPr>
                <w:rFonts w:cs="Arial"/>
                <w:b w:val="0"/>
                <w:bCs w:val="0"/>
                <w:noProof/>
                <w:color w:val="548DD4"/>
              </w:rPr>
            </w:pPr>
            <w:r w:rsidRPr="008B08CC">
              <w:rPr>
                <w:rFonts w:cs="Arial"/>
                <w:b w:val="0"/>
                <w:bCs w:val="0"/>
                <w:noProof/>
                <w:color w:val="548DD4"/>
              </w:rPr>
              <w:t>oral health, including fluoride varnish application</w:t>
            </w:r>
          </w:p>
          <w:p w14:paraId="5D0D86D1" w14:textId="77777777" w:rsidR="00F86FB4" w:rsidRPr="008B08CC" w:rsidRDefault="00F86FB4" w:rsidP="00F86FB4">
            <w:pPr>
              <w:pStyle w:val="Tablesubtitle"/>
              <w:rPr>
                <w:rFonts w:cs="Arial"/>
                <w:b w:val="0"/>
                <w:bCs w:val="0"/>
                <w:noProof/>
                <w:color w:val="548DD4"/>
              </w:rPr>
            </w:pPr>
            <w:r w:rsidRPr="008B08CC">
              <w:rPr>
                <w:rFonts w:cs="Arial"/>
                <w:b w:val="0"/>
                <w:bCs w:val="0"/>
                <w:noProof/>
                <w:color w:val="548DD4"/>
              </w:rPr>
              <w:t xml:space="preserve">C&amp;TC is a health care program of well-child visits for members under age 21. </w:t>
            </w:r>
          </w:p>
          <w:p w14:paraId="6AF9F57C" w14:textId="2CFE7823" w:rsidR="00F86FB4" w:rsidRPr="008B08CC" w:rsidRDefault="00F86FB4" w:rsidP="00F86FB4">
            <w:pPr>
              <w:pStyle w:val="Tablesubtitle"/>
              <w:rPr>
                <w:rFonts w:cs="Arial"/>
                <w:b w:val="0"/>
                <w:bCs w:val="0"/>
                <w:noProof/>
                <w:color w:val="548DD4"/>
              </w:rPr>
            </w:pPr>
            <w:r w:rsidRPr="008B08CC">
              <w:rPr>
                <w:rFonts w:cs="Arial"/>
                <w:b w:val="0"/>
                <w:bCs w:val="0"/>
                <w:noProof/>
                <w:color w:val="548DD4"/>
              </w:rPr>
              <w:t>Each visit may include one-on-one time with the health</w:t>
            </w:r>
            <w:r w:rsidR="00A16E4C" w:rsidRPr="008B08CC">
              <w:rPr>
                <w:rFonts w:cs="Arial"/>
                <w:b w:val="0"/>
                <w:bCs w:val="0"/>
                <w:noProof/>
                <w:color w:val="548DD4"/>
              </w:rPr>
              <w:t xml:space="preserve"> </w:t>
            </w:r>
            <w:r w:rsidRPr="008B08CC">
              <w:rPr>
                <w:rFonts w:cs="Arial"/>
                <w:b w:val="0"/>
                <w:bCs w:val="0"/>
                <w:noProof/>
                <w:color w:val="548DD4"/>
              </w:rPr>
              <w:t xml:space="preserve">care provider. This gives time for </w:t>
            </w:r>
            <w:r w:rsidR="00234A71" w:rsidRPr="008B08CC">
              <w:rPr>
                <w:rFonts w:cs="Arial"/>
                <w:b w:val="0"/>
                <w:bCs w:val="0"/>
                <w:noProof/>
                <w:color w:val="548DD4"/>
              </w:rPr>
              <w:t xml:space="preserve">young adults to ask </w:t>
            </w:r>
            <w:r w:rsidRPr="008B08CC">
              <w:rPr>
                <w:rFonts w:cs="Arial"/>
                <w:b w:val="0"/>
                <w:bCs w:val="0"/>
                <w:noProof/>
                <w:color w:val="548DD4"/>
              </w:rPr>
              <w:t xml:space="preserve">questions </w:t>
            </w:r>
            <w:r w:rsidR="00234A71" w:rsidRPr="008B08CC">
              <w:rPr>
                <w:rFonts w:cs="Arial"/>
                <w:b w:val="0"/>
                <w:bCs w:val="0"/>
                <w:noProof/>
                <w:color w:val="548DD4"/>
              </w:rPr>
              <w:t>pr</w:t>
            </w:r>
            <w:r w:rsidR="00F5471F" w:rsidRPr="008B08CC">
              <w:rPr>
                <w:rFonts w:cs="Arial"/>
                <w:b w:val="0"/>
                <w:bCs w:val="0"/>
                <w:noProof/>
                <w:color w:val="548DD4"/>
              </w:rPr>
              <w:t>i</w:t>
            </w:r>
            <w:r w:rsidR="00234A71" w:rsidRPr="008B08CC">
              <w:rPr>
                <w:rFonts w:cs="Arial"/>
                <w:b w:val="0"/>
                <w:bCs w:val="0"/>
                <w:noProof/>
                <w:color w:val="548DD4"/>
              </w:rPr>
              <w:t xml:space="preserve">vately and </w:t>
            </w:r>
            <w:r w:rsidRPr="008B08CC">
              <w:rPr>
                <w:rFonts w:cs="Arial"/>
                <w:b w:val="0"/>
                <w:bCs w:val="0"/>
                <w:noProof/>
                <w:color w:val="548DD4"/>
              </w:rPr>
              <w:t>learn to manage their own health.</w:t>
            </w:r>
          </w:p>
          <w:p w14:paraId="2950CB8E" w14:textId="124B9607" w:rsidR="00F86FB4" w:rsidRPr="00385AE7" w:rsidRDefault="00F86FB4" w:rsidP="00F86FB4">
            <w:pPr>
              <w:pStyle w:val="Tablesubtitle"/>
              <w:rPr>
                <w:rFonts w:cs="Arial"/>
                <w:b w:val="0"/>
                <w:bCs w:val="0"/>
                <w:noProof/>
              </w:rPr>
            </w:pPr>
            <w:r w:rsidRPr="008B08CC">
              <w:rPr>
                <w:rFonts w:cs="Arial"/>
                <w:b w:val="0"/>
                <w:bCs w:val="0"/>
                <w:noProof/>
                <w:color w:val="548DD4"/>
              </w:rPr>
              <w:t>Members under age 21 should contact their Primary Care Clinic to schedule C&amp;TC well-child and preventive health visits.</w:t>
            </w:r>
          </w:p>
        </w:tc>
        <w:tc>
          <w:tcPr>
            <w:tcW w:w="2707" w:type="dxa"/>
            <w:tcMar>
              <w:top w:w="144" w:type="dxa"/>
              <w:left w:w="144" w:type="dxa"/>
              <w:bottom w:w="144" w:type="dxa"/>
              <w:right w:w="144" w:type="dxa"/>
            </w:tcMar>
          </w:tcPr>
          <w:p w14:paraId="1B9DDFC1" w14:textId="77777777" w:rsidR="00F86FB4" w:rsidRPr="00496847" w:rsidRDefault="00F86FB4" w:rsidP="009606D5">
            <w:pPr>
              <w:pStyle w:val="Tabletext"/>
              <w:rPr>
                <w:rFonts w:cs="Arial"/>
                <w:noProof/>
              </w:rPr>
            </w:pPr>
          </w:p>
        </w:tc>
      </w:tr>
      <w:bookmarkEnd w:id="24"/>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52E4D" w:rsidRDefault="00F83156" w:rsidP="00C3161D">
            <w:pPr>
              <w:pStyle w:val="Tablelistbullet"/>
              <w:rPr>
                <w:b/>
                <w:bCs/>
                <w:noProof/>
                <w:szCs w:val="30"/>
              </w:rPr>
            </w:pPr>
            <w:r>
              <w:rPr>
                <w:noProof/>
              </w:rPr>
              <w:t>a</w:t>
            </w:r>
            <w:r w:rsidR="00261BE2" w:rsidRPr="00496847">
              <w:rPr>
                <w:noProof/>
              </w:rPr>
              <w:t>djustments of the spine to correct alignment</w:t>
            </w:r>
          </w:p>
          <w:p w14:paraId="38E51E97" w14:textId="2306F009" w:rsidR="00452E4D" w:rsidRPr="00452E4D" w:rsidRDefault="00452E4D" w:rsidP="00452E4D">
            <w:pPr>
              <w:pStyle w:val="Tablelistbullet"/>
              <w:rPr>
                <w:noProof/>
                <w:szCs w:val="30"/>
              </w:rPr>
            </w:pPr>
            <w:r>
              <w:rPr>
                <w:noProof/>
                <w:szCs w:val="30"/>
              </w:rPr>
              <w:t>o</w:t>
            </w:r>
            <w:r w:rsidRPr="00452E4D">
              <w:rPr>
                <w:noProof/>
                <w:szCs w:val="30"/>
              </w:rPr>
              <w:t xml:space="preserve">ne evaluation or exam per </w:t>
            </w:r>
            <w:r w:rsidR="00234A71">
              <w:rPr>
                <w:noProof/>
                <w:szCs w:val="30"/>
              </w:rPr>
              <w:t xml:space="preserve">calendar </w:t>
            </w:r>
            <w:r w:rsidRPr="00452E4D">
              <w:rPr>
                <w:noProof/>
                <w:szCs w:val="30"/>
              </w:rPr>
              <w:t xml:space="preserve">year </w:t>
            </w:r>
          </w:p>
          <w:p w14:paraId="48D36591" w14:textId="2B2F38D2" w:rsidR="00452E4D" w:rsidRPr="00452E4D" w:rsidRDefault="00452E4D" w:rsidP="00452E4D">
            <w:pPr>
              <w:pStyle w:val="Tablelistbullet"/>
              <w:rPr>
                <w:noProof/>
                <w:szCs w:val="30"/>
              </w:rPr>
            </w:pPr>
            <w:r>
              <w:rPr>
                <w:noProof/>
                <w:szCs w:val="30"/>
              </w:rPr>
              <w:t>m</w:t>
            </w:r>
            <w:r w:rsidRPr="00452E4D">
              <w:rPr>
                <w:noProof/>
                <w:szCs w:val="30"/>
              </w:rPr>
              <w:t xml:space="preserve">anual manipulation (adjustment) of the spine to treat subluxation of the spine – up to 24 treatments per calendar year, limited to six per month. </w:t>
            </w:r>
            <w:r w:rsidR="003663BC">
              <w:rPr>
                <w:noProof/>
                <w:szCs w:val="30"/>
              </w:rPr>
              <w:t>(</w:t>
            </w:r>
            <w:r w:rsidRPr="00452E4D">
              <w:rPr>
                <w:noProof/>
                <w:szCs w:val="30"/>
              </w:rPr>
              <w:t xml:space="preserve">Treaments exceeding 24 per calendar year or six per month require a </w:t>
            </w:r>
            <w:r>
              <w:rPr>
                <w:noProof/>
                <w:szCs w:val="30"/>
              </w:rPr>
              <w:t>prior</w:t>
            </w:r>
            <w:r w:rsidRPr="00452E4D">
              <w:rPr>
                <w:noProof/>
                <w:szCs w:val="30"/>
              </w:rPr>
              <w:t xml:space="preserve"> authorization.</w:t>
            </w:r>
            <w:r w:rsidR="003663BC">
              <w:rPr>
                <w:noProof/>
                <w:szCs w:val="30"/>
              </w:rPr>
              <w:t>)</w:t>
            </w:r>
          </w:p>
          <w:p w14:paraId="70EC35ED" w14:textId="1EFB8DA8" w:rsidR="00452E4D" w:rsidRPr="00452E4D" w:rsidRDefault="00452E4D" w:rsidP="00452E4D">
            <w:pPr>
              <w:pStyle w:val="Tablelistbullet"/>
              <w:rPr>
                <w:noProof/>
                <w:szCs w:val="30"/>
              </w:rPr>
            </w:pPr>
            <w:r>
              <w:rPr>
                <w:noProof/>
                <w:szCs w:val="30"/>
              </w:rPr>
              <w:t>x</w:t>
            </w:r>
            <w:r w:rsidRPr="00452E4D">
              <w:rPr>
                <w:noProof/>
                <w:szCs w:val="30"/>
              </w:rPr>
              <w:t xml:space="preserve">-rays when needed to support a diagnosis of subluxation of the spine </w:t>
            </w:r>
          </w:p>
          <w:p w14:paraId="30DDC587" w14:textId="77777777" w:rsidR="00452E4D" w:rsidRPr="00452E4D" w:rsidRDefault="00452E4D" w:rsidP="00452E4D">
            <w:pPr>
              <w:pStyle w:val="Tablelistbullet"/>
              <w:numPr>
                <w:ilvl w:val="0"/>
                <w:numId w:val="0"/>
              </w:numPr>
              <w:ind w:left="72"/>
              <w:rPr>
                <w:noProof/>
                <w:szCs w:val="30"/>
              </w:rPr>
            </w:pPr>
            <w:r w:rsidRPr="00452E4D">
              <w:rPr>
                <w:noProof/>
                <w:szCs w:val="30"/>
              </w:rPr>
              <w:t>Note: Our plan does not cover other adjustments, vitamins, medical supplies, therapies, and equipment from a chiropractor.</w:t>
            </w:r>
          </w:p>
          <w:p w14:paraId="470C295E" w14:textId="5E46835C" w:rsidR="00261BE2" w:rsidRPr="00496847" w:rsidRDefault="006D0011" w:rsidP="009606D5">
            <w:pPr>
              <w:pStyle w:val="Tabletext"/>
              <w:rPr>
                <w:rFonts w:cs="Arial"/>
                <w:noProof/>
              </w:rPr>
            </w:pPr>
            <w:r w:rsidRPr="009F7F14">
              <w:rPr>
                <w:rFonts w:cs="Arial"/>
                <w:noProof/>
                <w:color w:val="548DD4"/>
              </w:rPr>
              <w:t>[</w:t>
            </w:r>
            <w:r w:rsidR="00261BE2" w:rsidRPr="009F7F14">
              <w:rPr>
                <w:rFonts w:cs="Arial"/>
                <w:i/>
                <w:iCs/>
                <w:noProof/>
                <w:color w:val="548DD4"/>
              </w:rPr>
              <w:t xml:space="preserve">List any </w:t>
            </w:r>
            <w:r w:rsidR="0069027C" w:rsidRPr="009F7F14">
              <w:rPr>
                <w:rFonts w:cs="Arial"/>
                <w:i/>
                <w:iCs/>
                <w:noProof/>
                <w:color w:val="548DD4"/>
              </w:rPr>
              <w:t>Medicaid</w:t>
            </w:r>
            <w:r w:rsidR="005E7051" w:rsidRPr="009F7F14">
              <w:rPr>
                <w:rFonts w:cs="Arial"/>
                <w:i/>
                <w:iCs/>
                <w:noProof/>
                <w:color w:val="548DD4"/>
              </w:rPr>
              <w:t xml:space="preserve"> </w:t>
            </w:r>
            <w:r w:rsidR="00261BE2" w:rsidRPr="009F7F14">
              <w:rPr>
                <w:rFonts w:cs="Arial"/>
                <w:i/>
                <w:iCs/>
                <w:noProof/>
                <w:color w:val="548DD4"/>
              </w:rPr>
              <w:t>or plan-covered supplemental benefits offered. Also list any restrictions, such as the maximum number of visits</w:t>
            </w:r>
            <w:r w:rsidR="00261BE2" w:rsidRPr="009F7F14">
              <w:rPr>
                <w:rFonts w:cs="Arial"/>
                <w:noProof/>
                <w:color w:val="548DD4"/>
              </w:rPr>
              <w:t>.</w:t>
            </w:r>
            <w:r w:rsidRPr="009F7F14">
              <w:rPr>
                <w:rFonts w:cs="Arial"/>
                <w:noProof/>
                <w:color w:val="548DD4"/>
              </w:rPr>
              <w:t>]</w:t>
            </w:r>
          </w:p>
        </w:tc>
        <w:tc>
          <w:tcPr>
            <w:tcW w:w="2707" w:type="dxa"/>
            <w:tcMar>
              <w:top w:w="144" w:type="dxa"/>
              <w:left w:w="144" w:type="dxa"/>
              <w:bottom w:w="144" w:type="dxa"/>
              <w:right w:w="144" w:type="dxa"/>
            </w:tcMar>
          </w:tcPr>
          <w:p w14:paraId="389BCDB8" w14:textId="1E6D382B" w:rsidR="00261BE2" w:rsidRPr="009F7F14" w:rsidRDefault="006D0011" w:rsidP="009606D5">
            <w:pPr>
              <w:pStyle w:val="Tabletext"/>
              <w:rPr>
                <w:rFonts w:cs="Arial"/>
                <w:i/>
                <w:noProof/>
                <w:color w:val="548DD4"/>
              </w:rPr>
            </w:pPr>
            <w:r w:rsidRPr="009F7F14">
              <w:rPr>
                <w:rFonts w:cs="Arial"/>
                <w:noProof/>
                <w:color w:val="548DD4"/>
              </w:rPr>
              <w:t>[</w:t>
            </w:r>
            <w:r w:rsidR="00261BE2" w:rsidRPr="009F7F14">
              <w:rPr>
                <w:rFonts w:cs="Arial"/>
                <w:i/>
                <w:iCs/>
                <w:noProof/>
                <w:color w:val="548DD4"/>
              </w:rPr>
              <w:t>List copays</w:t>
            </w:r>
            <w:r w:rsidR="00261BE2" w:rsidRPr="009F7F14">
              <w:rPr>
                <w:rFonts w:cs="Arial"/>
                <w:noProof/>
                <w:color w:val="548DD4"/>
              </w:rPr>
              <w:t>.</w:t>
            </w:r>
            <w:r w:rsidRPr="009F7F14">
              <w:rPr>
                <w:rFonts w:cs="Arial"/>
                <w:noProof/>
                <w:color w:val="548DD4"/>
              </w:rPr>
              <w:t>]</w:t>
            </w:r>
          </w:p>
          <w:p w14:paraId="4C2FEC20" w14:textId="197BD8A6" w:rsidR="00261BE2" w:rsidRPr="00496847" w:rsidRDefault="006D0011" w:rsidP="009606D5">
            <w:pPr>
              <w:pStyle w:val="Tabletext"/>
              <w:rPr>
                <w:rFonts w:cs="Arial"/>
                <w:noProof/>
              </w:rPr>
            </w:pPr>
            <w:r w:rsidRPr="009F7F14">
              <w:rPr>
                <w:rFonts w:cs="Arial"/>
                <w:noProof/>
                <w:color w:val="548DD4"/>
              </w:rPr>
              <w:t>[</w:t>
            </w:r>
            <w:r w:rsidR="00261BE2" w:rsidRPr="009F7F14">
              <w:rPr>
                <w:rFonts w:cs="Arial"/>
                <w:i/>
                <w:iCs/>
                <w:noProof/>
                <w:color w:val="548DD4"/>
              </w:rPr>
              <w:t>List copays for supplemental benefits</w:t>
            </w:r>
            <w:r w:rsidR="00261BE2" w:rsidRPr="009F7F14">
              <w:rPr>
                <w:rFonts w:cs="Arial"/>
                <w:noProof/>
                <w:color w:val="548DD4"/>
              </w:rPr>
              <w:t>.</w:t>
            </w:r>
            <w:r w:rsidRPr="009F7F14">
              <w:rPr>
                <w:rFonts w:cs="Arial"/>
                <w:noProof/>
                <w:color w:val="548DD4"/>
              </w:rPr>
              <w:t>]</w:t>
            </w: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lastRenderedPageBreak/>
              <w:drawing>
                <wp:inline distT="0" distB="0" distL="0" distR="0" wp14:anchorId="2D021E7E" wp14:editId="64728638">
                  <wp:extent cx="177800" cy="215900"/>
                  <wp:effectExtent l="0" t="0" r="0" b="0"/>
                  <wp:docPr id="20" name="Picture 2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5" w:name="_Hlk119645176"/>
            <w:r>
              <w:rPr>
                <w:rFonts w:cs="Arial"/>
                <w:noProof/>
              </w:rPr>
              <w:t>W</w:t>
            </w:r>
            <w:r w:rsidR="423C2E9A" w:rsidRPr="423C2E9A">
              <w:rPr>
                <w:rFonts w:cs="Arial"/>
                <w:noProof/>
              </w:rPr>
              <w:t>e pay for the following services:</w:t>
            </w:r>
          </w:p>
          <w:p w14:paraId="1A1328C0" w14:textId="6D8D1CAD" w:rsidR="00F651F7" w:rsidRPr="00162438" w:rsidRDefault="00F651F7" w:rsidP="00FA4FC7">
            <w:pPr>
              <w:pStyle w:val="Tablelistbullet"/>
              <w:numPr>
                <w:ilvl w:val="0"/>
                <w:numId w:val="11"/>
              </w:numPr>
              <w:ind w:left="432"/>
              <w:rPr>
                <w:rFonts w:cs="Arial"/>
                <w:b/>
                <w:bCs/>
                <w:noProof/>
                <w:szCs w:val="30"/>
              </w:rPr>
            </w:pPr>
            <w:r>
              <w:rPr>
                <w:rFonts w:cs="Arial"/>
                <w:bCs/>
                <w:noProof/>
                <w:szCs w:val="30"/>
              </w:rPr>
              <w:t>Colon</w:t>
            </w:r>
            <w:r w:rsidR="00234A71">
              <w:rPr>
                <w:rFonts w:cs="Arial"/>
                <w:bCs/>
                <w:noProof/>
                <w:szCs w:val="30"/>
              </w:rPr>
              <w:t>o</w:t>
            </w:r>
            <w:r>
              <w:rPr>
                <w:rFonts w:cs="Arial"/>
                <w:bCs/>
                <w:noProof/>
                <w:szCs w:val="30"/>
              </w:rPr>
              <w:t>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C0F044C" w14:textId="77777777" w:rsidR="00F651F7" w:rsidRPr="00162438" w:rsidRDefault="00F651F7" w:rsidP="00FA4FC7">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for patients 45 years and older. Once every 120 months for patients not at high risk after the patient received a screening colonoscopy. Once every 48 months for high risk patients from the last flexible sigmoidoscopy or barium enema.</w:t>
            </w:r>
          </w:p>
          <w:p w14:paraId="1724BA71" w14:textId="77777777" w:rsidR="00F651F7" w:rsidRPr="00162438" w:rsidRDefault="00F651F7" w:rsidP="00FA4FC7">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77114B01" w14:textId="77777777" w:rsidR="00F651F7" w:rsidRPr="00162438" w:rsidRDefault="00F651F7" w:rsidP="00FA4FC7">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6D7749EA" w14:textId="77777777" w:rsidR="00F651F7" w:rsidRPr="00162438" w:rsidRDefault="00F651F7" w:rsidP="00FA4FC7">
            <w:pPr>
              <w:pStyle w:val="Tablelistbullet"/>
              <w:numPr>
                <w:ilvl w:val="0"/>
                <w:numId w:val="11"/>
              </w:numPr>
              <w:ind w:left="432"/>
              <w:rPr>
                <w:rFonts w:cs="Arial"/>
                <w:b/>
                <w:bCs/>
                <w:noProof/>
                <w:szCs w:val="30"/>
              </w:rPr>
            </w:pPr>
            <w:r>
              <w:rPr>
                <w:rFonts w:cs="Arial"/>
                <w:bCs/>
                <w:noProof/>
                <w:szCs w:val="30"/>
              </w:rPr>
              <w:t>Blood-based Biomarker Tests for pateints 45 to 85 years of age and not meeting high risk criteria. Once every 3 years.</w:t>
            </w:r>
          </w:p>
          <w:p w14:paraId="145B8D39" w14:textId="77777777" w:rsidR="00F651F7" w:rsidRPr="00162438" w:rsidRDefault="00F651F7" w:rsidP="00FA4FC7">
            <w:pPr>
              <w:pStyle w:val="Tablelistbullet"/>
              <w:numPr>
                <w:ilvl w:val="0"/>
                <w:numId w:val="11"/>
              </w:numPr>
              <w:ind w:left="432"/>
              <w:rPr>
                <w:rFonts w:cs="Arial"/>
                <w:b/>
                <w:bCs/>
                <w:noProof/>
                <w:szCs w:val="30"/>
              </w:rPr>
            </w:pPr>
            <w:r>
              <w:rPr>
                <w:rFonts w:cs="Arial"/>
                <w:bCs/>
                <w:noProof/>
                <w:szCs w:val="30"/>
              </w:rPr>
              <w:t>Barium Enema as an alternative to colonoscopy for patients at high risk and 24 months since the last screening barium enema or the last screening colonoscopy.</w:t>
            </w:r>
          </w:p>
          <w:p w14:paraId="174576E3" w14:textId="77777777" w:rsidR="00F651F7" w:rsidRPr="00162438" w:rsidRDefault="00F651F7" w:rsidP="00FA4FC7">
            <w:pPr>
              <w:pStyle w:val="Tablelistbullet"/>
              <w:numPr>
                <w:ilvl w:val="0"/>
                <w:numId w:val="11"/>
              </w:numPr>
              <w:ind w:left="432"/>
              <w:rPr>
                <w:rFonts w:cs="Arial"/>
                <w:b/>
                <w:bCs/>
                <w:noProof/>
                <w:szCs w:val="30"/>
              </w:rPr>
            </w:pPr>
            <w:r>
              <w:rPr>
                <w:rFonts w:cs="Arial"/>
                <w:bCs/>
                <w:noProof/>
                <w:szCs w:val="30"/>
              </w:rPr>
              <w:t>Barium Enema as an alternative to flexible sigmoidoscopy for patients not at high risk and 45 years or older. Once at least 48 months following the last screening barium enema or screening flexible sigmoidoscopy.</w:t>
            </w:r>
          </w:p>
          <w:p w14:paraId="723106B4" w14:textId="7C54F957" w:rsidR="00F651F7" w:rsidRPr="00496847" w:rsidRDefault="00867220" w:rsidP="000E4C74">
            <w:pPr>
              <w:pStyle w:val="Tablelistbullet"/>
              <w:numPr>
                <w:ilvl w:val="0"/>
                <w:numId w:val="0"/>
              </w:numPr>
              <w:ind w:left="72"/>
              <w:rPr>
                <w:rFonts w:cs="Arial"/>
                <w:b/>
                <w:bCs/>
                <w:noProof/>
                <w:szCs w:val="30"/>
              </w:rPr>
            </w:pPr>
            <w:r>
              <w:rPr>
                <w:rFonts w:cs="Arial"/>
                <w:bCs/>
                <w:noProof/>
                <w:szCs w:val="30"/>
              </w:rPr>
              <w:t>C</w:t>
            </w:r>
            <w:r w:rsidR="00F651F7">
              <w:rPr>
                <w:rFonts w:cs="Arial"/>
                <w:bCs/>
                <w:noProof/>
                <w:szCs w:val="30"/>
              </w:rPr>
              <w:t>olorectal cancer screening tests include a follow-</w:t>
            </w:r>
            <w:r w:rsidR="00234A71">
              <w:rPr>
                <w:rFonts w:cs="Arial"/>
                <w:bCs/>
                <w:noProof/>
                <w:szCs w:val="30"/>
              </w:rPr>
              <w:t>up</w:t>
            </w:r>
            <w:r w:rsidR="00F651F7">
              <w:rPr>
                <w:rFonts w:cs="Arial"/>
                <w:bCs/>
                <w:noProof/>
                <w:szCs w:val="30"/>
              </w:rPr>
              <w:t xml:space="preserve"> screening colonoscopy after a Medicare covered non-invasive stool-based colorectal cancer screening test returns a positive result.</w:t>
            </w:r>
            <w:r w:rsidR="00F651F7" w:rsidDel="00F651F7">
              <w:rPr>
                <w:rFonts w:cs="Arial"/>
                <w:noProof/>
              </w:rPr>
              <w:t xml:space="preserve"> </w:t>
            </w:r>
          </w:p>
          <w:bookmarkEnd w:id="25"/>
          <w:p w14:paraId="64C37E0D" w14:textId="27266900" w:rsidR="00261BE2" w:rsidRPr="00496847" w:rsidRDefault="006D0011" w:rsidP="00A65EF1">
            <w:pPr>
              <w:pStyle w:val="Tabletext"/>
              <w:rPr>
                <w:rFonts w:cs="Arial"/>
                <w:noProof/>
              </w:rPr>
            </w:pPr>
            <w:r w:rsidRPr="009F7F14">
              <w:rPr>
                <w:rFonts w:cs="Arial"/>
                <w:noProof/>
                <w:color w:val="548DD4"/>
              </w:rPr>
              <w:t>[</w:t>
            </w:r>
            <w:r w:rsidR="00261BE2" w:rsidRPr="009F7F14">
              <w:rPr>
                <w:rFonts w:cs="Arial"/>
                <w:i/>
                <w:iCs/>
                <w:noProof/>
                <w:color w:val="548DD4"/>
              </w:rPr>
              <w:t>List any additional benefits offered</w:t>
            </w:r>
            <w:r w:rsidR="00261BE2" w:rsidRPr="009F7F14">
              <w:rPr>
                <w:rFonts w:cs="Arial"/>
                <w:noProof/>
                <w:color w:val="548DD4"/>
              </w:rPr>
              <w:t>.</w:t>
            </w:r>
            <w:r w:rsidRPr="009F7F14">
              <w:rPr>
                <w:rFonts w:cs="Arial"/>
                <w:noProof/>
                <w:color w:val="548DD4"/>
              </w:rPr>
              <w:t>]</w:t>
            </w:r>
          </w:p>
        </w:tc>
        <w:tc>
          <w:tcPr>
            <w:tcW w:w="2707" w:type="dxa"/>
            <w:tcMar>
              <w:top w:w="144" w:type="dxa"/>
              <w:left w:w="144" w:type="dxa"/>
              <w:bottom w:w="144" w:type="dxa"/>
              <w:right w:w="144" w:type="dxa"/>
            </w:tcMar>
          </w:tcPr>
          <w:p w14:paraId="3AC79329" w14:textId="77777777" w:rsidR="00261BE2" w:rsidRPr="00496847" w:rsidRDefault="00261BE2" w:rsidP="00A65EF1">
            <w:pPr>
              <w:pStyle w:val="Tabletext"/>
              <w:rPr>
                <w:rFonts w:cs="Arial"/>
                <w:noProof/>
              </w:rPr>
            </w:pPr>
            <w:r w:rsidRPr="00496847">
              <w:rPr>
                <w:rFonts w:cs="Arial"/>
                <w:noProof/>
              </w:rPr>
              <w:t>$0</w:t>
            </w:r>
          </w:p>
          <w:p w14:paraId="15656EF4" w14:textId="41BF0933" w:rsidR="00261BE2" w:rsidRPr="00496847" w:rsidRDefault="006D0011" w:rsidP="00A65EF1">
            <w:pPr>
              <w:pStyle w:val="Tabletext"/>
              <w:rPr>
                <w:rFonts w:cs="Arial"/>
                <w:noProof/>
                <w:color w:val="548DD4"/>
              </w:rPr>
            </w:pPr>
            <w:r w:rsidRPr="009F7F14">
              <w:rPr>
                <w:rFonts w:cs="Arial"/>
                <w:noProof/>
                <w:color w:val="548DD4"/>
              </w:rPr>
              <w:t>[</w:t>
            </w:r>
            <w:r w:rsidR="00261BE2" w:rsidRPr="009F7F14">
              <w:rPr>
                <w:rFonts w:cs="Arial"/>
                <w:i/>
                <w:iCs/>
                <w:noProof/>
                <w:color w:val="548DD4"/>
              </w:rPr>
              <w:t>List copays for additional benefits</w:t>
            </w:r>
            <w:r w:rsidR="00261BE2" w:rsidRPr="009F7F14">
              <w:rPr>
                <w:rFonts w:cs="Arial"/>
                <w:noProof/>
                <w:color w:val="548DD4"/>
              </w:rPr>
              <w:t>.</w:t>
            </w:r>
            <w:r w:rsidRPr="009F7F14">
              <w:rPr>
                <w:rFonts w:cs="Arial"/>
                <w:noProof/>
                <w:color w:val="548DD4"/>
              </w:rPr>
              <w:t>]</w:t>
            </w: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061209" w:rsidRPr="009F7F14" w:rsidRDefault="48CAC93E" w:rsidP="48CAC93E">
            <w:pPr>
              <w:pStyle w:val="Tabletext"/>
              <w:rPr>
                <w:rFonts w:cs="Arial"/>
                <w:i/>
                <w:color w:val="548DD4"/>
              </w:rPr>
            </w:pPr>
            <w:r w:rsidRPr="009F7F14">
              <w:rPr>
                <w:rFonts w:cs="Arial"/>
                <w:color w:val="548DD4"/>
              </w:rPr>
              <w:t>[</w:t>
            </w:r>
            <w:r w:rsidR="00767978" w:rsidRPr="009F7F14">
              <w:rPr>
                <w:rFonts w:cs="Arial"/>
                <w:i/>
                <w:iCs/>
                <w:color w:val="548DD4"/>
              </w:rPr>
              <w:t>M</w:t>
            </w:r>
            <w:r w:rsidRPr="009F7F14">
              <w:rPr>
                <w:rFonts w:cs="Arial"/>
                <w:i/>
                <w:iCs/>
                <w:color w:val="548DD4"/>
              </w:rPr>
              <w:t>odify to accurately describe the Medicaid and/or supplemental benefit offered</w:t>
            </w:r>
            <w:r w:rsidRPr="009F7F14">
              <w:rPr>
                <w:rFonts w:cs="Arial"/>
                <w:color w:val="548DD4"/>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6F948980" w14:textId="608AA337" w:rsidR="007168A6" w:rsidRDefault="004C581B" w:rsidP="007168A6">
            <w:pPr>
              <w:pStyle w:val="Tabletext"/>
              <w:rPr>
                <w:rFonts w:cs="Arial"/>
                <w:iCs/>
                <w:noProof/>
              </w:rPr>
            </w:pPr>
            <w:r w:rsidRPr="00496847">
              <w:rPr>
                <w:rFonts w:cs="Arial"/>
                <w:noProof/>
              </w:rPr>
              <w:t>Certain dental services, including cl</w:t>
            </w:r>
            <w:r w:rsidR="00D03B2B" w:rsidRPr="00496847">
              <w:rPr>
                <w:rFonts w:cs="Arial"/>
                <w:noProof/>
              </w:rPr>
              <w:t xml:space="preserve">eanings, fillings, and </w:t>
            </w:r>
            <w:r w:rsidRPr="00496847">
              <w:rPr>
                <w:rFonts w:cs="Arial"/>
                <w:noProof/>
              </w:rPr>
              <w:t xml:space="preserve">dentures, are available through the </w:t>
            </w:r>
            <w:r w:rsidR="00F67B66">
              <w:rPr>
                <w:iCs/>
              </w:rPr>
              <w:t>Medical Assistance</w:t>
            </w:r>
            <w:r w:rsidRPr="004F79DC">
              <w:rPr>
                <w:rFonts w:cs="Arial"/>
                <w:iCs/>
                <w:noProof/>
              </w:rPr>
              <w:t xml:space="preserve"> Dental Program. </w:t>
            </w:r>
          </w:p>
          <w:p w14:paraId="11EC6C5C" w14:textId="6EE5BFA7" w:rsidR="00452E4D" w:rsidRPr="00452E4D" w:rsidRDefault="00452E4D" w:rsidP="00452E4D">
            <w:pPr>
              <w:pStyle w:val="Tabletext"/>
              <w:rPr>
                <w:rFonts w:cs="Arial"/>
                <w:iCs/>
                <w:noProof/>
              </w:rPr>
            </w:pPr>
            <w:r w:rsidRPr="00452E4D">
              <w:rPr>
                <w:rFonts w:cs="Arial"/>
                <w:iCs/>
                <w:noProof/>
              </w:rPr>
              <w:t>Covered Services:</w:t>
            </w:r>
          </w:p>
          <w:p w14:paraId="3605BBAC" w14:textId="77777777" w:rsidR="00452E4D" w:rsidRPr="00452E4D" w:rsidRDefault="00452E4D" w:rsidP="00452E4D">
            <w:pPr>
              <w:pStyle w:val="Tabletext"/>
              <w:rPr>
                <w:rFonts w:cs="Arial"/>
                <w:iCs/>
                <w:noProof/>
              </w:rPr>
            </w:pPr>
            <w:r w:rsidRPr="00452E4D">
              <w:rPr>
                <w:rFonts w:cs="Arial"/>
                <w:iCs/>
                <w:noProof/>
              </w:rPr>
              <w:t>Diagnostic services:</w:t>
            </w:r>
          </w:p>
          <w:p w14:paraId="3573C3CA" w14:textId="06CCA2B2" w:rsidR="00452E4D" w:rsidRDefault="00452E4D" w:rsidP="00FA4FC7">
            <w:pPr>
              <w:pStyle w:val="Tabletext"/>
              <w:numPr>
                <w:ilvl w:val="0"/>
                <w:numId w:val="61"/>
              </w:numPr>
              <w:rPr>
                <w:rFonts w:cs="Arial"/>
                <w:iCs/>
                <w:noProof/>
              </w:rPr>
            </w:pPr>
            <w:r w:rsidRPr="00452E4D">
              <w:rPr>
                <w:rFonts w:cs="Arial"/>
                <w:iCs/>
                <w:noProof/>
              </w:rPr>
              <w:t xml:space="preserve">comprehensive exam </w:t>
            </w:r>
            <w:r w:rsidR="006D070B">
              <w:rPr>
                <w:rFonts w:cs="Arial"/>
                <w:iCs/>
                <w:noProof/>
              </w:rPr>
              <w:t>[</w:t>
            </w:r>
            <w:r w:rsidRPr="00452E4D">
              <w:rPr>
                <w:rFonts w:cs="Arial"/>
                <w:iCs/>
                <w:noProof/>
              </w:rPr>
              <w:t>(once per five years)</w:t>
            </w:r>
            <w:r w:rsidR="006D070B">
              <w:rPr>
                <w:rFonts w:cs="Arial"/>
                <w:iCs/>
                <w:noProof/>
              </w:rPr>
              <w:t>] [</w:t>
            </w:r>
            <w:r w:rsidRPr="00452E4D">
              <w:rPr>
                <w:rFonts w:cs="Arial"/>
                <w:iCs/>
                <w:noProof/>
              </w:rPr>
              <w:t>(cannot be performed on same date as a periodic or limited evaluation)</w:t>
            </w:r>
            <w:r w:rsidR="006D070B">
              <w:rPr>
                <w:rFonts w:cs="Arial"/>
                <w:iCs/>
                <w:noProof/>
              </w:rPr>
              <w:t>]</w:t>
            </w:r>
          </w:p>
          <w:p w14:paraId="17A27DA6" w14:textId="77777777" w:rsidR="006D070B" w:rsidRDefault="00452E4D" w:rsidP="00FA4FC7">
            <w:pPr>
              <w:pStyle w:val="Tabletext"/>
              <w:numPr>
                <w:ilvl w:val="0"/>
                <w:numId w:val="61"/>
              </w:numPr>
              <w:rPr>
                <w:rFonts w:cs="Arial"/>
                <w:iCs/>
                <w:noProof/>
              </w:rPr>
            </w:pPr>
            <w:r w:rsidRPr="00452E4D">
              <w:rPr>
                <w:rFonts w:cs="Arial"/>
                <w:iCs/>
                <w:noProof/>
              </w:rPr>
              <w:t xml:space="preserve"> periodic exam </w:t>
            </w:r>
            <w:r w:rsidR="006D070B">
              <w:rPr>
                <w:rFonts w:cs="Arial"/>
                <w:iCs/>
                <w:noProof/>
              </w:rPr>
              <w:t>[(once per calendar year)] [</w:t>
            </w:r>
            <w:r w:rsidRPr="00452E4D">
              <w:rPr>
                <w:rFonts w:cs="Arial"/>
                <w:iCs/>
                <w:noProof/>
              </w:rPr>
              <w:t>(cannot be performed on same date as a limited or comprehensive evaluation)</w:t>
            </w:r>
            <w:r w:rsidR="006D070B">
              <w:rPr>
                <w:rFonts w:cs="Arial"/>
                <w:iCs/>
                <w:noProof/>
              </w:rPr>
              <w:t>]</w:t>
            </w:r>
          </w:p>
          <w:p w14:paraId="19238BE9" w14:textId="7EF66239" w:rsidR="006D070B" w:rsidRDefault="00452E4D" w:rsidP="00FA4FC7">
            <w:pPr>
              <w:pStyle w:val="Tabletext"/>
              <w:numPr>
                <w:ilvl w:val="0"/>
                <w:numId w:val="61"/>
              </w:numPr>
              <w:rPr>
                <w:rFonts w:cs="Arial"/>
                <w:iCs/>
                <w:noProof/>
              </w:rPr>
            </w:pPr>
            <w:r w:rsidRPr="006D070B">
              <w:rPr>
                <w:rFonts w:cs="Arial"/>
                <w:iCs/>
                <w:noProof/>
              </w:rPr>
              <w:t xml:space="preserve">limited (problem-focused) exams </w:t>
            </w:r>
            <w:r w:rsidR="006D070B">
              <w:rPr>
                <w:rFonts w:cs="Arial"/>
                <w:iCs/>
                <w:noProof/>
              </w:rPr>
              <w:t>[(once per day)] [</w:t>
            </w:r>
            <w:r w:rsidRPr="006D070B">
              <w:rPr>
                <w:rFonts w:cs="Arial"/>
                <w:iCs/>
                <w:noProof/>
              </w:rPr>
              <w:t>(cannot be performed on same date as a periodic or comprehensive oral evaluation</w:t>
            </w:r>
            <w:r w:rsidR="006D070B">
              <w:rPr>
                <w:rFonts w:cs="Arial"/>
                <w:iCs/>
                <w:noProof/>
              </w:rPr>
              <w:t xml:space="preserve">, </w:t>
            </w:r>
            <w:r w:rsidRPr="006D070B">
              <w:rPr>
                <w:rFonts w:cs="Arial"/>
                <w:iCs/>
                <w:noProof/>
              </w:rPr>
              <w:t>[or dental cleaning</w:t>
            </w:r>
            <w:r w:rsidR="006D070B">
              <w:rPr>
                <w:rFonts w:cs="Arial"/>
                <w:iCs/>
                <w:noProof/>
              </w:rPr>
              <w:t xml:space="preserve"> service]</w:t>
            </w:r>
            <w:r w:rsidRPr="006D070B">
              <w:rPr>
                <w:rFonts w:cs="Arial"/>
                <w:iCs/>
                <w:noProof/>
              </w:rPr>
              <w:t>]</w:t>
            </w:r>
          </w:p>
          <w:p w14:paraId="1D63ED20" w14:textId="3A1F5104" w:rsidR="00452E4D" w:rsidRPr="006D070B" w:rsidRDefault="00452E4D" w:rsidP="00FA4FC7">
            <w:pPr>
              <w:pStyle w:val="Tabletext"/>
              <w:numPr>
                <w:ilvl w:val="0"/>
                <w:numId w:val="61"/>
              </w:numPr>
              <w:rPr>
                <w:rFonts w:cs="Arial"/>
                <w:iCs/>
                <w:noProof/>
              </w:rPr>
            </w:pPr>
            <w:r w:rsidRPr="006D070B">
              <w:rPr>
                <w:rFonts w:cs="Arial"/>
                <w:iCs/>
                <w:noProof/>
              </w:rPr>
              <w:t xml:space="preserve">detailed oral evaluation </w:t>
            </w:r>
            <w:r w:rsidR="006D070B">
              <w:rPr>
                <w:rFonts w:cs="Arial"/>
                <w:iCs/>
                <w:noProof/>
              </w:rPr>
              <w:t>[</w:t>
            </w:r>
            <w:r w:rsidRPr="006D070B">
              <w:rPr>
                <w:rFonts w:cs="Arial"/>
                <w:iCs/>
                <w:noProof/>
              </w:rPr>
              <w:t>(cannot be performed on same date as full mouth debridement)</w:t>
            </w:r>
            <w:r w:rsidR="006D070B">
              <w:rPr>
                <w:rFonts w:cs="Arial"/>
                <w:iCs/>
                <w:noProof/>
              </w:rPr>
              <w:t>]</w:t>
            </w:r>
          </w:p>
          <w:p w14:paraId="21943A21" w14:textId="77777777" w:rsidR="006D070B" w:rsidRDefault="00452E4D" w:rsidP="00FA4FC7">
            <w:pPr>
              <w:pStyle w:val="Tabletext"/>
              <w:numPr>
                <w:ilvl w:val="0"/>
                <w:numId w:val="61"/>
              </w:numPr>
              <w:rPr>
                <w:rFonts w:cs="Arial"/>
                <w:iCs/>
                <w:noProof/>
              </w:rPr>
            </w:pPr>
            <w:r w:rsidRPr="00452E4D">
              <w:rPr>
                <w:rFonts w:cs="Arial"/>
                <w:iCs/>
                <w:noProof/>
              </w:rPr>
              <w:t xml:space="preserve">periodontal evaluation </w:t>
            </w:r>
            <w:r w:rsidR="006D070B">
              <w:rPr>
                <w:rFonts w:cs="Arial"/>
                <w:iCs/>
                <w:noProof/>
              </w:rPr>
              <w:t>[</w:t>
            </w:r>
            <w:r w:rsidRPr="00452E4D">
              <w:rPr>
                <w:rFonts w:cs="Arial"/>
                <w:iCs/>
                <w:noProof/>
              </w:rPr>
              <w:t>(cannot be performed on same date as full mouth debridement)</w:t>
            </w:r>
            <w:r w:rsidR="006D070B">
              <w:rPr>
                <w:rFonts w:cs="Arial"/>
                <w:iCs/>
                <w:noProof/>
              </w:rPr>
              <w:t>]</w:t>
            </w:r>
          </w:p>
          <w:p w14:paraId="5CE90F74" w14:textId="77777777" w:rsidR="006D070B" w:rsidRDefault="00452E4D" w:rsidP="00FA4FC7">
            <w:pPr>
              <w:pStyle w:val="Tabletext"/>
              <w:numPr>
                <w:ilvl w:val="0"/>
                <w:numId w:val="61"/>
              </w:numPr>
              <w:rPr>
                <w:rFonts w:cs="Arial"/>
                <w:iCs/>
                <w:noProof/>
              </w:rPr>
            </w:pPr>
            <w:r w:rsidRPr="006D070B">
              <w:rPr>
                <w:rFonts w:cs="Arial"/>
                <w:iCs/>
                <w:noProof/>
              </w:rPr>
              <w:t xml:space="preserve">teledentistry for diagnostic services </w:t>
            </w:r>
            <w:r w:rsidR="006D070B">
              <w:rPr>
                <w:rFonts w:cs="Arial"/>
                <w:iCs/>
                <w:noProof/>
              </w:rPr>
              <w:t>‘</w:t>
            </w:r>
          </w:p>
          <w:p w14:paraId="27A19EB3" w14:textId="4DA39A65" w:rsidR="006D070B" w:rsidRDefault="00452E4D" w:rsidP="00FA4FC7">
            <w:pPr>
              <w:pStyle w:val="Tabletext"/>
              <w:numPr>
                <w:ilvl w:val="0"/>
                <w:numId w:val="61"/>
              </w:numPr>
              <w:rPr>
                <w:rFonts w:cs="Arial"/>
                <w:iCs/>
                <w:noProof/>
              </w:rPr>
            </w:pPr>
            <w:r w:rsidRPr="006D070B">
              <w:rPr>
                <w:rFonts w:cs="Arial"/>
                <w:iCs/>
                <w:noProof/>
              </w:rPr>
              <w:t>imaging services</w:t>
            </w:r>
            <w:r w:rsidR="006D070B">
              <w:rPr>
                <w:rFonts w:cs="Arial"/>
                <w:iCs/>
                <w:noProof/>
              </w:rPr>
              <w:t xml:space="preserve">, </w:t>
            </w:r>
            <w:r w:rsidRPr="006D070B">
              <w:rPr>
                <w:rFonts w:cs="Arial"/>
                <w:iCs/>
                <w:noProof/>
              </w:rPr>
              <w:t>limited to:</w:t>
            </w:r>
          </w:p>
          <w:p w14:paraId="63AFFA14" w14:textId="2AB172B4" w:rsidR="006D070B" w:rsidRDefault="00452E4D" w:rsidP="00FA4FC7">
            <w:pPr>
              <w:pStyle w:val="Tabletext"/>
              <w:numPr>
                <w:ilvl w:val="0"/>
                <w:numId w:val="65"/>
              </w:numPr>
              <w:ind w:left="1080"/>
              <w:rPr>
                <w:rFonts w:cs="Arial"/>
                <w:iCs/>
                <w:noProof/>
              </w:rPr>
            </w:pPr>
            <w:r w:rsidRPr="006D070B">
              <w:rPr>
                <w:rFonts w:cs="Arial"/>
                <w:iCs/>
                <w:noProof/>
              </w:rPr>
              <w:t xml:space="preserve">bitewing (once per calendar year) </w:t>
            </w:r>
          </w:p>
          <w:p w14:paraId="193A7D86" w14:textId="1866E0D2" w:rsidR="006D070B" w:rsidRDefault="00452E4D" w:rsidP="00FA4FC7">
            <w:pPr>
              <w:pStyle w:val="Tabletext"/>
              <w:numPr>
                <w:ilvl w:val="0"/>
                <w:numId w:val="65"/>
              </w:numPr>
              <w:ind w:left="1080"/>
              <w:rPr>
                <w:rFonts w:cs="Arial"/>
                <w:iCs/>
                <w:noProof/>
              </w:rPr>
            </w:pPr>
            <w:r w:rsidRPr="00452E4D">
              <w:rPr>
                <w:rFonts w:cs="Arial"/>
                <w:iCs/>
                <w:noProof/>
              </w:rPr>
              <w:t xml:space="preserve">single X-rays for diagnosis of problems </w:t>
            </w:r>
            <w:r w:rsidR="006D070B">
              <w:rPr>
                <w:rFonts w:cs="Arial"/>
                <w:iCs/>
                <w:noProof/>
              </w:rPr>
              <w:t>[</w:t>
            </w:r>
            <w:r w:rsidRPr="00452E4D">
              <w:rPr>
                <w:rFonts w:cs="Arial"/>
                <w:iCs/>
                <w:noProof/>
              </w:rPr>
              <w:t>(four per date of service</w:t>
            </w:r>
            <w:r w:rsidRPr="006F474E">
              <w:rPr>
                <w:rFonts w:cs="Arial"/>
                <w:iCs/>
                <w:noProof/>
              </w:rPr>
              <w:t>)</w:t>
            </w:r>
            <w:r w:rsidR="006D070B" w:rsidRPr="006F474E">
              <w:rPr>
                <w:rFonts w:cs="Arial"/>
                <w:iCs/>
                <w:noProof/>
              </w:rPr>
              <w:t>]</w:t>
            </w:r>
          </w:p>
          <w:p w14:paraId="2611D29A" w14:textId="15892AC3" w:rsidR="009140DC" w:rsidRDefault="00452E4D" w:rsidP="00FA4FC7">
            <w:pPr>
              <w:pStyle w:val="Tabletext"/>
              <w:numPr>
                <w:ilvl w:val="0"/>
                <w:numId w:val="65"/>
              </w:numPr>
              <w:ind w:left="1080"/>
              <w:rPr>
                <w:rFonts w:cs="Arial"/>
                <w:iCs/>
                <w:noProof/>
              </w:rPr>
            </w:pPr>
            <w:r w:rsidRPr="00452E4D">
              <w:rPr>
                <w:rFonts w:cs="Arial"/>
                <w:iCs/>
                <w:noProof/>
              </w:rPr>
              <w:t xml:space="preserve">panoramic </w:t>
            </w:r>
            <w:r w:rsidR="006D070B">
              <w:rPr>
                <w:rFonts w:cs="Arial"/>
                <w:iCs/>
                <w:noProof/>
              </w:rPr>
              <w:t>[</w:t>
            </w:r>
            <w:r w:rsidRPr="00452E4D">
              <w:rPr>
                <w:rFonts w:cs="Arial"/>
                <w:iCs/>
                <w:noProof/>
              </w:rPr>
              <w:t>(once</w:t>
            </w:r>
            <w:r w:rsidR="006D070B">
              <w:rPr>
                <w:rFonts w:cs="Arial"/>
                <w:iCs/>
                <w:noProof/>
              </w:rPr>
              <w:t xml:space="preserve"> ev</w:t>
            </w:r>
            <w:r w:rsidR="00E626BF">
              <w:rPr>
                <w:rFonts w:cs="Arial"/>
                <w:iCs/>
                <w:noProof/>
              </w:rPr>
              <w:t>e</w:t>
            </w:r>
            <w:r w:rsidR="006D070B">
              <w:rPr>
                <w:rFonts w:cs="Arial"/>
                <w:iCs/>
                <w:noProof/>
              </w:rPr>
              <w:t>ry</w:t>
            </w:r>
            <w:r w:rsidRPr="00452E4D">
              <w:rPr>
                <w:rFonts w:cs="Arial"/>
                <w:iCs/>
                <w:noProof/>
              </w:rPr>
              <w:t xml:space="preserve"> five</w:t>
            </w:r>
            <w:r w:rsidR="006D070B">
              <w:rPr>
                <w:rFonts w:cs="Arial"/>
                <w:iCs/>
                <w:noProof/>
              </w:rPr>
              <w:t xml:space="preserve"> years</w:t>
            </w:r>
            <w:r w:rsidR="009140DC">
              <w:rPr>
                <w:rFonts w:cs="Arial"/>
                <w:iCs/>
                <w:noProof/>
              </w:rPr>
              <w:t xml:space="preserve"> and as </w:t>
            </w:r>
            <w:r w:rsidRPr="00452E4D">
              <w:rPr>
                <w:rFonts w:cs="Arial"/>
                <w:iCs/>
                <w:noProof/>
              </w:rPr>
              <w:t>medically necessary; once every two years in limited situations; or with a scheduled outpatient hospital facility or freestanding Ambulatory Surgery Center (ASC) procedure.)</w:t>
            </w:r>
            <w:r w:rsidR="009140DC">
              <w:rPr>
                <w:rFonts w:cs="Arial"/>
                <w:iCs/>
                <w:noProof/>
              </w:rPr>
              <w:t>]</w:t>
            </w:r>
          </w:p>
          <w:p w14:paraId="7F6B3F7A" w14:textId="35014BBF" w:rsidR="00452E4D" w:rsidRPr="00452E4D" w:rsidRDefault="00452E4D" w:rsidP="00FA4FC7">
            <w:pPr>
              <w:pStyle w:val="Tabletext"/>
              <w:numPr>
                <w:ilvl w:val="0"/>
                <w:numId w:val="65"/>
              </w:numPr>
              <w:ind w:left="1080"/>
              <w:rPr>
                <w:rFonts w:cs="Arial"/>
                <w:iCs/>
                <w:noProof/>
              </w:rPr>
            </w:pPr>
            <w:r w:rsidRPr="00452E4D">
              <w:rPr>
                <w:rFonts w:cs="Arial"/>
                <w:iCs/>
                <w:noProof/>
              </w:rPr>
              <w:t>full mouth X-rays</w:t>
            </w:r>
            <w:r w:rsidR="009140DC">
              <w:rPr>
                <w:rFonts w:cs="Arial"/>
                <w:iCs/>
                <w:noProof/>
              </w:rPr>
              <w:t xml:space="preserve"> [</w:t>
            </w:r>
            <w:r w:rsidRPr="00452E4D">
              <w:rPr>
                <w:rFonts w:cs="Arial"/>
                <w:iCs/>
                <w:noProof/>
              </w:rPr>
              <w:t xml:space="preserve">(once </w:t>
            </w:r>
            <w:r w:rsidR="009140DC">
              <w:rPr>
                <w:rFonts w:cs="Arial"/>
                <w:iCs/>
                <w:noProof/>
              </w:rPr>
              <w:t>every five years</w:t>
            </w:r>
            <w:r w:rsidRPr="00452E4D">
              <w:rPr>
                <w:rFonts w:cs="Arial"/>
                <w:iCs/>
                <w:noProof/>
              </w:rPr>
              <w:t>)</w:t>
            </w:r>
            <w:r w:rsidR="009140DC">
              <w:rPr>
                <w:rFonts w:cs="Arial"/>
                <w:iCs/>
                <w:noProof/>
              </w:rPr>
              <w:t>]</w:t>
            </w:r>
          </w:p>
          <w:p w14:paraId="3FA91D35" w14:textId="06A06D0A" w:rsidR="00901656" w:rsidRPr="00496847" w:rsidRDefault="005F2BF8" w:rsidP="005F2BF8">
            <w:pPr>
              <w:pStyle w:val="Tabletext"/>
              <w:jc w:val="right"/>
              <w:rPr>
                <w:rFonts w:cs="Arial"/>
                <w:i/>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55D247CE" w14:textId="03FAD46B" w:rsidR="00261BE2" w:rsidRPr="00496847" w:rsidRDefault="006D0011" w:rsidP="009606D5">
            <w:pPr>
              <w:pStyle w:val="Tabletext"/>
              <w:rPr>
                <w:rFonts w:cs="Arial"/>
                <w:noProof/>
                <w:color w:val="548DD4"/>
              </w:rPr>
            </w:pPr>
            <w:r w:rsidRPr="009F7F14">
              <w:rPr>
                <w:rFonts w:cs="Arial"/>
                <w:noProof/>
                <w:color w:val="548DD4"/>
              </w:rPr>
              <w:t>[</w:t>
            </w:r>
            <w:r w:rsidR="00C5484C" w:rsidRPr="009F7F14">
              <w:rPr>
                <w:rFonts w:cs="Arial"/>
                <w:i/>
                <w:iCs/>
                <w:noProof/>
                <w:color w:val="548DD4"/>
              </w:rPr>
              <w:t>If plan offers supplemental benefit</w:t>
            </w:r>
            <w:r w:rsidR="009738E7" w:rsidRPr="009F7F14">
              <w:rPr>
                <w:rFonts w:cs="Arial"/>
                <w:i/>
                <w:iCs/>
                <w:noProof/>
                <w:color w:val="548DD4"/>
              </w:rPr>
              <w:t>,</w:t>
            </w:r>
            <w:r w:rsidR="00C5484C" w:rsidRPr="009F7F14">
              <w:rPr>
                <w:rFonts w:cs="Arial"/>
                <w:i/>
                <w:iCs/>
                <w:noProof/>
                <w:color w:val="548DD4"/>
              </w:rPr>
              <w:t xml:space="preserve"> </w:t>
            </w:r>
            <w:r w:rsidR="007539BB" w:rsidRPr="009F7F14">
              <w:rPr>
                <w:rFonts w:cs="Arial"/>
                <w:i/>
                <w:iCs/>
                <w:noProof/>
                <w:color w:val="548DD4"/>
              </w:rPr>
              <w:t xml:space="preserve">the </w:t>
            </w:r>
            <w:r w:rsidR="009738E7" w:rsidRPr="009F7F14">
              <w:rPr>
                <w:rFonts w:cs="Arial"/>
                <w:i/>
                <w:iCs/>
                <w:noProof/>
                <w:color w:val="548DD4"/>
              </w:rPr>
              <w:t xml:space="preserve">maximum </w:t>
            </w:r>
            <w:r w:rsidR="007539BB" w:rsidRPr="009F7F14">
              <w:rPr>
                <w:rFonts w:cs="Arial"/>
                <w:i/>
                <w:iCs/>
                <w:noProof/>
                <w:color w:val="548DD4"/>
              </w:rPr>
              <w:t xml:space="preserve">copay amount is </w:t>
            </w:r>
            <w:r w:rsidR="00C5484C" w:rsidRPr="009F7F14">
              <w:rPr>
                <w:rFonts w:cs="Arial"/>
                <w:i/>
                <w:iCs/>
                <w:noProof/>
                <w:color w:val="548DD4"/>
              </w:rPr>
              <w:t>$10</w:t>
            </w:r>
            <w:r w:rsidR="000E38C3" w:rsidRPr="009F7F14">
              <w:rPr>
                <w:rFonts w:cs="Arial"/>
                <w:noProof/>
                <w:color w:val="548DD4"/>
              </w:rPr>
              <w:t>.</w:t>
            </w:r>
            <w:r w:rsidRPr="009F7F14">
              <w:rPr>
                <w:rFonts w:cs="Arial"/>
                <w:noProof/>
                <w:color w:val="548DD4"/>
              </w:rPr>
              <w:t>]</w:t>
            </w:r>
          </w:p>
        </w:tc>
      </w:tr>
      <w:tr w:rsidR="005F2BF8" w:rsidRPr="00496847" w14:paraId="3242A20E" w14:textId="77777777" w:rsidTr="2EBAE05A">
        <w:trPr>
          <w:cantSplit/>
        </w:trPr>
        <w:tc>
          <w:tcPr>
            <w:tcW w:w="533" w:type="dxa"/>
            <w:shd w:val="clear" w:color="auto" w:fill="auto"/>
            <w:tcMar>
              <w:top w:w="144" w:type="dxa"/>
              <w:left w:w="144" w:type="dxa"/>
              <w:bottom w:w="144" w:type="dxa"/>
              <w:right w:w="144" w:type="dxa"/>
            </w:tcMar>
          </w:tcPr>
          <w:p w14:paraId="17747C77" w14:textId="77777777" w:rsidR="005F2BF8" w:rsidRDefault="005F2BF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7807E09A" w14:textId="2EBFD708" w:rsidR="005F2BF8" w:rsidRPr="005F2BF8" w:rsidRDefault="005F2BF8" w:rsidP="005F2BF8">
            <w:pPr>
              <w:pStyle w:val="Tabletext"/>
              <w:rPr>
                <w:rFonts w:cs="Arial"/>
                <w:b/>
                <w:bCs/>
                <w:iCs/>
                <w:noProof/>
              </w:rPr>
            </w:pPr>
            <w:r>
              <w:rPr>
                <w:rFonts w:cs="Arial"/>
                <w:b/>
                <w:bCs/>
                <w:iCs/>
                <w:noProof/>
              </w:rPr>
              <w:t>Dental Services (Continued)</w:t>
            </w:r>
          </w:p>
          <w:p w14:paraId="494D053B" w14:textId="771EEA1A" w:rsidR="005F2BF8" w:rsidRPr="00452E4D" w:rsidRDefault="005F2BF8" w:rsidP="005F2BF8">
            <w:pPr>
              <w:pStyle w:val="Tabletext"/>
              <w:rPr>
                <w:rFonts w:cs="Arial"/>
                <w:iCs/>
                <w:noProof/>
              </w:rPr>
            </w:pPr>
            <w:r w:rsidRPr="00452E4D">
              <w:rPr>
                <w:rFonts w:cs="Arial"/>
                <w:iCs/>
                <w:noProof/>
              </w:rPr>
              <w:t>Preventive services:</w:t>
            </w:r>
          </w:p>
          <w:p w14:paraId="2ACE7264" w14:textId="77777777" w:rsidR="005F2BF8" w:rsidRPr="006F474E" w:rsidRDefault="005F2BF8" w:rsidP="00FA4FC7">
            <w:pPr>
              <w:pStyle w:val="Tabletext"/>
              <w:numPr>
                <w:ilvl w:val="0"/>
                <w:numId w:val="62"/>
              </w:numPr>
              <w:rPr>
                <w:rFonts w:cs="Arial"/>
                <w:iCs/>
                <w:noProof/>
              </w:rPr>
            </w:pPr>
            <w:r w:rsidRPr="00452E4D">
              <w:rPr>
                <w:rFonts w:cs="Arial"/>
                <w:iCs/>
                <w:noProof/>
              </w:rPr>
              <w:t>dental cleaning[s]</w:t>
            </w:r>
            <w:r>
              <w:rPr>
                <w:rFonts w:cs="Arial"/>
                <w:iCs/>
                <w:noProof/>
              </w:rPr>
              <w:t xml:space="preserve"> </w:t>
            </w:r>
            <w:r w:rsidRPr="00452E4D">
              <w:rPr>
                <w:rFonts w:cs="Arial"/>
                <w:iCs/>
                <w:noProof/>
              </w:rPr>
              <w:t>[(limited to t</w:t>
            </w:r>
            <w:r>
              <w:rPr>
                <w:rFonts w:cs="Arial"/>
                <w:iCs/>
                <w:noProof/>
              </w:rPr>
              <w:t xml:space="preserve">wo </w:t>
            </w:r>
            <w:r w:rsidRPr="00452E4D">
              <w:rPr>
                <w:rFonts w:cs="Arial"/>
                <w:iCs/>
                <w:noProof/>
              </w:rPr>
              <w:t>per calendar year</w:t>
            </w:r>
            <w:r>
              <w:rPr>
                <w:rFonts w:cs="Arial"/>
                <w:iCs/>
                <w:noProof/>
              </w:rPr>
              <w:t>)]</w:t>
            </w:r>
            <w:r w:rsidRPr="00452E4D">
              <w:rPr>
                <w:rFonts w:cs="Arial"/>
                <w:iCs/>
                <w:noProof/>
              </w:rPr>
              <w:t xml:space="preserve"> </w:t>
            </w:r>
            <w:r>
              <w:rPr>
                <w:rFonts w:cs="Arial"/>
                <w:iCs/>
                <w:noProof/>
              </w:rPr>
              <w:t>[(</w:t>
            </w:r>
            <w:r w:rsidRPr="00452E4D">
              <w:rPr>
                <w:rFonts w:cs="Arial"/>
                <w:iCs/>
                <w:noProof/>
              </w:rPr>
              <w:t>up to four</w:t>
            </w:r>
            <w:r>
              <w:rPr>
                <w:rFonts w:cs="Arial"/>
                <w:iCs/>
                <w:noProof/>
              </w:rPr>
              <w:t xml:space="preserve"> times</w:t>
            </w:r>
            <w:r w:rsidRPr="00452E4D">
              <w:rPr>
                <w:rFonts w:cs="Arial"/>
                <w:iCs/>
                <w:noProof/>
              </w:rPr>
              <w:t xml:space="preserve"> per year </w:t>
            </w:r>
            <w:r>
              <w:rPr>
                <w:rFonts w:cs="Arial"/>
                <w:iCs/>
                <w:noProof/>
              </w:rPr>
              <w:t>if medically necessary [</w:t>
            </w:r>
            <w:r w:rsidRPr="00452E4D">
              <w:rPr>
                <w:rFonts w:cs="Arial"/>
                <w:iCs/>
                <w:noProof/>
              </w:rPr>
              <w:t>with</w:t>
            </w:r>
            <w:r>
              <w:rPr>
                <w:rFonts w:cs="Arial"/>
                <w:iCs/>
                <w:noProof/>
              </w:rPr>
              <w:t xml:space="preserve"> </w:t>
            </w:r>
            <w:r w:rsidRPr="00452E4D">
              <w:rPr>
                <w:rFonts w:cs="Arial"/>
                <w:iCs/>
                <w:noProof/>
              </w:rPr>
              <w:t>&lt;Service/Prior&gt; Authorization</w:t>
            </w:r>
            <w:r w:rsidRPr="006F474E">
              <w:rPr>
                <w:rFonts w:cs="Arial"/>
                <w:iCs/>
                <w:noProof/>
              </w:rPr>
              <w:t>)</w:t>
            </w:r>
            <w:r w:rsidDel="00D90CAC">
              <w:rPr>
                <w:rStyle w:val="CommentReference"/>
                <w:rFonts w:eastAsia="Calibri"/>
              </w:rPr>
              <w:t xml:space="preserve"> </w:t>
            </w:r>
          </w:p>
          <w:p w14:paraId="4D072485" w14:textId="77777777" w:rsidR="005F2BF8" w:rsidRPr="009140DC" w:rsidRDefault="005F2BF8" w:rsidP="00FA4FC7">
            <w:pPr>
              <w:pStyle w:val="Tabletext"/>
              <w:numPr>
                <w:ilvl w:val="0"/>
                <w:numId w:val="62"/>
              </w:numPr>
              <w:rPr>
                <w:rFonts w:cs="Arial"/>
                <w:iCs/>
                <w:noProof/>
              </w:rPr>
            </w:pPr>
            <w:r w:rsidRPr="009140DC">
              <w:rPr>
                <w:rFonts w:cs="Arial"/>
                <w:iCs/>
                <w:noProof/>
              </w:rPr>
              <w:t>fluoride varnish (once every six months) [(cannot be performed on the same date as emergency treatment of dental pain service)]</w:t>
            </w:r>
          </w:p>
          <w:p w14:paraId="2610D304" w14:textId="77777777" w:rsidR="005F2BF8" w:rsidRPr="009140DC" w:rsidRDefault="005F2BF8" w:rsidP="00FA4FC7">
            <w:pPr>
              <w:pStyle w:val="Tabletext"/>
              <w:numPr>
                <w:ilvl w:val="0"/>
                <w:numId w:val="62"/>
              </w:numPr>
              <w:rPr>
                <w:rFonts w:cs="Arial"/>
                <w:iCs/>
                <w:noProof/>
              </w:rPr>
            </w:pPr>
            <w:r w:rsidRPr="009140DC">
              <w:rPr>
                <w:rFonts w:cs="Arial"/>
                <w:iCs/>
                <w:noProof/>
              </w:rPr>
              <w:t>sealants [(one every five years per permanent molar)]</w:t>
            </w:r>
          </w:p>
          <w:p w14:paraId="6E7C0BFA" w14:textId="77777777" w:rsidR="005F2BF8" w:rsidRPr="009140DC" w:rsidRDefault="005F2BF8" w:rsidP="00FA4FC7">
            <w:pPr>
              <w:pStyle w:val="Tabletext"/>
              <w:numPr>
                <w:ilvl w:val="0"/>
                <w:numId w:val="62"/>
              </w:numPr>
              <w:rPr>
                <w:rFonts w:cs="Arial"/>
                <w:iCs/>
                <w:noProof/>
              </w:rPr>
            </w:pPr>
            <w:r w:rsidRPr="009140DC">
              <w:rPr>
                <w:rFonts w:cs="Arial"/>
                <w:iCs/>
                <w:noProof/>
              </w:rPr>
              <w:t>cavity treatment [(once per tooth per 6 months)]</w:t>
            </w:r>
          </w:p>
          <w:p w14:paraId="27E4799F" w14:textId="77777777" w:rsidR="005F2BF8" w:rsidRPr="009140DC" w:rsidRDefault="005F2BF8" w:rsidP="00FA4FC7">
            <w:pPr>
              <w:pStyle w:val="Tabletext"/>
              <w:numPr>
                <w:ilvl w:val="0"/>
                <w:numId w:val="62"/>
              </w:numPr>
              <w:rPr>
                <w:rFonts w:cs="Arial"/>
                <w:iCs/>
                <w:noProof/>
              </w:rPr>
            </w:pPr>
            <w:r w:rsidRPr="009140DC">
              <w:rPr>
                <w:rFonts w:cs="Arial"/>
                <w:iCs/>
                <w:noProof/>
              </w:rPr>
              <w:t>oral hygiene instruction [(&lt;Service/Prior&gt; Authorization is required for additional service)]</w:t>
            </w:r>
          </w:p>
          <w:p w14:paraId="031A8FB9" w14:textId="77777777" w:rsidR="005F2BF8" w:rsidRDefault="005F2BF8" w:rsidP="005F2BF8">
            <w:pPr>
              <w:pStyle w:val="Tabletext"/>
              <w:rPr>
                <w:noProof/>
              </w:rPr>
            </w:pPr>
            <w:r>
              <w:rPr>
                <w:noProof/>
              </w:rPr>
              <w:t>Restorative services:</w:t>
            </w:r>
          </w:p>
          <w:p w14:paraId="2D086035" w14:textId="77777777" w:rsidR="005F2BF8" w:rsidRPr="004A3877" w:rsidRDefault="005F2BF8" w:rsidP="00FA4FC7">
            <w:pPr>
              <w:pStyle w:val="Tabletext"/>
              <w:numPr>
                <w:ilvl w:val="0"/>
                <w:numId w:val="62"/>
              </w:numPr>
              <w:rPr>
                <w:rFonts w:cs="Arial"/>
                <w:iCs/>
                <w:noProof/>
              </w:rPr>
            </w:pPr>
            <w:r>
              <w:rPr>
                <w:noProof/>
              </w:rPr>
              <w:t>fillings [(limited to once per 90 days per tooth)]</w:t>
            </w:r>
          </w:p>
          <w:p w14:paraId="355FAD58" w14:textId="6EA35E0B" w:rsidR="005F2BF8" w:rsidRPr="004A3877" w:rsidRDefault="005F2BF8" w:rsidP="00FA4FC7">
            <w:pPr>
              <w:pStyle w:val="Tabletext"/>
              <w:numPr>
                <w:ilvl w:val="0"/>
                <w:numId w:val="62"/>
              </w:numPr>
              <w:rPr>
                <w:rFonts w:cs="Arial"/>
                <w:iCs/>
                <w:noProof/>
              </w:rPr>
            </w:pPr>
            <w:r>
              <w:rPr>
                <w:noProof/>
              </w:rPr>
              <w:t>sedative fillings for relief of pain [(cannot be performed on same date as emergency treatment of dental pain service)]</w:t>
            </w:r>
          </w:p>
          <w:p w14:paraId="3289DC84" w14:textId="77777777" w:rsidR="005F2BF8" w:rsidRPr="004A3877" w:rsidRDefault="005F2BF8" w:rsidP="00FA4FC7">
            <w:pPr>
              <w:pStyle w:val="Tabletext"/>
              <w:numPr>
                <w:ilvl w:val="0"/>
                <w:numId w:val="62"/>
              </w:numPr>
              <w:rPr>
                <w:rFonts w:cs="Arial"/>
                <w:iCs/>
                <w:noProof/>
              </w:rPr>
            </w:pPr>
            <w:r>
              <w:rPr>
                <w:noProof/>
              </w:rPr>
              <w:t xml:space="preserve"> individual crowns [(must be made of prefabricated stainless steel or resin)] [(with &lt;Service/Prior&gt; Authorization)]</w:t>
            </w:r>
          </w:p>
          <w:p w14:paraId="6DDD7BBB" w14:textId="77777777" w:rsidR="005F2BF8" w:rsidRDefault="005F2BF8" w:rsidP="005F2BF8">
            <w:pPr>
              <w:pStyle w:val="Tabletext"/>
              <w:rPr>
                <w:noProof/>
              </w:rPr>
            </w:pPr>
            <w:r>
              <w:rPr>
                <w:noProof/>
              </w:rPr>
              <w:t xml:space="preserve">Endodontics (root canals) [( once per tooth per lifetime)] </w:t>
            </w:r>
          </w:p>
          <w:p w14:paraId="64E0B595" w14:textId="77777777" w:rsidR="005F2BF8" w:rsidRDefault="005F2BF8" w:rsidP="005F2BF8">
            <w:pPr>
              <w:pStyle w:val="Tabletext"/>
              <w:rPr>
                <w:rFonts w:cs="Arial"/>
                <w:noProof/>
              </w:rPr>
            </w:pPr>
            <w:r w:rsidRPr="00584196">
              <w:rPr>
                <w:rFonts w:cs="Arial"/>
                <w:noProof/>
              </w:rPr>
              <w:t>Oral surgery</w:t>
            </w:r>
          </w:p>
          <w:p w14:paraId="1BA310B0" w14:textId="77777777" w:rsidR="005F2BF8" w:rsidRDefault="005F2BF8" w:rsidP="005F2BF8">
            <w:pPr>
              <w:pStyle w:val="Tabletext"/>
              <w:rPr>
                <w:rFonts w:cs="Arial"/>
                <w:noProof/>
              </w:rPr>
            </w:pPr>
          </w:p>
          <w:p w14:paraId="59C3F791" w14:textId="77777777" w:rsidR="005F2BF8" w:rsidRPr="00584196" w:rsidRDefault="005F2BF8" w:rsidP="005F2BF8">
            <w:pPr>
              <w:pStyle w:val="Tabletext"/>
              <w:rPr>
                <w:rFonts w:cs="Arial"/>
                <w:noProof/>
              </w:rPr>
            </w:pPr>
            <w:r w:rsidRPr="00584196">
              <w:rPr>
                <w:rFonts w:cs="Arial"/>
                <w:noProof/>
              </w:rPr>
              <w:t>Orthodontics (only when medically necessary for very limited conditions) [(with &lt;Service/Prior&gt; Authorization )]</w:t>
            </w:r>
          </w:p>
          <w:p w14:paraId="4DFD6864" w14:textId="77777777" w:rsidR="005F2BF8" w:rsidRDefault="005F2BF8" w:rsidP="005F2BF8">
            <w:pPr>
              <w:pStyle w:val="Tabletext"/>
              <w:rPr>
                <w:noProof/>
              </w:rPr>
            </w:pPr>
          </w:p>
          <w:p w14:paraId="0D9AA1B1" w14:textId="77777777" w:rsidR="005F2BF8" w:rsidRDefault="005F2BF8" w:rsidP="005F2BF8">
            <w:pPr>
              <w:pStyle w:val="Tabletext"/>
              <w:rPr>
                <w:noProof/>
              </w:rPr>
            </w:pPr>
            <w:r>
              <w:rPr>
                <w:noProof/>
              </w:rPr>
              <w:t>Periodontics:</w:t>
            </w:r>
          </w:p>
          <w:p w14:paraId="0039C338" w14:textId="77777777" w:rsidR="005F2BF8" w:rsidRPr="004A3877" w:rsidRDefault="005F2BF8" w:rsidP="00FA4FC7">
            <w:pPr>
              <w:pStyle w:val="Tabletext"/>
              <w:numPr>
                <w:ilvl w:val="0"/>
                <w:numId w:val="62"/>
              </w:numPr>
              <w:rPr>
                <w:rFonts w:cs="Arial"/>
                <w:iCs/>
                <w:noProof/>
              </w:rPr>
            </w:pPr>
            <w:r>
              <w:rPr>
                <w:noProof/>
              </w:rPr>
              <w:t xml:space="preserve">gross removal of plaque and tartar (full mouth debridement) [(once per five years) (cannot be performed on same date as dental cleaning service, comprehensive exam, oral evaluation or periodontal evaluation service)] </w:t>
            </w:r>
          </w:p>
          <w:p w14:paraId="6AD7A26A" w14:textId="458B6227" w:rsidR="005F2BF8" w:rsidRPr="0058576B" w:rsidRDefault="005F2BF8" w:rsidP="005F2BF8">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6D7EBDC2" w14:textId="77777777" w:rsidR="005F2BF8" w:rsidRPr="00496847" w:rsidRDefault="005F2BF8" w:rsidP="009606D5">
            <w:pPr>
              <w:pStyle w:val="Tabletext"/>
              <w:rPr>
                <w:rFonts w:cs="Arial"/>
                <w:noProof/>
              </w:rPr>
            </w:pPr>
          </w:p>
        </w:tc>
      </w:tr>
      <w:tr w:rsidR="005F2BF8" w:rsidRPr="00496847" w14:paraId="40A6D7AE" w14:textId="77777777" w:rsidTr="2EBAE05A">
        <w:trPr>
          <w:cantSplit/>
        </w:trPr>
        <w:tc>
          <w:tcPr>
            <w:tcW w:w="533" w:type="dxa"/>
            <w:shd w:val="clear" w:color="auto" w:fill="auto"/>
            <w:tcMar>
              <w:top w:w="144" w:type="dxa"/>
              <w:left w:w="144" w:type="dxa"/>
              <w:bottom w:w="144" w:type="dxa"/>
              <w:right w:w="144" w:type="dxa"/>
            </w:tcMar>
          </w:tcPr>
          <w:p w14:paraId="249FD4EF" w14:textId="77777777" w:rsidR="005F2BF8" w:rsidRDefault="005F2BF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2FC06BF4" w14:textId="036068FF" w:rsidR="005F2BF8" w:rsidRPr="005F2BF8" w:rsidRDefault="005F2BF8" w:rsidP="005F2BF8">
            <w:pPr>
              <w:pStyle w:val="Tabletext"/>
              <w:rPr>
                <w:rFonts w:cs="Arial"/>
                <w:b/>
                <w:bCs/>
                <w:iCs/>
                <w:noProof/>
              </w:rPr>
            </w:pPr>
            <w:r>
              <w:rPr>
                <w:rFonts w:cs="Arial"/>
                <w:b/>
                <w:bCs/>
                <w:iCs/>
                <w:noProof/>
              </w:rPr>
              <w:t>Dental Services (Continued)</w:t>
            </w:r>
          </w:p>
          <w:p w14:paraId="7C363AD4" w14:textId="54ADEF41" w:rsidR="005F2BF8" w:rsidRPr="00840157" w:rsidRDefault="005F2BF8" w:rsidP="00FA4FC7">
            <w:pPr>
              <w:pStyle w:val="Tabletext"/>
              <w:numPr>
                <w:ilvl w:val="0"/>
                <w:numId w:val="62"/>
              </w:numPr>
              <w:rPr>
                <w:rFonts w:cs="Arial"/>
                <w:iCs/>
                <w:noProof/>
              </w:rPr>
            </w:pPr>
            <w:r>
              <w:rPr>
                <w:noProof/>
              </w:rPr>
              <w:t>scaling and root planing [(with &lt;Service/Prior&gt; Authorization)] [(cannot be performed on same day as dental cleaning or full mouth debridement) (once every two years for each quadrant)]</w:t>
            </w:r>
          </w:p>
          <w:p w14:paraId="477BCE87" w14:textId="77777777" w:rsidR="005F2BF8" w:rsidRPr="00840157" w:rsidRDefault="005F2BF8" w:rsidP="00FA4FC7">
            <w:pPr>
              <w:pStyle w:val="Tabletext"/>
              <w:numPr>
                <w:ilvl w:val="0"/>
                <w:numId w:val="66"/>
              </w:numPr>
              <w:ind w:left="1080"/>
              <w:rPr>
                <w:rFonts w:cs="Arial"/>
                <w:iCs/>
                <w:noProof/>
              </w:rPr>
            </w:pPr>
            <w:r>
              <w:rPr>
                <w:noProof/>
              </w:rPr>
              <w:t>Follow-up procedures (periodontal maintenance) [(with &lt;Service/Prior&gt;authorization)] [(every three months/91 days for two years)] [(up to four per calendar year following the completion of scaling and root planing)]</w:t>
            </w:r>
          </w:p>
          <w:p w14:paraId="73AEE017" w14:textId="77777777" w:rsidR="005F2BF8" w:rsidRDefault="005F2BF8" w:rsidP="005F2BF8">
            <w:pPr>
              <w:pStyle w:val="Tabletext"/>
              <w:rPr>
                <w:noProof/>
              </w:rPr>
            </w:pPr>
          </w:p>
          <w:p w14:paraId="16D7C466" w14:textId="77777777" w:rsidR="005F2BF8" w:rsidRDefault="005F2BF8" w:rsidP="005F2BF8">
            <w:pPr>
              <w:pStyle w:val="Tabletext"/>
              <w:rPr>
                <w:noProof/>
              </w:rPr>
            </w:pPr>
            <w:r>
              <w:rPr>
                <w:noProof/>
              </w:rPr>
              <w:t>Prosthodontics:</w:t>
            </w:r>
          </w:p>
          <w:p w14:paraId="6E964236" w14:textId="77777777" w:rsidR="005F2BF8" w:rsidRPr="00840157" w:rsidRDefault="005F2BF8" w:rsidP="00FA4FC7">
            <w:pPr>
              <w:pStyle w:val="Tabletext"/>
              <w:numPr>
                <w:ilvl w:val="0"/>
                <w:numId w:val="62"/>
              </w:numPr>
              <w:rPr>
                <w:rFonts w:cs="Arial"/>
                <w:iCs/>
                <w:noProof/>
              </w:rPr>
            </w:pPr>
            <w:r w:rsidRPr="00840157">
              <w:rPr>
                <w:rFonts w:cs="Arial"/>
                <w:noProof/>
              </w:rPr>
              <w:t>removable appliances (dentures</w:t>
            </w:r>
            <w:r>
              <w:rPr>
                <w:rFonts w:cs="Arial"/>
                <w:noProof/>
              </w:rPr>
              <w:t xml:space="preserve"> and </w:t>
            </w:r>
            <w:r w:rsidRPr="00840157">
              <w:rPr>
                <w:rFonts w:cs="Arial"/>
                <w:noProof/>
              </w:rPr>
              <w:t>partials</w:t>
            </w:r>
            <w:r>
              <w:rPr>
                <w:rFonts w:cs="Arial"/>
                <w:noProof/>
              </w:rPr>
              <w:t>)</w:t>
            </w:r>
            <w:r w:rsidRPr="00840157">
              <w:rPr>
                <w:rFonts w:cs="Arial"/>
                <w:noProof/>
              </w:rPr>
              <w:t xml:space="preserve"> </w:t>
            </w:r>
            <w:r>
              <w:rPr>
                <w:rFonts w:cs="Arial"/>
                <w:noProof/>
              </w:rPr>
              <w:t>[</w:t>
            </w:r>
            <w:r w:rsidRPr="00840157">
              <w:rPr>
                <w:rFonts w:cs="Arial"/>
                <w:noProof/>
              </w:rPr>
              <w:t xml:space="preserve">(one appliance every </w:t>
            </w:r>
            <w:r>
              <w:rPr>
                <w:rFonts w:cs="Arial"/>
                <w:noProof/>
              </w:rPr>
              <w:t>3</w:t>
            </w:r>
            <w:r w:rsidRPr="00840157">
              <w:rPr>
                <w:rFonts w:cs="Arial"/>
                <w:noProof/>
              </w:rPr>
              <w:t xml:space="preserve"> years per dental arch</w:t>
            </w:r>
            <w:r>
              <w:rPr>
                <w:rFonts w:cs="Arial"/>
                <w:noProof/>
              </w:rPr>
              <w:t>)</w:t>
            </w:r>
            <w:r w:rsidRPr="00840157">
              <w:rPr>
                <w:rFonts w:cs="Arial"/>
                <w:noProof/>
              </w:rPr>
              <w:t>; partials always require a &lt;Service/Prior&gt; Authorization</w:t>
            </w:r>
            <w:r>
              <w:rPr>
                <w:rFonts w:cs="Arial"/>
                <w:noProof/>
              </w:rPr>
              <w:t>)]</w:t>
            </w:r>
          </w:p>
          <w:p w14:paraId="1577048F" w14:textId="77777777" w:rsidR="005F2BF8" w:rsidRPr="00840157" w:rsidRDefault="005F2BF8" w:rsidP="00FA4FC7">
            <w:pPr>
              <w:pStyle w:val="Tabletext"/>
              <w:numPr>
                <w:ilvl w:val="0"/>
                <w:numId w:val="62"/>
              </w:numPr>
              <w:rPr>
                <w:rFonts w:cs="Arial"/>
                <w:iCs/>
                <w:noProof/>
              </w:rPr>
            </w:pPr>
            <w:r w:rsidRPr="00840157">
              <w:rPr>
                <w:rFonts w:cs="Arial"/>
                <w:noProof/>
              </w:rPr>
              <w:t>adjustments, modifications, relines, repairs, and rebases of removable appliances (dentures and partials)</w:t>
            </w:r>
            <w:r>
              <w:rPr>
                <w:rFonts w:cs="Arial"/>
                <w:noProof/>
              </w:rPr>
              <w:t xml:space="preserve"> [</w:t>
            </w:r>
            <w:r w:rsidRPr="00840157">
              <w:rPr>
                <w:rFonts w:cs="Arial"/>
                <w:noProof/>
              </w:rPr>
              <w:t>(repairs to missing or broken teeth are limited to five teeth per180 days)</w:t>
            </w:r>
            <w:r>
              <w:rPr>
                <w:rFonts w:cs="Arial"/>
                <w:noProof/>
              </w:rPr>
              <w:t>]</w:t>
            </w:r>
          </w:p>
          <w:p w14:paraId="11F6AE01" w14:textId="77777777" w:rsidR="005F2BF8" w:rsidRPr="00840157" w:rsidRDefault="005F2BF8" w:rsidP="00FA4FC7">
            <w:pPr>
              <w:pStyle w:val="Tabletext"/>
              <w:numPr>
                <w:ilvl w:val="0"/>
                <w:numId w:val="62"/>
              </w:numPr>
              <w:rPr>
                <w:rFonts w:cs="Arial"/>
                <w:iCs/>
                <w:noProof/>
              </w:rPr>
            </w:pPr>
            <w:r w:rsidRPr="00840157">
              <w:rPr>
                <w:rFonts w:cs="Arial"/>
                <w:noProof/>
              </w:rPr>
              <w:t>replacement of appliances that are lost, stolen, or damaged beyond repair under certain circumstances [(with &lt;Service/Prior&gt; Authorization)]</w:t>
            </w:r>
          </w:p>
          <w:p w14:paraId="3F7E1DDA" w14:textId="77777777" w:rsidR="005F2BF8" w:rsidRPr="00840157" w:rsidRDefault="005F2BF8" w:rsidP="00FA4FC7">
            <w:pPr>
              <w:pStyle w:val="Tabletext"/>
              <w:numPr>
                <w:ilvl w:val="0"/>
                <w:numId w:val="62"/>
              </w:numPr>
              <w:rPr>
                <w:rFonts w:cs="Arial"/>
                <w:iCs/>
                <w:noProof/>
              </w:rPr>
            </w:pPr>
            <w:r w:rsidRPr="00840157">
              <w:rPr>
                <w:rFonts w:cs="Arial"/>
                <w:noProof/>
              </w:rPr>
              <w:t>replacement of partial appliances if the existing partial cannot be altered to meet dental needs [(with &lt;Service/Prior&gt; Authorization)]</w:t>
            </w:r>
          </w:p>
          <w:p w14:paraId="644C0497" w14:textId="77777777" w:rsidR="005F2BF8" w:rsidRPr="00840157" w:rsidRDefault="005F2BF8" w:rsidP="00FA4FC7">
            <w:pPr>
              <w:pStyle w:val="Tabletext"/>
              <w:numPr>
                <w:ilvl w:val="0"/>
                <w:numId w:val="62"/>
              </w:numPr>
              <w:rPr>
                <w:rFonts w:cs="Arial"/>
                <w:iCs/>
                <w:noProof/>
              </w:rPr>
            </w:pPr>
            <w:r w:rsidRPr="00840157">
              <w:rPr>
                <w:rFonts w:cs="Arial"/>
                <w:noProof/>
              </w:rPr>
              <w:t>tissue conditioning liners</w:t>
            </w:r>
          </w:p>
          <w:p w14:paraId="5359113C" w14:textId="77777777" w:rsidR="005F2BF8" w:rsidRPr="00840157" w:rsidRDefault="005F2BF8" w:rsidP="00FA4FC7">
            <w:pPr>
              <w:pStyle w:val="Tabletext"/>
              <w:numPr>
                <w:ilvl w:val="0"/>
                <w:numId w:val="62"/>
              </w:numPr>
              <w:rPr>
                <w:rFonts w:cs="Arial"/>
                <w:iCs/>
                <w:noProof/>
              </w:rPr>
            </w:pPr>
            <w:r w:rsidRPr="00840157">
              <w:rPr>
                <w:rFonts w:cs="Arial"/>
                <w:noProof/>
              </w:rPr>
              <w:t>precision attachments and repairs</w:t>
            </w:r>
          </w:p>
          <w:p w14:paraId="1AF718B8" w14:textId="77777777" w:rsidR="005F2BF8" w:rsidRPr="00584196" w:rsidRDefault="005F2BF8" w:rsidP="005F2BF8">
            <w:pPr>
              <w:pStyle w:val="Tabletext"/>
              <w:rPr>
                <w:rFonts w:cs="Arial"/>
                <w:noProof/>
              </w:rPr>
            </w:pPr>
          </w:p>
          <w:p w14:paraId="147C103B" w14:textId="77777777" w:rsidR="005F2BF8" w:rsidRPr="00584196" w:rsidRDefault="005F2BF8" w:rsidP="005F2BF8">
            <w:pPr>
              <w:pStyle w:val="Tabletext"/>
              <w:rPr>
                <w:rFonts w:cs="Arial"/>
                <w:noProof/>
              </w:rPr>
            </w:pPr>
            <w:r w:rsidRPr="00584196">
              <w:rPr>
                <w:rFonts w:cs="Arial"/>
                <w:noProof/>
              </w:rPr>
              <w:t>Additional general dental services:</w:t>
            </w:r>
          </w:p>
          <w:p w14:paraId="42DCA120" w14:textId="77777777" w:rsidR="005F2BF8" w:rsidRPr="001E3B70" w:rsidRDefault="005F2BF8" w:rsidP="00FA4FC7">
            <w:pPr>
              <w:pStyle w:val="Tabletext"/>
              <w:numPr>
                <w:ilvl w:val="0"/>
                <w:numId w:val="62"/>
              </w:numPr>
              <w:rPr>
                <w:rFonts w:cs="Arial"/>
                <w:iCs/>
                <w:noProof/>
              </w:rPr>
            </w:pPr>
            <w:r w:rsidRPr="001E3B70">
              <w:rPr>
                <w:rFonts w:cs="Arial"/>
                <w:noProof/>
              </w:rPr>
              <w:t xml:space="preserve">emergency treatment of dental pain </w:t>
            </w:r>
            <w:r>
              <w:rPr>
                <w:rFonts w:cs="Arial"/>
                <w:noProof/>
              </w:rPr>
              <w:t>[(once per day)]</w:t>
            </w:r>
          </w:p>
          <w:p w14:paraId="251E23AA" w14:textId="77777777" w:rsidR="005F2BF8" w:rsidRPr="00F445B5" w:rsidRDefault="005F2BF8" w:rsidP="00FA4FC7">
            <w:pPr>
              <w:pStyle w:val="Tabletext"/>
              <w:numPr>
                <w:ilvl w:val="0"/>
                <w:numId w:val="62"/>
              </w:numPr>
              <w:rPr>
                <w:rFonts w:cs="Arial"/>
                <w:iCs/>
                <w:noProof/>
              </w:rPr>
            </w:pPr>
            <w:r w:rsidRPr="001E3B70">
              <w:rPr>
                <w:rFonts w:cs="Arial"/>
                <w:noProof/>
              </w:rPr>
              <w:t>general anesthesia, deep sedation</w:t>
            </w:r>
            <w:r>
              <w:rPr>
                <w:rFonts w:cs="Arial"/>
                <w:noProof/>
              </w:rPr>
              <w:t xml:space="preserve"> </w:t>
            </w:r>
          </w:p>
          <w:p w14:paraId="104AFED6" w14:textId="0C5BB8A5" w:rsidR="005F2BF8" w:rsidRPr="00F445B5" w:rsidRDefault="005F2BF8" w:rsidP="00FA4FC7">
            <w:pPr>
              <w:pStyle w:val="Tabletext"/>
              <w:numPr>
                <w:ilvl w:val="0"/>
                <w:numId w:val="66"/>
              </w:numPr>
              <w:ind w:left="1080"/>
              <w:rPr>
                <w:rFonts w:cs="Arial"/>
                <w:iCs/>
                <w:noProof/>
              </w:rPr>
            </w:pPr>
            <w:r w:rsidRPr="00F445B5">
              <w:rPr>
                <w:rFonts w:cs="Arial"/>
                <w:iCs/>
                <w:noProof/>
              </w:rPr>
              <w:t>[General anesthesia may be covered in a clinic setting under certain circumstances</w:t>
            </w:r>
            <w:r>
              <w:rPr>
                <w:rFonts w:cs="Arial"/>
                <w:iCs/>
                <w:noProof/>
              </w:rPr>
              <w:t xml:space="preserve">. </w:t>
            </w:r>
            <w:r w:rsidRPr="00F445B5">
              <w:rPr>
                <w:rFonts w:cs="Arial"/>
                <w:iCs/>
                <w:noProof/>
              </w:rPr>
              <w:t>If optional language is added, include a list of circumstances in this sub-bullet.]</w:t>
            </w:r>
          </w:p>
          <w:p w14:paraId="22B89258" w14:textId="08D880FD" w:rsidR="005F2BF8" w:rsidRPr="0058576B" w:rsidRDefault="005F2BF8" w:rsidP="005F2BF8">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1DD2F251" w14:textId="77777777" w:rsidR="005F2BF8" w:rsidRPr="00496847" w:rsidRDefault="005F2BF8" w:rsidP="009606D5">
            <w:pPr>
              <w:pStyle w:val="Tabletext"/>
              <w:rPr>
                <w:rFonts w:cs="Arial"/>
                <w:noProof/>
              </w:rPr>
            </w:pPr>
          </w:p>
        </w:tc>
      </w:tr>
      <w:tr w:rsidR="005F2BF8" w:rsidRPr="00496847" w14:paraId="0B1C045C" w14:textId="77777777" w:rsidTr="2EBAE05A">
        <w:trPr>
          <w:cantSplit/>
        </w:trPr>
        <w:tc>
          <w:tcPr>
            <w:tcW w:w="533" w:type="dxa"/>
            <w:shd w:val="clear" w:color="auto" w:fill="auto"/>
            <w:tcMar>
              <w:top w:w="144" w:type="dxa"/>
              <w:left w:w="144" w:type="dxa"/>
              <w:bottom w:w="144" w:type="dxa"/>
              <w:right w:w="144" w:type="dxa"/>
            </w:tcMar>
          </w:tcPr>
          <w:p w14:paraId="6243EE2F" w14:textId="77777777" w:rsidR="005F2BF8" w:rsidRDefault="005F2BF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7F265ED0" w14:textId="3740AA02" w:rsidR="005F2BF8" w:rsidRPr="005F2BF8" w:rsidRDefault="005F2BF8" w:rsidP="005F2BF8">
            <w:pPr>
              <w:pStyle w:val="Tabletext"/>
              <w:rPr>
                <w:rFonts w:cs="Arial"/>
                <w:b/>
                <w:bCs/>
                <w:iCs/>
                <w:noProof/>
              </w:rPr>
            </w:pPr>
            <w:r>
              <w:rPr>
                <w:rFonts w:cs="Arial"/>
                <w:b/>
                <w:bCs/>
                <w:iCs/>
                <w:noProof/>
              </w:rPr>
              <w:t>Dental Services (Continued)</w:t>
            </w:r>
          </w:p>
          <w:p w14:paraId="159356AC" w14:textId="2B87431C" w:rsidR="005F2BF8" w:rsidRPr="00F445B5" w:rsidRDefault="005F2BF8" w:rsidP="00FA4FC7">
            <w:pPr>
              <w:pStyle w:val="Tabletext"/>
              <w:numPr>
                <w:ilvl w:val="0"/>
                <w:numId w:val="62"/>
              </w:numPr>
              <w:rPr>
                <w:rFonts w:cs="Arial"/>
                <w:iCs/>
                <w:noProof/>
              </w:rPr>
            </w:pPr>
            <w:r w:rsidRPr="00F445B5">
              <w:rPr>
                <w:rFonts w:cs="Arial"/>
                <w:noProof/>
              </w:rPr>
              <w:t xml:space="preserve">extended care facility/house call in certain institutional settings including: </w:t>
            </w:r>
            <w:r>
              <w:rPr>
                <w:rFonts w:cs="Arial"/>
                <w:noProof/>
              </w:rPr>
              <w:t xml:space="preserve">nursing facilities, skilled nursing faciliites, </w:t>
            </w:r>
            <w:r w:rsidRPr="00F445B5">
              <w:rPr>
                <w:rFonts w:cs="Arial"/>
                <w:noProof/>
              </w:rPr>
              <w:t>boarding care homes, Institutions for Mental Diseases (IMD), Intermediate Care Facilities for Persons with Developmental Disabilities(ICF/DDs), Hospices, Minnesota Extended Treatment Options (METO), and swing beds (a nursing facility bed in a hospital)</w:t>
            </w:r>
            <w:r>
              <w:rPr>
                <w:rFonts w:cs="Arial"/>
                <w:noProof/>
              </w:rPr>
              <w:t xml:space="preserve"> [</w:t>
            </w:r>
            <w:r w:rsidRPr="00F445B5">
              <w:rPr>
                <w:rFonts w:cs="Arial"/>
                <w:noProof/>
              </w:rPr>
              <w:t>(cannot be performed on same date as oral hygiene instruction service)</w:t>
            </w:r>
            <w:r>
              <w:rPr>
                <w:rFonts w:cs="Arial"/>
                <w:noProof/>
              </w:rPr>
              <w:t>]</w:t>
            </w:r>
          </w:p>
          <w:p w14:paraId="5070BCC1" w14:textId="77777777" w:rsidR="005F2BF8" w:rsidRPr="00F445B5" w:rsidRDefault="005F2BF8" w:rsidP="00FA4FC7">
            <w:pPr>
              <w:pStyle w:val="Tabletext"/>
              <w:numPr>
                <w:ilvl w:val="0"/>
                <w:numId w:val="62"/>
              </w:numPr>
              <w:rPr>
                <w:rFonts w:cs="Arial"/>
                <w:iCs/>
                <w:noProof/>
              </w:rPr>
            </w:pPr>
            <w:r>
              <w:rPr>
                <w:rFonts w:cs="Arial"/>
                <w:iCs/>
                <w:noProof/>
              </w:rPr>
              <w:t>behavioral management when necessary to ensure that a covered dental service is correctly and safely performed</w:t>
            </w:r>
          </w:p>
          <w:p w14:paraId="100621C4" w14:textId="77777777" w:rsidR="005F2BF8" w:rsidRPr="00F445B5" w:rsidRDefault="005F2BF8" w:rsidP="00FA4FC7">
            <w:pPr>
              <w:pStyle w:val="Tabletext"/>
              <w:numPr>
                <w:ilvl w:val="0"/>
                <w:numId w:val="62"/>
              </w:numPr>
              <w:rPr>
                <w:rFonts w:cs="Arial"/>
                <w:iCs/>
                <w:noProof/>
              </w:rPr>
            </w:pPr>
            <w:r w:rsidRPr="00F445B5">
              <w:rPr>
                <w:rFonts w:cs="Arial"/>
                <w:noProof/>
              </w:rPr>
              <w:t xml:space="preserve"> medications (only when medically necessary for very limited conditions) </w:t>
            </w:r>
          </w:p>
          <w:p w14:paraId="564A1406" w14:textId="77777777" w:rsidR="005F2BF8" w:rsidRPr="00F445B5" w:rsidRDefault="005F2BF8" w:rsidP="00FA4FC7">
            <w:pPr>
              <w:pStyle w:val="ListParagraph"/>
              <w:numPr>
                <w:ilvl w:val="0"/>
                <w:numId w:val="62"/>
              </w:numPr>
              <w:rPr>
                <w:rFonts w:eastAsia="Times New Roman"/>
                <w:noProof/>
              </w:rPr>
            </w:pPr>
            <w:r w:rsidRPr="00F445B5">
              <w:rPr>
                <w:noProof/>
              </w:rPr>
              <w:t>nitrous oxide</w:t>
            </w:r>
            <w:r>
              <w:rPr>
                <w:noProof/>
              </w:rPr>
              <w:t xml:space="preserve"> </w:t>
            </w:r>
            <w:r w:rsidRPr="00F445B5">
              <w:rPr>
                <w:rFonts w:eastAsia="Times New Roman"/>
                <w:noProof/>
              </w:rPr>
              <w:t>[(only if the covered dental service cannot be performed safely without it or would otherwise require the service to be performed under general anesthesia in a hospital or surgical center)]</w:t>
            </w:r>
          </w:p>
          <w:p w14:paraId="72EF1061" w14:textId="77777777" w:rsidR="005F2BF8" w:rsidRPr="00F445B5" w:rsidRDefault="005F2BF8" w:rsidP="00FA4FC7">
            <w:pPr>
              <w:pStyle w:val="Tabletext"/>
              <w:numPr>
                <w:ilvl w:val="0"/>
                <w:numId w:val="62"/>
              </w:numPr>
              <w:rPr>
                <w:rFonts w:cs="Arial"/>
                <w:iCs/>
                <w:noProof/>
              </w:rPr>
            </w:pPr>
            <w:r w:rsidRPr="00F445B5">
              <w:rPr>
                <w:rFonts w:cs="Arial"/>
                <w:iCs/>
                <w:noProof/>
              </w:rPr>
              <w:t>oral bite adjustments [(complete adjustments with &lt;Service/Prior&gt; Authorization)] [(limited to once per day)]</w:t>
            </w:r>
          </w:p>
          <w:p w14:paraId="58545026" w14:textId="77777777" w:rsidR="005F2BF8" w:rsidRPr="00F445B5" w:rsidRDefault="005F2BF8" w:rsidP="00FA4FC7">
            <w:pPr>
              <w:pStyle w:val="Tabletext"/>
              <w:numPr>
                <w:ilvl w:val="0"/>
                <w:numId w:val="62"/>
              </w:numPr>
              <w:rPr>
                <w:rFonts w:cs="Arial"/>
                <w:iCs/>
                <w:noProof/>
              </w:rPr>
            </w:pPr>
            <w:r w:rsidRPr="00F445B5">
              <w:rPr>
                <w:rFonts w:cs="Arial"/>
                <w:iCs/>
                <w:noProof/>
              </w:rPr>
              <w:t>Oral or IV sedation (only if the covered dental service cannot be performed safely without it or would otherwise require the service to be performed under general anesthesia in a hospital or surgical center)</w:t>
            </w:r>
          </w:p>
          <w:p w14:paraId="3593A5D6" w14:textId="77777777" w:rsidR="005F2BF8" w:rsidRPr="00F445B5" w:rsidRDefault="005F2BF8" w:rsidP="005F2BF8">
            <w:pPr>
              <w:pStyle w:val="Tabletext"/>
              <w:ind w:left="720"/>
              <w:rPr>
                <w:rFonts w:cs="Arial"/>
                <w:iCs/>
                <w:noProof/>
              </w:rPr>
            </w:pPr>
          </w:p>
          <w:p w14:paraId="7C4DC906" w14:textId="77777777" w:rsidR="005F2BF8" w:rsidRDefault="005F2BF8" w:rsidP="005F2BF8">
            <w:pPr>
              <w:pStyle w:val="Tabletext"/>
              <w:rPr>
                <w:noProof/>
              </w:rPr>
            </w:pPr>
            <w:r>
              <w:rPr>
                <w:noProof/>
              </w:rPr>
              <w:t>Notes:</w:t>
            </w:r>
          </w:p>
          <w:p w14:paraId="4F25D38E" w14:textId="77777777" w:rsidR="005F2BF8" w:rsidRDefault="005F2BF8" w:rsidP="005F2BF8">
            <w:pPr>
              <w:pStyle w:val="Tabletext"/>
              <w:rPr>
                <w:noProof/>
              </w:rPr>
            </w:pPr>
            <w:r w:rsidRPr="00FE679C">
              <w:rPr>
                <w:noProof/>
              </w:rPr>
              <w:t>If you choose to get dental benefits from a Federally Qualified Health Center (FQHC) or a state-operated dental clinic, you will have the same benefits that you are entitled to under Medical Assistance.</w:t>
            </w:r>
          </w:p>
          <w:p w14:paraId="7931C979" w14:textId="77777777" w:rsidR="005F2BF8" w:rsidRDefault="005F2BF8" w:rsidP="005F2BF8">
            <w:pPr>
              <w:pStyle w:val="Tabletext"/>
              <w:rPr>
                <w:noProof/>
              </w:rPr>
            </w:pPr>
            <w:r>
              <w:rPr>
                <w:noProof/>
              </w:rPr>
              <w:t>If you are new to our health plan and have already started a dental service treatment plan, contact us for coordination of care.</w:t>
            </w:r>
          </w:p>
          <w:p w14:paraId="6315634E" w14:textId="3FC42483" w:rsidR="005F2BF8" w:rsidRPr="0058576B" w:rsidRDefault="005F2BF8" w:rsidP="005F2BF8">
            <w:pPr>
              <w:pStyle w:val="Tablesubtitle"/>
              <w:jc w:val="right"/>
              <w:rPr>
                <w:rFonts w:cs="Arial"/>
                <w:noProof/>
              </w:rPr>
            </w:pPr>
            <w:r w:rsidRPr="00496847">
              <w:rPr>
                <w:rFonts w:cs="Arial"/>
                <w:noProof/>
              </w:rPr>
              <w:t>This benefit is continued on the next page</w:t>
            </w:r>
          </w:p>
        </w:tc>
        <w:tc>
          <w:tcPr>
            <w:tcW w:w="2707" w:type="dxa"/>
            <w:tcMar>
              <w:top w:w="144" w:type="dxa"/>
              <w:left w:w="144" w:type="dxa"/>
              <w:bottom w:w="144" w:type="dxa"/>
              <w:right w:w="144" w:type="dxa"/>
            </w:tcMar>
          </w:tcPr>
          <w:p w14:paraId="468F8632" w14:textId="77777777" w:rsidR="005F2BF8" w:rsidRPr="00496847" w:rsidRDefault="005F2BF8" w:rsidP="009606D5">
            <w:pPr>
              <w:pStyle w:val="Tabletext"/>
              <w:rPr>
                <w:rFonts w:cs="Arial"/>
                <w:noProof/>
              </w:rPr>
            </w:pPr>
          </w:p>
        </w:tc>
      </w:tr>
      <w:tr w:rsidR="005F2BF8" w:rsidRPr="00496847" w14:paraId="2BDE2F55" w14:textId="77777777" w:rsidTr="2EBAE05A">
        <w:trPr>
          <w:cantSplit/>
        </w:trPr>
        <w:tc>
          <w:tcPr>
            <w:tcW w:w="533" w:type="dxa"/>
            <w:shd w:val="clear" w:color="auto" w:fill="auto"/>
            <w:tcMar>
              <w:top w:w="144" w:type="dxa"/>
              <w:left w:w="144" w:type="dxa"/>
              <w:bottom w:w="144" w:type="dxa"/>
              <w:right w:w="144" w:type="dxa"/>
            </w:tcMar>
          </w:tcPr>
          <w:p w14:paraId="5CFE7C1E" w14:textId="77777777" w:rsidR="005F2BF8" w:rsidRDefault="005F2BF8"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66D5E1A4" w14:textId="1A43D7E0" w:rsidR="005F2BF8" w:rsidRPr="005F2BF8" w:rsidRDefault="005F2BF8" w:rsidP="005F2BF8">
            <w:pPr>
              <w:pStyle w:val="Tabletext"/>
              <w:rPr>
                <w:b/>
                <w:bCs/>
                <w:noProof/>
              </w:rPr>
            </w:pPr>
            <w:r>
              <w:rPr>
                <w:b/>
                <w:bCs/>
                <w:noProof/>
              </w:rPr>
              <w:t>Dental Services (Continued)</w:t>
            </w:r>
          </w:p>
          <w:p w14:paraId="74090730" w14:textId="21522158" w:rsidR="005F2BF8" w:rsidRDefault="005F2BF8" w:rsidP="005F2BF8">
            <w:pPr>
              <w:pStyle w:val="Tabletext"/>
              <w:rPr>
                <w:noProof/>
              </w:rPr>
            </w:pPr>
            <w:r w:rsidRPr="00FE679C">
              <w:rPr>
                <w:noProof/>
              </w:rPr>
              <w:t>If you begin orthodontia services, we will not require completion of the treatment plan to pay the provider for services received.</w:t>
            </w:r>
          </w:p>
          <w:p w14:paraId="1965B8D2" w14:textId="77777777" w:rsidR="005F2BF8" w:rsidRPr="00162438" w:rsidRDefault="005F2BF8" w:rsidP="005F2BF8">
            <w:pPr>
              <w:pStyle w:val="Tabletext"/>
              <w:rPr>
                <w:noProof/>
              </w:rPr>
            </w:pPr>
            <w:r w:rsidRPr="00162438">
              <w:rPr>
                <w:noProof/>
              </w:rPr>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p w14:paraId="29EC8389" w14:textId="6E7017D8" w:rsidR="005F2BF8" w:rsidRPr="0058576B" w:rsidRDefault="005F2BF8" w:rsidP="005F2BF8">
            <w:pPr>
              <w:pStyle w:val="Tablesubtitle"/>
              <w:rPr>
                <w:rFonts w:cs="Arial"/>
                <w:noProof/>
              </w:rPr>
            </w:pPr>
            <w:r w:rsidRPr="009F7F14">
              <w:rPr>
                <w:rFonts w:cs="Arial"/>
                <w:iCs/>
                <w:color w:val="548DD4"/>
              </w:rPr>
              <w:t>[</w:t>
            </w:r>
            <w:r w:rsidRPr="009F7F14">
              <w:rPr>
                <w:rFonts w:cs="Arial"/>
                <w:i/>
                <w:iCs/>
                <w:color w:val="548DD4"/>
              </w:rPr>
              <w:t xml:space="preserve">Plans that offer optional </w:t>
            </w:r>
            <w:r w:rsidRPr="00FE679C">
              <w:rPr>
                <w:rFonts w:cs="Arial"/>
                <w:i/>
                <w:iCs/>
                <w:color w:val="548DD4"/>
              </w:rPr>
              <w:t>supplemental</w:t>
            </w:r>
            <w:r w:rsidRPr="009F7F14">
              <w:rPr>
                <w:rFonts w:cs="Arial"/>
                <w:i/>
                <w:iCs/>
                <w:color w:val="548DD4"/>
              </w:rPr>
              <w:t xml:space="preserve"> dental benefits at an additional cost insert</w:t>
            </w:r>
            <w:r w:rsidRPr="009F7F14">
              <w:rPr>
                <w:rFonts w:cs="Arial"/>
                <w:color w:val="548DD4"/>
              </w:rPr>
              <w:t xml:space="preserve">: </w:t>
            </w:r>
            <w:r w:rsidRPr="009F7F14">
              <w:rPr>
                <w:rFonts w:cs="Arial"/>
                <w:iCs/>
                <w:color w:val="548DD4"/>
              </w:rPr>
              <w:t>Note: Our plan offers additional dental services. Go to Benefits Chart in Section E for more information.]</w:t>
            </w:r>
          </w:p>
        </w:tc>
        <w:tc>
          <w:tcPr>
            <w:tcW w:w="2707" w:type="dxa"/>
            <w:tcMar>
              <w:top w:w="144" w:type="dxa"/>
              <w:left w:w="144" w:type="dxa"/>
              <w:bottom w:w="144" w:type="dxa"/>
              <w:right w:w="144" w:type="dxa"/>
            </w:tcMar>
          </w:tcPr>
          <w:p w14:paraId="717EE32D" w14:textId="77777777" w:rsidR="005F2BF8" w:rsidRPr="00496847" w:rsidRDefault="005F2BF8" w:rsidP="009606D5">
            <w:pPr>
              <w:pStyle w:val="Tabletext"/>
              <w:rPr>
                <w:rFonts w:cs="Arial"/>
                <w:noProof/>
              </w:rPr>
            </w:pP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1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2F470E41" w14:textId="02B0F2AC" w:rsidR="00FE679C" w:rsidRPr="00496847" w:rsidRDefault="00FE679C" w:rsidP="00A8213E">
            <w:pPr>
              <w:pStyle w:val="Tabletext"/>
              <w:rPr>
                <w:rFonts w:cs="Arial"/>
                <w:noProof/>
              </w:rPr>
            </w:pPr>
            <w:r w:rsidRPr="00FE679C">
              <w:rPr>
                <w:rFonts w:cs="Arial"/>
                <w:noProof/>
              </w:rPr>
              <w:t>We may cover additional screenings if medically necessary.</w:t>
            </w:r>
          </w:p>
          <w:p w14:paraId="13E8FC76" w14:textId="325CEE36" w:rsidR="00261BE2" w:rsidRPr="00436F16" w:rsidRDefault="006D0011" w:rsidP="00A8213E">
            <w:pPr>
              <w:pStyle w:val="Tabletext"/>
              <w:rPr>
                <w:rFonts w:cs="Arial"/>
                <w:i/>
                <w:iCs/>
                <w:noProof/>
              </w:rPr>
            </w:pPr>
            <w:r w:rsidRPr="009F7F14">
              <w:rPr>
                <w:rFonts w:cs="Arial"/>
                <w:noProof/>
                <w:color w:val="548DD4"/>
              </w:rPr>
              <w:t>[</w:t>
            </w:r>
            <w:r w:rsidR="00261BE2" w:rsidRPr="009F7F14">
              <w:rPr>
                <w:rFonts w:cs="Arial"/>
                <w:i/>
                <w:iCs/>
                <w:noProof/>
                <w:color w:val="548DD4"/>
              </w:rPr>
              <w:t>List any additional benefits offered</w:t>
            </w:r>
            <w:r w:rsidR="00261BE2" w:rsidRPr="009F7F14">
              <w:rPr>
                <w:rFonts w:cs="Arial"/>
                <w:noProof/>
                <w:color w:val="548DD4"/>
              </w:rPr>
              <w:t>.</w:t>
            </w:r>
            <w:r w:rsidRPr="009F7F14">
              <w:rPr>
                <w:rFonts w:cs="Arial"/>
                <w:noProof/>
                <w:color w:val="548DD4"/>
              </w:rPr>
              <w:t>]</w:t>
            </w:r>
          </w:p>
        </w:tc>
        <w:tc>
          <w:tcPr>
            <w:tcW w:w="2707" w:type="dxa"/>
            <w:tcMar>
              <w:top w:w="144" w:type="dxa"/>
              <w:left w:w="144" w:type="dxa"/>
              <w:bottom w:w="144" w:type="dxa"/>
              <w:right w:w="144" w:type="dxa"/>
            </w:tcMar>
          </w:tcPr>
          <w:p w14:paraId="6C29F575" w14:textId="77777777" w:rsidR="00261BE2" w:rsidRPr="00496847" w:rsidRDefault="00261BE2" w:rsidP="009606D5">
            <w:pPr>
              <w:pStyle w:val="Tabletext"/>
              <w:rPr>
                <w:rFonts w:cs="Arial"/>
                <w:noProof/>
              </w:rPr>
            </w:pPr>
            <w:r w:rsidRPr="00496847">
              <w:rPr>
                <w:rFonts w:cs="Arial"/>
                <w:noProof/>
              </w:rPr>
              <w:t>$0</w:t>
            </w:r>
          </w:p>
          <w:p w14:paraId="20BA8B5B" w14:textId="47017B9B" w:rsidR="00261BE2" w:rsidRPr="00496847" w:rsidRDefault="006D0011" w:rsidP="009606D5">
            <w:pPr>
              <w:pStyle w:val="Tabletext"/>
              <w:rPr>
                <w:rFonts w:cs="Arial"/>
                <w:noProof/>
                <w:color w:val="548DD4"/>
              </w:rPr>
            </w:pPr>
            <w:r w:rsidRPr="009F7F14">
              <w:rPr>
                <w:rFonts w:cs="Arial"/>
                <w:noProof/>
                <w:color w:val="548DD4"/>
              </w:rPr>
              <w:t>[</w:t>
            </w:r>
            <w:r w:rsidR="00261BE2" w:rsidRPr="009F7F14">
              <w:rPr>
                <w:rFonts w:cs="Arial"/>
                <w:i/>
                <w:iCs/>
                <w:noProof/>
                <w:color w:val="548DD4"/>
              </w:rPr>
              <w:t>List copays for additional benefits</w:t>
            </w:r>
            <w:r w:rsidR="00261BE2" w:rsidRPr="009F7F14">
              <w:rPr>
                <w:rFonts w:cs="Arial"/>
                <w:noProof/>
                <w:color w:val="548DD4"/>
              </w:rPr>
              <w:t>.</w:t>
            </w:r>
            <w:r w:rsidRPr="009F7F14">
              <w:rPr>
                <w:rFonts w:cs="Arial"/>
                <w:noProof/>
                <w:color w:val="548DD4"/>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lastRenderedPageBreak/>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r w:rsidR="00261BE2" w:rsidRPr="00162BBB">
              <w:t>igh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77777777" w:rsidR="00261BE2" w:rsidRPr="00496847" w:rsidRDefault="00261BE2" w:rsidP="009606D5">
            <w:pPr>
              <w:pStyle w:val="Tabletext"/>
              <w:rPr>
                <w:rFonts w:cs="Arial"/>
                <w:noProof/>
              </w:rPr>
            </w:pPr>
            <w:r w:rsidRPr="00496847">
              <w:rPr>
                <w:rFonts w:cs="Arial"/>
                <w:noProof/>
              </w:rPr>
              <w:t>Tests may be covered in some other cases, such as if you are overweight and have a family history of diabetes.</w:t>
            </w:r>
          </w:p>
          <w:p w14:paraId="4B045493" w14:textId="2AFAB605" w:rsidR="00261BE2" w:rsidRDefault="001E6C7A" w:rsidP="423C2E9A">
            <w:pPr>
              <w:pStyle w:val="Tabletext"/>
              <w:rPr>
                <w:rFonts w:cs="Arial"/>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2574339C" w14:textId="6BBFD0DB" w:rsidR="00FE679C" w:rsidRPr="00496847" w:rsidRDefault="00FE679C" w:rsidP="423C2E9A">
            <w:pPr>
              <w:pStyle w:val="Tabletext"/>
              <w:rPr>
                <w:rFonts w:cs="Arial"/>
                <w:b/>
                <w:bCs/>
                <w:noProof/>
              </w:rPr>
            </w:pPr>
            <w:r w:rsidRPr="0049763F">
              <w:rPr>
                <w:rFonts w:cs="Arial"/>
                <w:noProof/>
              </w:rPr>
              <w:t>We may cover additional screenings if medically necessary.</w:t>
            </w:r>
          </w:p>
          <w:p w14:paraId="002D5EA7" w14:textId="6F57D7E3" w:rsidR="00261BE2" w:rsidRPr="00496847" w:rsidRDefault="006D0011" w:rsidP="009606D5">
            <w:pPr>
              <w:pStyle w:val="Tabletext"/>
              <w:rPr>
                <w:rFonts w:cs="Arial"/>
                <w:noProof/>
              </w:rPr>
            </w:pPr>
            <w:r w:rsidRPr="009F7F14">
              <w:rPr>
                <w:rFonts w:cs="Arial"/>
                <w:noProof/>
                <w:color w:val="548DD4"/>
              </w:rPr>
              <w:t>[</w:t>
            </w:r>
            <w:r w:rsidR="00261BE2" w:rsidRPr="009F7F14">
              <w:rPr>
                <w:rFonts w:cs="Arial"/>
                <w:i/>
                <w:iCs/>
                <w:noProof/>
                <w:color w:val="548DD4"/>
              </w:rPr>
              <w:t>List any additional benefits offered</w:t>
            </w:r>
            <w:r w:rsidR="00261BE2" w:rsidRPr="009F7F14">
              <w:rPr>
                <w:rFonts w:cs="Arial"/>
                <w:noProof/>
                <w:color w:val="548DD4"/>
              </w:rPr>
              <w:t>.</w:t>
            </w:r>
            <w:r w:rsidRPr="009F7F14">
              <w:rPr>
                <w:rFonts w:cs="Arial"/>
                <w:noProof/>
                <w:color w:val="548DD4"/>
              </w:rPr>
              <w:t>]</w:t>
            </w:r>
          </w:p>
        </w:tc>
        <w:tc>
          <w:tcPr>
            <w:tcW w:w="2707" w:type="dxa"/>
            <w:tcMar>
              <w:top w:w="144" w:type="dxa"/>
              <w:left w:w="144" w:type="dxa"/>
              <w:bottom w:w="144" w:type="dxa"/>
              <w:right w:w="144" w:type="dxa"/>
            </w:tcMar>
          </w:tcPr>
          <w:p w14:paraId="6794D893" w14:textId="77777777" w:rsidR="00261BE2" w:rsidRPr="00496847" w:rsidRDefault="00261BE2" w:rsidP="009606D5">
            <w:pPr>
              <w:pStyle w:val="Tabletext"/>
              <w:rPr>
                <w:rFonts w:cs="Arial"/>
                <w:noProof/>
              </w:rPr>
            </w:pPr>
            <w:r w:rsidRPr="00496847">
              <w:rPr>
                <w:rFonts w:cs="Arial"/>
                <w:noProof/>
              </w:rPr>
              <w:t>$0</w:t>
            </w:r>
          </w:p>
          <w:p w14:paraId="54456A2D" w14:textId="2399FF7A" w:rsidR="00261BE2" w:rsidRPr="00496847" w:rsidRDefault="006D0011" w:rsidP="009606D5">
            <w:pPr>
              <w:pStyle w:val="Tabletext"/>
              <w:rPr>
                <w:rFonts w:cs="Arial"/>
                <w:noProof/>
                <w:color w:val="548DD4"/>
              </w:rPr>
            </w:pPr>
            <w:r w:rsidRPr="009F7F14">
              <w:rPr>
                <w:rFonts w:cs="Arial"/>
                <w:noProof/>
                <w:color w:val="548DD4"/>
              </w:rPr>
              <w:t>[</w:t>
            </w:r>
            <w:r w:rsidR="00261BE2" w:rsidRPr="009F7F14">
              <w:rPr>
                <w:rFonts w:cs="Arial"/>
                <w:i/>
                <w:iCs/>
                <w:noProof/>
                <w:color w:val="548DD4"/>
              </w:rPr>
              <w:t>List copays for additional benefits</w:t>
            </w:r>
            <w:r w:rsidR="00261BE2" w:rsidRPr="009F7F14">
              <w:rPr>
                <w:rFonts w:cs="Arial"/>
                <w:noProof/>
                <w:color w:val="548DD4"/>
              </w:rPr>
              <w:t>.</w:t>
            </w:r>
            <w:r w:rsidRPr="009F7F14">
              <w:rPr>
                <w:rFonts w:cs="Arial"/>
                <w:noProof/>
                <w:color w:val="548DD4"/>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lastRenderedPageBreak/>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FA4FC7">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FA4FC7">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FA4FC7">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FA4FC7">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FA4FC7">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FA4FC7">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FA4FC7">
            <w:pPr>
              <w:pStyle w:val="Tablelistbullet2"/>
              <w:numPr>
                <w:ilvl w:val="0"/>
                <w:numId w:val="51"/>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FA4FC7">
            <w:pPr>
              <w:pStyle w:val="Tablelistbullet2"/>
              <w:numPr>
                <w:ilvl w:val="0"/>
                <w:numId w:val="51"/>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9F7F14">
              <w:rPr>
                <w:rFonts w:cs="Arial"/>
                <w:noProof/>
                <w:color w:val="548DD4"/>
              </w:rPr>
              <w:t>[</w:t>
            </w:r>
            <w:r w:rsidR="00261BE2" w:rsidRPr="009F7F14">
              <w:rPr>
                <w:rFonts w:cs="Arial"/>
                <w:i/>
                <w:iCs/>
                <w:noProof/>
                <w:color w:val="548DD4"/>
              </w:rPr>
              <w:t>List any additional benefits offered</w:t>
            </w:r>
            <w:r w:rsidR="00261BE2" w:rsidRPr="009F7F14">
              <w:rPr>
                <w:rFonts w:cs="Arial"/>
                <w:noProof/>
                <w:color w:val="548DD4"/>
              </w:rPr>
              <w:t>.</w:t>
            </w:r>
            <w:r w:rsidRPr="009F7F14">
              <w:rPr>
                <w:rFonts w:cs="Arial"/>
                <w:noProof/>
                <w:color w:val="548DD4"/>
              </w:rPr>
              <w:t>]</w:t>
            </w:r>
          </w:p>
        </w:tc>
        <w:tc>
          <w:tcPr>
            <w:tcW w:w="2707" w:type="dxa"/>
            <w:tcMar>
              <w:top w:w="144" w:type="dxa"/>
              <w:left w:w="144" w:type="dxa"/>
              <w:bottom w:w="144" w:type="dxa"/>
              <w:right w:w="144" w:type="dxa"/>
            </w:tcMar>
          </w:tcPr>
          <w:p w14:paraId="70C5F7A3" w14:textId="77777777" w:rsidR="00261BE2" w:rsidRPr="00496847" w:rsidRDefault="00261BE2" w:rsidP="009606D5">
            <w:pPr>
              <w:pStyle w:val="Tabletext"/>
              <w:rPr>
                <w:rFonts w:cs="Arial"/>
                <w:noProof/>
              </w:rPr>
            </w:pPr>
            <w:r w:rsidRPr="00496847">
              <w:rPr>
                <w:rFonts w:cs="Arial"/>
                <w:noProof/>
              </w:rPr>
              <w:t>$0</w:t>
            </w:r>
          </w:p>
          <w:p w14:paraId="75BA111D" w14:textId="6DAE4380" w:rsidR="00261BE2" w:rsidRPr="00496847" w:rsidRDefault="006D0011" w:rsidP="009606D5">
            <w:pPr>
              <w:pStyle w:val="Tabletext"/>
              <w:rPr>
                <w:rFonts w:cs="Arial"/>
                <w:noProof/>
                <w:color w:val="548DD4"/>
              </w:rPr>
            </w:pPr>
            <w:r w:rsidRPr="009F7F14">
              <w:rPr>
                <w:rFonts w:cs="Arial"/>
                <w:noProof/>
                <w:color w:val="548DD4"/>
              </w:rPr>
              <w:t>[</w:t>
            </w:r>
            <w:r w:rsidR="00261BE2" w:rsidRPr="009F7F14">
              <w:rPr>
                <w:rFonts w:cs="Arial"/>
                <w:i/>
                <w:iCs/>
                <w:noProof/>
                <w:color w:val="548DD4"/>
              </w:rPr>
              <w:t>List copays for additional benefits</w:t>
            </w:r>
            <w:r w:rsidR="00261BE2" w:rsidRPr="009F7F14">
              <w:rPr>
                <w:rFonts w:cs="Arial"/>
                <w:noProof/>
                <w:color w:val="548DD4"/>
              </w:rPr>
              <w:t>.</w:t>
            </w:r>
            <w:r w:rsidRPr="009F7F14">
              <w:rPr>
                <w:rFonts w:cs="Arial"/>
                <w:noProof/>
                <w:color w:val="548DD4"/>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6F25B2A2"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325846">
              <w:rPr>
                <w:rFonts w:cs="Arial"/>
                <w:noProof/>
              </w:rPr>
              <w:t xml:space="preserve">this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r w:rsidR="00A56D1A" w:rsidRPr="00D15405">
              <w:t>lchairs</w:t>
            </w:r>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3298842F" w14:textId="77777777" w:rsidR="00FE679C" w:rsidRPr="00D15405" w:rsidRDefault="00D45CE4" w:rsidP="00FE679C">
            <w:pPr>
              <w:pStyle w:val="Tablelistbullet"/>
              <w:spacing w:after="120"/>
            </w:pPr>
            <w:r>
              <w:t>d</w:t>
            </w:r>
            <w:r w:rsidR="009817C9" w:rsidRPr="00D15405">
              <w:t>iabetic supplies</w:t>
            </w:r>
            <w:r w:rsidR="00FE679C">
              <w:t xml:space="preserve"> (</w:t>
            </w:r>
            <w:r w:rsidR="00FE679C" w:rsidRPr="000001BC">
              <w:t>For diabetic supplies refer to the “Diabetic self-management training, services, and supplies” section in this benefit chart</w:t>
            </w:r>
            <w:r w:rsidR="00FE679C">
              <w:t>.)</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Default="00D45CE4" w:rsidP="00D15405">
            <w:pPr>
              <w:pStyle w:val="Tablelistbullet"/>
              <w:rPr>
                <w:noProof/>
              </w:rPr>
            </w:pPr>
            <w:r>
              <w:t>d</w:t>
            </w:r>
            <w:r w:rsidR="001953D7" w:rsidRPr="00D15405">
              <w:t xml:space="preserve">ialysis care </w:t>
            </w:r>
            <w:r w:rsidR="001953D7" w:rsidRPr="00496847">
              <w:rPr>
                <w:noProof/>
              </w:rPr>
              <w:t>equipment</w:t>
            </w:r>
          </w:p>
          <w:p w14:paraId="3F4482DD" w14:textId="77777777" w:rsidR="00FE679C" w:rsidRDefault="00FE679C" w:rsidP="00FE679C">
            <w:pPr>
              <w:pStyle w:val="Tablelistbullet"/>
              <w:spacing w:after="120"/>
              <w:ind w:left="72"/>
              <w:rPr>
                <w:noProof/>
              </w:rPr>
            </w:pPr>
            <w:r>
              <w:rPr>
                <w:noProof/>
              </w:rPr>
              <w:t>We cover additional items, including:</w:t>
            </w:r>
          </w:p>
          <w:p w14:paraId="10D54A1C" w14:textId="152BDA13" w:rsidR="00FE679C" w:rsidRDefault="00FE679C" w:rsidP="00FE679C">
            <w:pPr>
              <w:pStyle w:val="Tablelistbullet"/>
              <w:rPr>
                <w:noProof/>
              </w:rPr>
            </w:pPr>
            <w:r>
              <w:rPr>
                <w:noProof/>
              </w:rPr>
              <w:t>repairs of medical equipment</w:t>
            </w:r>
          </w:p>
          <w:p w14:paraId="64EBCEEE" w14:textId="77777777" w:rsidR="00CE13DB" w:rsidRDefault="00FE679C" w:rsidP="00FE679C">
            <w:pPr>
              <w:pStyle w:val="Tablelistbullet"/>
            </w:pPr>
            <w:r>
              <w:rPr>
                <w:noProof/>
              </w:rPr>
              <w:t>batteries for medical equipmen</w:t>
            </w:r>
            <w:r w:rsidR="00CE13DB">
              <w:rPr>
                <w:noProof/>
              </w:rPr>
              <w:t>t</w:t>
            </w:r>
          </w:p>
          <w:p w14:paraId="05275843" w14:textId="4E59CFE9" w:rsidR="00CE13DB" w:rsidRDefault="00CE13DB" w:rsidP="00FE679C">
            <w:pPr>
              <w:pStyle w:val="Tablelistbullet"/>
            </w:pPr>
            <w:r>
              <w:rPr>
                <w:noProof/>
              </w:rPr>
              <w:t>airway clearance devices</w:t>
            </w:r>
          </w:p>
          <w:p w14:paraId="7B0419AB" w14:textId="5E79E6B7" w:rsidR="00CE13DB" w:rsidRDefault="00CE13DB" w:rsidP="00CE13DB">
            <w:pPr>
              <w:pStyle w:val="Tablelistbullet"/>
              <w:rPr>
                <w:noProof/>
              </w:rPr>
            </w:pPr>
            <w:r>
              <w:rPr>
                <w:noProof/>
              </w:rPr>
              <w:t>medical supplies you need to take care of your illness, injury or disabili</w:t>
            </w:r>
            <w:r w:rsidR="00C96BE3">
              <w:rPr>
                <w:noProof/>
              </w:rPr>
              <w:t>t</w:t>
            </w:r>
            <w:r>
              <w:rPr>
                <w:noProof/>
              </w:rPr>
              <w:t>y</w:t>
            </w:r>
          </w:p>
          <w:p w14:paraId="1E45B4FC" w14:textId="1F5EC888" w:rsidR="0014744A" w:rsidRPr="00496847" w:rsidRDefault="0014744A" w:rsidP="00550B68">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21568E" w:rsidRDefault="006D0011" w:rsidP="009606D5">
            <w:pPr>
              <w:pStyle w:val="Tabletext"/>
              <w:rPr>
                <w:rFonts w:cs="Arial"/>
                <w:i/>
                <w:noProof/>
                <w:color w:val="548DD4"/>
              </w:rPr>
            </w:pPr>
            <w:r w:rsidRPr="0021568E">
              <w:rPr>
                <w:rFonts w:cs="Arial"/>
                <w:noProof/>
                <w:color w:val="548DD4"/>
              </w:rPr>
              <w:t>[</w:t>
            </w:r>
            <w:r w:rsidR="00261BE2" w:rsidRPr="0021568E">
              <w:rPr>
                <w:rFonts w:cs="Arial"/>
                <w:i/>
                <w:iCs/>
                <w:noProof/>
                <w:color w:val="548DD4"/>
              </w:rPr>
              <w:t>List copays</w:t>
            </w:r>
            <w:r w:rsidR="00597F9B" w:rsidRPr="0021568E">
              <w:rPr>
                <w:rFonts w:cs="Arial"/>
                <w:i/>
                <w:iCs/>
                <w:noProof/>
                <w:color w:val="548DD4"/>
              </w:rPr>
              <w:t xml:space="preserve">, including how they vary for equipment covered by Medicare and Medicaid, </w:t>
            </w:r>
            <w:r w:rsidR="00B044A7" w:rsidRPr="0021568E">
              <w:rPr>
                <w:rFonts w:cs="Arial"/>
                <w:i/>
                <w:iCs/>
                <w:noProof/>
                <w:color w:val="548DD4"/>
              </w:rPr>
              <w:t>if applicable</w:t>
            </w:r>
            <w:r w:rsidR="00261BE2" w:rsidRPr="0021568E">
              <w:rPr>
                <w:rFonts w:cs="Arial"/>
                <w:noProof/>
                <w:color w:val="548DD4"/>
              </w:rPr>
              <w:t>.</w:t>
            </w:r>
            <w:r w:rsidRPr="0021568E">
              <w:rPr>
                <w:rFonts w:cs="Arial"/>
                <w:noProof/>
                <w:color w:val="548DD4"/>
              </w:rPr>
              <w:t>]</w:t>
            </w:r>
          </w:p>
          <w:p w14:paraId="00EA3BF8" w14:textId="1CB29C92" w:rsidR="00B044A7" w:rsidRPr="0021568E" w:rsidRDefault="006D0011" w:rsidP="009606D5">
            <w:pPr>
              <w:pStyle w:val="Tabletext"/>
              <w:rPr>
                <w:rFonts w:cs="Arial"/>
                <w:noProof/>
                <w:color w:val="548DD4"/>
              </w:rPr>
            </w:pPr>
            <w:r w:rsidRPr="0021568E">
              <w:rPr>
                <w:rFonts w:cs="Arial"/>
                <w:noProof/>
                <w:color w:val="548DD4"/>
              </w:rPr>
              <w:t>[</w:t>
            </w:r>
            <w:r w:rsidR="00B044A7" w:rsidRPr="0021568E">
              <w:rPr>
                <w:rFonts w:cs="Arial"/>
                <w:i/>
                <w:noProof/>
                <w:color w:val="548DD4"/>
              </w:rPr>
              <w:t>Include if appli</w:t>
            </w:r>
            <w:r w:rsidR="00597F9B" w:rsidRPr="0021568E">
              <w:rPr>
                <w:rFonts w:cs="Arial"/>
                <w:i/>
                <w:noProof/>
                <w:color w:val="548DD4"/>
              </w:rPr>
              <w:t>ca</w:t>
            </w:r>
            <w:r w:rsidR="00B044A7" w:rsidRPr="0021568E">
              <w:rPr>
                <w:rFonts w:cs="Arial"/>
                <w:i/>
                <w:noProof/>
                <w:color w:val="548DD4"/>
              </w:rPr>
              <w:t xml:space="preserve">ble: </w:t>
            </w:r>
            <w:r w:rsidR="00B044A7" w:rsidRPr="0021568E">
              <w:rPr>
                <w:rFonts w:cs="Arial"/>
                <w:noProof/>
                <w:color w:val="548DD4"/>
              </w:rPr>
              <w:t>Your cost</w:t>
            </w:r>
            <w:r w:rsidR="006B0C6E" w:rsidRPr="0021568E">
              <w:rPr>
                <w:rFonts w:cs="Arial"/>
                <w:noProof/>
                <w:color w:val="548DD4"/>
              </w:rPr>
              <w:t>-</w:t>
            </w:r>
            <w:r w:rsidR="00B044A7" w:rsidRPr="0021568E">
              <w:rPr>
                <w:rFonts w:cs="Arial"/>
                <w:noProof/>
                <w:color w:val="548DD4"/>
              </w:rPr>
              <w:t xml:space="preserve">sharing for Medicare oxygen equipment coverage is </w:t>
            </w:r>
            <w:r w:rsidRPr="0021568E">
              <w:rPr>
                <w:rFonts w:cs="Arial"/>
                <w:noProof/>
                <w:color w:val="548DD4"/>
              </w:rPr>
              <w:t>[</w:t>
            </w:r>
            <w:r w:rsidR="00B044A7" w:rsidRPr="0021568E">
              <w:rPr>
                <w:rFonts w:cs="Arial"/>
                <w:i/>
                <w:noProof/>
                <w:color w:val="548DD4"/>
              </w:rPr>
              <w:t>insert copay amount or coinsurance percentage</w:t>
            </w:r>
            <w:r w:rsidRPr="0021568E">
              <w:rPr>
                <w:rFonts w:cs="Arial"/>
                <w:noProof/>
                <w:color w:val="548DD4"/>
              </w:rPr>
              <w:t>]</w:t>
            </w:r>
            <w:r w:rsidR="00B044A7" w:rsidRPr="0021568E">
              <w:rPr>
                <w:rFonts w:cs="Arial"/>
                <w:noProof/>
                <w:color w:val="548DD4"/>
              </w:rPr>
              <w:t xml:space="preserve">, every </w:t>
            </w:r>
            <w:r w:rsidRPr="0021568E">
              <w:rPr>
                <w:rFonts w:cs="Arial"/>
                <w:noProof/>
                <w:color w:val="548DD4"/>
              </w:rPr>
              <w:t>[</w:t>
            </w:r>
            <w:r w:rsidR="00B044A7" w:rsidRPr="0021568E">
              <w:rPr>
                <w:rFonts w:cs="Arial"/>
                <w:i/>
                <w:noProof/>
                <w:color w:val="548DD4"/>
              </w:rPr>
              <w:t>insert required frequency of payment</w:t>
            </w:r>
            <w:r w:rsidRPr="0021568E">
              <w:rPr>
                <w:rFonts w:cs="Arial"/>
                <w:noProof/>
                <w:color w:val="548DD4"/>
              </w:rPr>
              <w:t>]</w:t>
            </w:r>
            <w:r w:rsidR="00B044A7" w:rsidRPr="0021568E">
              <w:rPr>
                <w:rFonts w:cs="Arial"/>
                <w:noProof/>
                <w:color w:val="548DD4"/>
              </w:rPr>
              <w:t>.</w:t>
            </w:r>
            <w:r w:rsidRPr="0021568E">
              <w:rPr>
                <w:rFonts w:cs="Arial"/>
                <w:noProof/>
                <w:color w:val="548DD4"/>
              </w:rPr>
              <w:t>]</w:t>
            </w:r>
          </w:p>
          <w:p w14:paraId="6960F1BC" w14:textId="0B2D41B8" w:rsidR="00B044A7" w:rsidRPr="0021568E" w:rsidRDefault="006D0011" w:rsidP="009606D5">
            <w:pPr>
              <w:pStyle w:val="Tabletext"/>
              <w:rPr>
                <w:rFonts w:cs="Arial"/>
                <w:noProof/>
                <w:color w:val="548DD4"/>
              </w:rPr>
            </w:pPr>
            <w:r w:rsidRPr="0021568E">
              <w:rPr>
                <w:rFonts w:cs="Arial"/>
                <w:noProof/>
                <w:color w:val="548DD4"/>
              </w:rPr>
              <w:t>[</w:t>
            </w:r>
            <w:r w:rsidR="00B044A7" w:rsidRPr="0021568E">
              <w:rPr>
                <w:rFonts w:cs="Arial"/>
                <w:i/>
                <w:noProof/>
                <w:color w:val="548DD4"/>
              </w:rPr>
              <w:t>Plans that use a constant cost-sharing structure for oxygen equipment insert</w:t>
            </w:r>
            <w:r w:rsidR="00156DE6" w:rsidRPr="0021568E">
              <w:rPr>
                <w:rFonts w:cs="Arial"/>
                <w:i/>
                <w:noProof/>
                <w:color w:val="548DD4"/>
              </w:rPr>
              <w:t>:</w:t>
            </w:r>
            <w:r w:rsidR="00B044A7" w:rsidRPr="0021568E">
              <w:rPr>
                <w:rFonts w:cs="Arial"/>
                <w:noProof/>
                <w:color w:val="548DD4"/>
              </w:rPr>
              <w:t xml:space="preserve"> Your cost</w:t>
            </w:r>
            <w:r w:rsidR="006B0C6E" w:rsidRPr="0021568E">
              <w:rPr>
                <w:rFonts w:cs="Arial"/>
                <w:noProof/>
                <w:color w:val="548DD4"/>
              </w:rPr>
              <w:t>-</w:t>
            </w:r>
            <w:r w:rsidR="00B044A7" w:rsidRPr="0021568E">
              <w:rPr>
                <w:rFonts w:cs="Arial"/>
                <w:noProof/>
                <w:color w:val="548DD4"/>
              </w:rPr>
              <w:t>sharing will not change after being enrolled for 36 months.</w:t>
            </w:r>
            <w:r w:rsidR="00156DE6" w:rsidRPr="0021568E">
              <w:rPr>
                <w:rFonts w:cs="Arial"/>
                <w:noProof/>
                <w:color w:val="548DD4"/>
              </w:rPr>
              <w:t>]</w:t>
            </w:r>
          </w:p>
          <w:p w14:paraId="733CF758" w14:textId="05A9C167" w:rsidR="00261BE2" w:rsidRPr="000D79FC" w:rsidRDefault="00261BE2" w:rsidP="009606D5">
            <w:pPr>
              <w:pStyle w:val="Tabletext"/>
              <w:rPr>
                <w:rFonts w:cs="Arial"/>
                <w:noProof/>
                <w:color w:val="548DD4"/>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3811FE8B" w14:textId="77777777" w:rsidR="005F2BF8" w:rsidRDefault="005F2BF8" w:rsidP="005F2BF8">
            <w:pPr>
              <w:pStyle w:val="Tablelistbullet"/>
              <w:rPr>
                <w:noProof/>
              </w:rPr>
            </w:pPr>
            <w:r>
              <w:rPr>
                <w:noProof/>
              </w:rPr>
              <w:t>incontinence products</w:t>
            </w:r>
          </w:p>
          <w:p w14:paraId="255EF3AA" w14:textId="77777777" w:rsidR="005F2BF8" w:rsidRDefault="005F2BF8" w:rsidP="005F2BF8">
            <w:pPr>
              <w:pStyle w:val="Tablelistbullet"/>
              <w:rPr>
                <w:noProof/>
              </w:rPr>
            </w:pPr>
            <w:r w:rsidRPr="00CE13DB">
              <w:rPr>
                <w:noProof/>
              </w:rPr>
              <w:t>nutritional/enteral products when specific conditions are met</w:t>
            </w:r>
          </w:p>
          <w:p w14:paraId="46B67A14" w14:textId="77777777" w:rsidR="005F2BF8" w:rsidRDefault="005F2BF8" w:rsidP="005F2BF8">
            <w:pPr>
              <w:pStyle w:val="Tablelistbullet"/>
              <w:rPr>
                <w:noProof/>
              </w:rPr>
            </w:pPr>
            <w:r>
              <w:rPr>
                <w:noProof/>
              </w:rPr>
              <w:t>familly planning supplies (refer to the “Family planning services” section of this chart for more information</w:t>
            </w:r>
          </w:p>
          <w:p w14:paraId="61762961" w14:textId="77777777" w:rsidR="005F2BF8" w:rsidRDefault="005F2BF8" w:rsidP="005F2BF8">
            <w:pPr>
              <w:pStyle w:val="Tablelistbullet"/>
              <w:rPr>
                <w:noProof/>
              </w:rPr>
            </w:pPr>
            <w:r w:rsidRPr="00CE13DB">
              <w:rPr>
                <w:noProof/>
              </w:rPr>
              <w:t>augmentative communication devices, including electronic tablets</w:t>
            </w:r>
          </w:p>
          <w:p w14:paraId="0D1E5F75" w14:textId="77777777" w:rsidR="005F2BF8" w:rsidRPr="00496847" w:rsidRDefault="005F2BF8" w:rsidP="005F2BF8">
            <w:pPr>
              <w:pStyle w:val="Tablelistbullet"/>
              <w:rPr>
                <w:noProof/>
              </w:rPr>
            </w:pPr>
            <w:r>
              <w:rPr>
                <w:noProof/>
              </w:rPr>
              <w:t>seizure detection devices</w:t>
            </w:r>
          </w:p>
          <w:p w14:paraId="6140D096" w14:textId="77777777" w:rsidR="005F2BF8" w:rsidRPr="00496847" w:rsidRDefault="005F2BF8" w:rsidP="005F2BF8">
            <w:pPr>
              <w:pStyle w:val="Tabletext"/>
              <w:rPr>
                <w:rFonts w:cs="Arial"/>
                <w:noProof/>
              </w:rPr>
            </w:pPr>
            <w:r w:rsidRPr="00496847">
              <w:rPr>
                <w:rFonts w:cs="Arial"/>
                <w:noProof/>
              </w:rPr>
              <w:t>Other items may be covered.</w:t>
            </w:r>
          </w:p>
          <w:p w14:paraId="2DCF6205" w14:textId="6F7E902D" w:rsidR="00CA2D61" w:rsidRPr="0021568E" w:rsidRDefault="006D0011" w:rsidP="00CA2D61">
            <w:pPr>
              <w:pStyle w:val="Tabletext"/>
              <w:rPr>
                <w:rFonts w:cs="Arial"/>
                <w:i/>
                <w:noProof/>
                <w:color w:val="548DD4"/>
              </w:rPr>
            </w:pPr>
            <w:r w:rsidRPr="0021568E">
              <w:rPr>
                <w:rFonts w:cs="Arial"/>
                <w:noProof/>
                <w:color w:val="548DD4"/>
              </w:rPr>
              <w:t>[</w:t>
            </w:r>
            <w:r w:rsidR="00CA2D61" w:rsidRPr="0021568E">
              <w:rPr>
                <w:rFonts w:cs="Arial"/>
                <w:i/>
                <w:iCs/>
                <w:noProof/>
                <w:color w:val="548DD4"/>
              </w:rPr>
              <w:t>Plans that do not limit the DME brands and manufacturers that they cover, insert</w:t>
            </w:r>
            <w:r w:rsidR="00CA2D61" w:rsidRPr="0021568E">
              <w:rPr>
                <w:rFonts w:cs="Arial"/>
                <w:noProof/>
                <w:color w:val="548DD4"/>
              </w:rPr>
              <w:t>:</w:t>
            </w:r>
            <w:r w:rsidR="00CA2D61" w:rsidRPr="0021568E">
              <w:rPr>
                <w:rFonts w:cs="Arial"/>
                <w:i/>
                <w:noProof/>
                <w:color w:val="548DD4"/>
              </w:rPr>
              <w:t xml:space="preserve"> </w:t>
            </w:r>
            <w:r w:rsidR="00CA2D61" w:rsidRPr="0021568E">
              <w:rPr>
                <w:rFonts w:cs="Arial"/>
                <w:noProof/>
                <w:color w:val="548DD4"/>
              </w:rPr>
              <w:t xml:space="preserve">We pay for all medically necessary DME that Medicare and </w:t>
            </w:r>
            <w:r w:rsidR="00CA2D61" w:rsidRPr="0067538D">
              <w:rPr>
                <w:rFonts w:cs="Arial"/>
                <w:noProof/>
                <w:color w:val="548DD4"/>
              </w:rPr>
              <w:t>Medicaid</w:t>
            </w:r>
            <w:r w:rsidR="00CA2D61" w:rsidRPr="0021568E">
              <w:rPr>
                <w:rFonts w:cs="Arial"/>
                <w:noProof/>
                <w:color w:val="548DD4"/>
              </w:rPr>
              <w:t xml:space="preserve"> usually pay for. If our supplier in your area does not carry a particular brand or maker, you may ask them if they can special order it for you.</w:t>
            </w:r>
            <w:r w:rsidRPr="0021568E">
              <w:rPr>
                <w:rFonts w:cs="Arial"/>
                <w:noProof/>
                <w:color w:val="548DD4"/>
              </w:rPr>
              <w:t>]</w:t>
            </w:r>
          </w:p>
          <w:p w14:paraId="42BA27C2" w14:textId="05157B01" w:rsidR="001953D7" w:rsidRPr="0021568E" w:rsidRDefault="006D0011" w:rsidP="001953D7">
            <w:pPr>
              <w:pStyle w:val="Tabletext"/>
              <w:rPr>
                <w:rFonts w:cs="Arial"/>
                <w:i/>
                <w:noProof/>
                <w:color w:val="548DD4"/>
              </w:rPr>
            </w:pPr>
            <w:r w:rsidRPr="0021568E">
              <w:rPr>
                <w:rFonts w:cs="Arial"/>
                <w:noProof/>
                <w:color w:val="548DD4"/>
              </w:rPr>
              <w:t>[</w:t>
            </w:r>
            <w:r w:rsidR="001953D7" w:rsidRPr="0021568E">
              <w:rPr>
                <w:rFonts w:cs="Arial"/>
                <w:i/>
                <w:iCs/>
                <w:noProof/>
                <w:color w:val="548DD4"/>
              </w:rPr>
              <w:t xml:space="preserve">Plans that limit the DME brands and manufacturers that </w:t>
            </w:r>
            <w:r w:rsidR="00CB560B" w:rsidRPr="0021568E">
              <w:rPr>
                <w:rFonts w:cs="Arial"/>
                <w:i/>
                <w:iCs/>
                <w:noProof/>
                <w:color w:val="548DD4"/>
              </w:rPr>
              <w:t xml:space="preserve">they </w:t>
            </w:r>
            <w:r w:rsidR="001953D7" w:rsidRPr="0021568E">
              <w:rPr>
                <w:rFonts w:cs="Arial"/>
                <w:i/>
                <w:iCs/>
                <w:noProof/>
                <w:color w:val="548DD4"/>
              </w:rPr>
              <w:t>cover, insert the following</w:t>
            </w:r>
            <w:r w:rsidR="001953D7" w:rsidRPr="0021568E">
              <w:rPr>
                <w:rFonts w:cs="Arial"/>
                <w:noProof/>
                <w:color w:val="548DD4"/>
              </w:rPr>
              <w:t xml:space="preserve"> (for more information about this requirement, </w:t>
            </w:r>
            <w:r w:rsidR="001953D7" w:rsidRPr="0021568E">
              <w:rPr>
                <w:rFonts w:cs="Arial"/>
                <w:i/>
                <w:iCs/>
                <w:noProof/>
                <w:color w:val="548DD4"/>
              </w:rPr>
              <w:t xml:space="preserve">refer to </w:t>
            </w:r>
            <w:r w:rsidR="00CB560B" w:rsidRPr="00385AE7">
              <w:rPr>
                <w:rFonts w:cs="Arial"/>
                <w:b/>
                <w:bCs/>
                <w:i/>
                <w:iCs/>
                <w:noProof/>
                <w:color w:val="548DD4"/>
              </w:rPr>
              <w:t>Chapter 4</w:t>
            </w:r>
            <w:r w:rsidR="00CB560B" w:rsidRPr="0021568E">
              <w:rPr>
                <w:rFonts w:cs="Arial"/>
                <w:i/>
                <w:iCs/>
                <w:noProof/>
                <w:color w:val="548DD4"/>
              </w:rPr>
              <w:t xml:space="preserve"> of </w:t>
            </w:r>
            <w:r w:rsidR="001953D7" w:rsidRPr="0021568E">
              <w:rPr>
                <w:rFonts w:cs="Arial"/>
                <w:i/>
                <w:iCs/>
                <w:noProof/>
                <w:color w:val="548DD4"/>
              </w:rPr>
              <w:t xml:space="preserve">the Medicare Managed Care </w:t>
            </w:r>
            <w:r w:rsidR="00CB560B" w:rsidRPr="0021568E">
              <w:rPr>
                <w:rFonts w:cs="Arial"/>
                <w:i/>
                <w:iCs/>
                <w:noProof/>
                <w:color w:val="548DD4"/>
              </w:rPr>
              <w:t>Manual</w:t>
            </w:r>
            <w:r w:rsidR="001953D7" w:rsidRPr="0021568E">
              <w:rPr>
                <w:rFonts w:cs="Arial"/>
                <w:noProof/>
                <w:color w:val="548DD4"/>
              </w:rPr>
              <w:t xml:space="preserve">): With this </w:t>
            </w:r>
            <w:r w:rsidR="001953D7" w:rsidRPr="0021568E">
              <w:rPr>
                <w:rFonts w:cs="Arial"/>
                <w:i/>
                <w:iCs/>
                <w:noProof/>
                <w:color w:val="548DD4"/>
              </w:rPr>
              <w:t>Member Handbook</w:t>
            </w:r>
            <w:r w:rsidR="001953D7" w:rsidRPr="0021568E">
              <w:rPr>
                <w:rFonts w:cs="Arial"/>
                <w:noProof/>
                <w:color w:val="548DD4"/>
              </w:rPr>
              <w:t xml:space="preserve">, we sent you </w:t>
            </w:r>
            <w:r w:rsidR="00CB560B" w:rsidRPr="0021568E">
              <w:rPr>
                <w:rFonts w:cs="Arial"/>
                <w:noProof/>
                <w:color w:val="548DD4"/>
              </w:rPr>
              <w:t>our plan’s</w:t>
            </w:r>
            <w:r w:rsidR="001953D7" w:rsidRPr="0021568E">
              <w:rPr>
                <w:rFonts w:cs="Arial"/>
                <w:noProof/>
                <w:color w:val="548DD4"/>
              </w:rPr>
              <w:t xml:space="preserve"> list of DME. The list tells you the brands and makers of DME that </w:t>
            </w:r>
            <w:r w:rsidR="008931BE" w:rsidRPr="0021568E">
              <w:rPr>
                <w:rFonts w:cs="Arial"/>
                <w:noProof/>
                <w:color w:val="548DD4"/>
              </w:rPr>
              <w:t>we pay</w:t>
            </w:r>
            <w:r w:rsidR="001953D7" w:rsidRPr="0021568E">
              <w:rPr>
                <w:rFonts w:cs="Arial"/>
                <w:noProof/>
                <w:color w:val="548DD4"/>
              </w:rPr>
              <w:t xml:space="preserve"> for. </w:t>
            </w:r>
            <w:r w:rsidR="00CB560B" w:rsidRPr="0021568E">
              <w:rPr>
                <w:rFonts w:cs="Arial"/>
                <w:noProof/>
                <w:color w:val="548DD4"/>
              </w:rPr>
              <w:t>You may also find the</w:t>
            </w:r>
            <w:r w:rsidR="001953D7" w:rsidRPr="0021568E">
              <w:rPr>
                <w:rFonts w:cs="Arial"/>
                <w:noProof/>
                <w:color w:val="548DD4"/>
              </w:rPr>
              <w:t xml:space="preserve"> most recent list of brands, makers, and suppliers on our website at &lt;URL&gt;.</w:t>
            </w:r>
          </w:p>
          <w:p w14:paraId="288C6AD8" w14:textId="56553368" w:rsidR="007D404A" w:rsidRPr="0021568E" w:rsidRDefault="00431D6A" w:rsidP="001C3F1F">
            <w:pPr>
              <w:pStyle w:val="Tabletext"/>
              <w:rPr>
                <w:rFonts w:cs="Arial"/>
                <w:i/>
                <w:noProof/>
                <w:color w:val="548DD4"/>
              </w:rPr>
            </w:pPr>
            <w:r w:rsidRPr="0021568E">
              <w:rPr>
                <w:rFonts w:cs="Arial"/>
                <w:noProof/>
                <w:color w:val="548DD4"/>
              </w:rPr>
              <w:t xml:space="preserve">Generally, </w:t>
            </w:r>
            <w:r w:rsidR="00CB560B" w:rsidRPr="0021568E">
              <w:rPr>
                <w:rFonts w:cs="Arial"/>
                <w:noProof/>
                <w:color w:val="548DD4"/>
              </w:rPr>
              <w:t>our plan</w:t>
            </w:r>
            <w:r w:rsidRPr="0021568E">
              <w:rPr>
                <w:rFonts w:cs="Arial"/>
                <w:noProof/>
                <w:color w:val="548DD4"/>
              </w:rPr>
              <w:t xml:space="preserve"> covers any </w:t>
            </w:r>
            <w:r w:rsidR="007D404A" w:rsidRPr="0021568E">
              <w:rPr>
                <w:rFonts w:cs="Arial"/>
                <w:noProof/>
                <w:color w:val="548DD4"/>
              </w:rPr>
              <w:t xml:space="preserve">DME </w:t>
            </w:r>
            <w:r w:rsidRPr="0021568E">
              <w:rPr>
                <w:rFonts w:cs="Arial"/>
                <w:noProof/>
                <w:color w:val="548DD4"/>
              </w:rPr>
              <w:t xml:space="preserve">covered by Medicare and </w:t>
            </w:r>
            <w:r w:rsidR="0069027C" w:rsidRPr="0021568E">
              <w:rPr>
                <w:rFonts w:cs="Arial"/>
                <w:noProof/>
                <w:color w:val="548DD4"/>
              </w:rPr>
              <w:t>Medicaid</w:t>
            </w:r>
            <w:r w:rsidRPr="0021568E">
              <w:rPr>
                <w:rFonts w:cs="Arial"/>
                <w:noProof/>
                <w:color w:val="548DD4"/>
              </w:rPr>
              <w:t xml:space="preserve"> from the brands and makers on this list. We </w:t>
            </w:r>
            <w:r w:rsidR="00CB560B" w:rsidRPr="0021568E">
              <w:rPr>
                <w:rFonts w:cs="Arial"/>
                <w:noProof/>
                <w:color w:val="548DD4"/>
              </w:rPr>
              <w:t xml:space="preserve">do </w:t>
            </w:r>
            <w:r w:rsidRPr="0021568E">
              <w:rPr>
                <w:rFonts w:cs="Arial"/>
                <w:noProof/>
                <w:color w:val="548DD4"/>
              </w:rPr>
              <w:t xml:space="preserve">not cover other brands and makers unless your doctor or other provider tells us that you need the brand. However, if you are new to </w:t>
            </w:r>
            <w:r w:rsidR="00CB560B" w:rsidRPr="0021568E">
              <w:rPr>
                <w:rFonts w:cs="Arial"/>
                <w:noProof/>
                <w:color w:val="548DD4"/>
              </w:rPr>
              <w:t>our plan</w:t>
            </w:r>
            <w:r w:rsidRPr="0021568E">
              <w:rPr>
                <w:rFonts w:cs="Arial"/>
                <w:noProof/>
                <w:color w:val="548DD4"/>
              </w:rPr>
              <w:t xml:space="preserve"> and are using a brand of </w:t>
            </w:r>
            <w:r w:rsidR="007D404A" w:rsidRPr="0021568E">
              <w:rPr>
                <w:rFonts w:cs="Arial"/>
                <w:noProof/>
                <w:color w:val="548DD4"/>
              </w:rPr>
              <w:t>DME</w:t>
            </w:r>
            <w:r w:rsidRPr="0021568E">
              <w:rPr>
                <w:rFonts w:cs="Arial"/>
                <w:noProof/>
                <w:color w:val="548DD4"/>
              </w:rPr>
              <w:t xml:space="preserve"> that is not on our list, we will continue to pay for this brand for you for up to 90 days. During this time, talk with </w:t>
            </w:r>
            <w:r w:rsidR="007D404A" w:rsidRPr="0021568E">
              <w:rPr>
                <w:rFonts w:cs="Arial"/>
                <w:noProof/>
                <w:color w:val="548DD4"/>
              </w:rPr>
              <w:t>your doctor to decide what brand is medically right for you after th</w:t>
            </w:r>
            <w:r w:rsidR="00CB560B" w:rsidRPr="0021568E">
              <w:rPr>
                <w:rFonts w:cs="Arial"/>
                <w:noProof/>
                <w:color w:val="548DD4"/>
              </w:rPr>
              <w:t>e</w:t>
            </w:r>
            <w:r w:rsidR="007D404A" w:rsidRPr="0021568E">
              <w:rPr>
                <w:rFonts w:cs="Arial"/>
                <w:noProof/>
                <w:color w:val="548DD4"/>
              </w:rPr>
              <w:t xml:space="preserve"> 90-day period. (If you disagree with your doctor, you can ask </w:t>
            </w:r>
            <w:r w:rsidR="00A250D2" w:rsidRPr="0021568E">
              <w:rPr>
                <w:rFonts w:cs="Arial"/>
                <w:noProof/>
                <w:color w:val="548DD4"/>
              </w:rPr>
              <w:t>them</w:t>
            </w:r>
            <w:r w:rsidR="00702008" w:rsidRPr="0021568E">
              <w:rPr>
                <w:rFonts w:cs="Arial"/>
                <w:noProof/>
                <w:color w:val="548DD4"/>
              </w:rPr>
              <w:t xml:space="preserve"> </w:t>
            </w:r>
            <w:r w:rsidR="007D404A" w:rsidRPr="0021568E">
              <w:rPr>
                <w:rFonts w:cs="Arial"/>
                <w:noProof/>
                <w:color w:val="548DD4"/>
              </w:rPr>
              <w:t>to refer you for a second opinion.)</w:t>
            </w:r>
          </w:p>
          <w:p w14:paraId="089DEC33" w14:textId="399050C3" w:rsidR="000776A3" w:rsidRPr="00496847" w:rsidRDefault="005F2BF8" w:rsidP="005F2BF8">
            <w:pPr>
              <w:pStyle w:val="Tabletext"/>
              <w:jc w:val="right"/>
              <w:rPr>
                <w:rFonts w:cs="Arial"/>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2D7B0638" w14:textId="4631E306" w:rsidR="000776A3" w:rsidRPr="00496847" w:rsidRDefault="006D0011" w:rsidP="009606D5">
            <w:pPr>
              <w:pStyle w:val="Tabletext"/>
              <w:rPr>
                <w:rFonts w:cs="Arial"/>
                <w:noProof/>
              </w:rPr>
            </w:pPr>
            <w:r w:rsidRPr="0021568E">
              <w:rPr>
                <w:rFonts w:cs="Arial"/>
                <w:noProof/>
                <w:color w:val="548DD4"/>
              </w:rPr>
              <w:t>[</w:t>
            </w:r>
            <w:r w:rsidR="000D79FC" w:rsidRPr="0021568E">
              <w:rPr>
                <w:rFonts w:cs="Arial"/>
                <w:i/>
                <w:noProof/>
                <w:color w:val="548DD4"/>
              </w:rPr>
              <w:t>Plans that wish to vary cost</w:t>
            </w:r>
            <w:r w:rsidR="00643605" w:rsidRPr="0021568E">
              <w:rPr>
                <w:rFonts w:cs="Arial"/>
                <w:i/>
                <w:noProof/>
                <w:color w:val="548DD4"/>
              </w:rPr>
              <w:t>-</w:t>
            </w:r>
            <w:r w:rsidR="000D79FC" w:rsidRPr="0021568E">
              <w:rPr>
                <w:rFonts w:cs="Arial"/>
                <w:i/>
                <w:noProof/>
                <w:color w:val="548DD4"/>
              </w:rPr>
              <w:t>sharing for oxygen equipment after 36 months insert details including whether original cost</w:t>
            </w:r>
            <w:r w:rsidR="00643605" w:rsidRPr="0021568E">
              <w:rPr>
                <w:rFonts w:cs="Arial"/>
                <w:i/>
                <w:noProof/>
                <w:color w:val="548DD4"/>
              </w:rPr>
              <w:t>-</w:t>
            </w:r>
            <w:r w:rsidR="000D79FC" w:rsidRPr="0021568E">
              <w:rPr>
                <w:rFonts w:cs="Arial"/>
                <w:i/>
                <w:noProof/>
                <w:color w:val="548DD4"/>
              </w:rPr>
              <w:t>sharing resumes after 5 years and you are still in the plan.</w:t>
            </w:r>
            <w:r w:rsidRPr="0021568E">
              <w:rPr>
                <w:rFonts w:cs="Arial"/>
                <w:noProof/>
                <w:color w:val="548DD4"/>
              </w:rPr>
              <w:t>]</w:t>
            </w:r>
            <w:r w:rsidR="000D79FC" w:rsidRPr="0021568E">
              <w:rPr>
                <w:rFonts w:cstheme="minorBidi" w:hint="cs"/>
                <w:noProof/>
                <w:color w:val="548DD4"/>
                <w:szCs w:val="28"/>
                <w:cs/>
                <w:lang w:bidi="th-TH"/>
              </w:rPr>
              <w:t xml:space="preserve"> </w:t>
            </w:r>
            <w:r w:rsidRPr="0021568E">
              <w:rPr>
                <w:rFonts w:cs="Arial"/>
                <w:noProof/>
                <w:color w:val="548DD4"/>
              </w:rPr>
              <w:t>[</w:t>
            </w:r>
            <w:r w:rsidR="000D79FC" w:rsidRPr="0021568E">
              <w:rPr>
                <w:rFonts w:cs="Arial"/>
                <w:i/>
                <w:noProof/>
                <w:color w:val="548DD4"/>
              </w:rPr>
              <w:t>If cost</w:t>
            </w:r>
            <w:r w:rsidR="00643605" w:rsidRPr="0021568E">
              <w:rPr>
                <w:rFonts w:cs="Arial"/>
                <w:i/>
                <w:noProof/>
                <w:color w:val="548DD4"/>
              </w:rPr>
              <w:t>-</w:t>
            </w:r>
            <w:r w:rsidR="000D79FC" w:rsidRPr="0021568E">
              <w:rPr>
                <w:rFonts w:cs="Arial"/>
                <w:i/>
                <w:noProof/>
                <w:color w:val="548DD4"/>
              </w:rPr>
              <w:t>sharing is different for members who made 36 months of rental payments prior to joining the plan insert:</w:t>
            </w:r>
            <w:r w:rsidR="000D79FC" w:rsidRPr="0021568E">
              <w:rPr>
                <w:rFonts w:cs="Arial"/>
                <w:noProof/>
                <w:color w:val="548DD4"/>
              </w:rPr>
              <w:t xml:space="preserve"> If prior to enrolling in </w:t>
            </w:r>
            <w:r w:rsidR="004F79DC" w:rsidRPr="0021568E">
              <w:rPr>
                <w:rFonts w:cs="Arial"/>
                <w:noProof/>
                <w:color w:val="548DD4"/>
              </w:rPr>
              <w:t>&lt;</w:t>
            </w:r>
            <w:r w:rsidR="000D79FC" w:rsidRPr="0021568E">
              <w:rPr>
                <w:rFonts w:cs="Arial"/>
                <w:iCs/>
                <w:noProof/>
                <w:color w:val="548DD4"/>
              </w:rPr>
              <w:t>plan name</w:t>
            </w:r>
            <w:r w:rsidR="004F79DC" w:rsidRPr="0021568E">
              <w:rPr>
                <w:rFonts w:cs="Arial"/>
                <w:noProof/>
                <w:color w:val="548DD4"/>
              </w:rPr>
              <w:t>&gt;</w:t>
            </w:r>
            <w:r w:rsidR="000D79FC" w:rsidRPr="0021568E">
              <w:rPr>
                <w:rFonts w:cs="Arial"/>
                <w:noProof/>
                <w:color w:val="548DD4"/>
              </w:rPr>
              <w:t xml:space="preserve"> is </w:t>
            </w:r>
            <w:r w:rsidRPr="0021568E">
              <w:rPr>
                <w:rFonts w:cs="Arial"/>
                <w:noProof/>
                <w:color w:val="548DD4"/>
              </w:rPr>
              <w:t>[</w:t>
            </w:r>
            <w:r w:rsidR="000D79FC" w:rsidRPr="0021568E">
              <w:rPr>
                <w:rFonts w:cs="Arial"/>
                <w:i/>
                <w:noProof/>
                <w:color w:val="548DD4"/>
              </w:rPr>
              <w:t>insert cost</w:t>
            </w:r>
            <w:r w:rsidR="00643605" w:rsidRPr="0021568E">
              <w:rPr>
                <w:rFonts w:cs="Arial"/>
                <w:i/>
                <w:noProof/>
                <w:color w:val="548DD4"/>
              </w:rPr>
              <w:t>-</w:t>
            </w:r>
            <w:r w:rsidR="000D79FC" w:rsidRPr="0021568E">
              <w:rPr>
                <w:rFonts w:cs="Arial"/>
                <w:i/>
                <w:noProof/>
                <w:color w:val="548DD4"/>
              </w:rPr>
              <w:t>sharing</w:t>
            </w:r>
            <w:r w:rsidRPr="0021568E">
              <w:rPr>
                <w:rFonts w:cs="Arial"/>
                <w:noProof/>
                <w:color w:val="548DD4"/>
              </w:rPr>
              <w:t>]</w:t>
            </w:r>
            <w:r w:rsidR="000D79FC" w:rsidRPr="0021568E">
              <w:rPr>
                <w:rFonts w:cs="Arial"/>
                <w:noProof/>
                <w:color w:val="548DD4"/>
              </w:rPr>
              <w:t>.</w:t>
            </w:r>
            <w:r w:rsidR="00156DE6" w:rsidRPr="0021568E">
              <w:rPr>
                <w:rFonts w:cs="Arial"/>
                <w:noProof/>
                <w:color w:val="548DD4"/>
              </w:rPr>
              <w:t>]</w:t>
            </w:r>
          </w:p>
        </w:tc>
      </w:tr>
      <w:tr w:rsidR="005F2BF8" w:rsidRPr="00496847" w14:paraId="1524E101" w14:textId="77777777" w:rsidTr="2EBAE05A">
        <w:trPr>
          <w:cantSplit/>
        </w:trPr>
        <w:tc>
          <w:tcPr>
            <w:tcW w:w="533" w:type="dxa"/>
            <w:shd w:val="clear" w:color="auto" w:fill="auto"/>
            <w:tcMar>
              <w:top w:w="144" w:type="dxa"/>
              <w:left w:w="144" w:type="dxa"/>
              <w:bottom w:w="144" w:type="dxa"/>
              <w:right w:w="144" w:type="dxa"/>
            </w:tcMar>
          </w:tcPr>
          <w:p w14:paraId="5F4A1463" w14:textId="77777777" w:rsidR="005F2BF8" w:rsidRPr="00496847" w:rsidRDefault="005F2BF8"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5280F15D" w14:textId="77777777" w:rsidR="00FA4FC7" w:rsidRPr="0058576B" w:rsidRDefault="00FA4FC7" w:rsidP="00FA4FC7">
            <w:pPr>
              <w:pStyle w:val="Tablesubtitle"/>
              <w:rPr>
                <w:rFonts w:cs="Arial"/>
                <w:noProof/>
              </w:rPr>
            </w:pPr>
            <w:r w:rsidRPr="0058576B">
              <w:rPr>
                <w:rFonts w:cs="Arial"/>
                <w:noProof/>
              </w:rPr>
              <w:t>Durable medical equipment (DME) and related supplies (continued)</w:t>
            </w:r>
          </w:p>
          <w:p w14:paraId="37FD08C9" w14:textId="35C7541B" w:rsidR="005F2BF8" w:rsidRPr="00EC041D" w:rsidRDefault="005F2BF8" w:rsidP="00145B70">
            <w:pPr>
              <w:pStyle w:val="Tablesubtitle"/>
              <w:rPr>
                <w:rFonts w:cs="Arial"/>
                <w:noProof/>
                <w:color w:val="548DD4" w:themeColor="text2" w:themeTint="99"/>
              </w:rPr>
            </w:pPr>
            <w:r w:rsidRPr="005F2BF8">
              <w:rPr>
                <w:rFonts w:cs="Arial"/>
                <w:b w:val="0"/>
                <w:bCs w:val="0"/>
                <w:noProof/>
                <w:color w:val="548DD4"/>
              </w:rPr>
              <w:t xml:space="preserve">If you (or your doctor) don’t agree with our plan’s coverage decision, you or your doctor may file an appeal. You can also file an appeal if you don’t agree with your doctor’s decision about what product or brand is right for your medical condition. For more information about appeals, refer to Chapter 9 of this </w:t>
            </w:r>
            <w:r w:rsidRPr="005F2BF8">
              <w:rPr>
                <w:rFonts w:cs="Arial"/>
                <w:b w:val="0"/>
                <w:bCs w:val="0"/>
                <w:i/>
                <w:noProof/>
                <w:color w:val="548DD4"/>
              </w:rPr>
              <w:t>Member Handbook</w:t>
            </w:r>
            <w:r w:rsidRPr="0021568E">
              <w:rPr>
                <w:rFonts w:cs="Arial"/>
                <w:noProof/>
                <w:color w:val="548DD4"/>
              </w:rPr>
              <w:t>.]</w:t>
            </w:r>
          </w:p>
        </w:tc>
        <w:tc>
          <w:tcPr>
            <w:tcW w:w="2707" w:type="dxa"/>
            <w:tcMar>
              <w:top w:w="144" w:type="dxa"/>
              <w:left w:w="144" w:type="dxa"/>
              <w:bottom w:w="144" w:type="dxa"/>
              <w:right w:w="144" w:type="dxa"/>
            </w:tcMar>
          </w:tcPr>
          <w:p w14:paraId="0146D34D" w14:textId="77777777" w:rsidR="005F2BF8" w:rsidRPr="0021568E" w:rsidRDefault="005F2BF8" w:rsidP="009606D5">
            <w:pPr>
              <w:pStyle w:val="Tabletext"/>
              <w:rPr>
                <w:rFonts w:cs="Arial"/>
                <w:noProof/>
                <w:color w:val="548DD4"/>
              </w:rPr>
            </w:pPr>
          </w:p>
        </w:tc>
      </w:tr>
      <w:tr w:rsidR="00145B70" w:rsidRPr="00496847" w14:paraId="49AB9D21" w14:textId="77777777" w:rsidTr="2EBAE05A">
        <w:trPr>
          <w:cantSplit/>
        </w:trPr>
        <w:tc>
          <w:tcPr>
            <w:tcW w:w="533" w:type="dxa"/>
            <w:shd w:val="clear" w:color="auto" w:fill="auto"/>
            <w:tcMar>
              <w:top w:w="144" w:type="dxa"/>
              <w:left w:w="144" w:type="dxa"/>
              <w:bottom w:w="144" w:type="dxa"/>
              <w:right w:w="144" w:type="dxa"/>
            </w:tcMar>
          </w:tcPr>
          <w:p w14:paraId="40888D9D" w14:textId="77777777" w:rsidR="00145B70" w:rsidRPr="00496847" w:rsidRDefault="00145B70"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0DBE0D3" w14:textId="57946E73" w:rsidR="00145B70" w:rsidRPr="008B08CC" w:rsidRDefault="00145B70" w:rsidP="00145B70">
            <w:pPr>
              <w:pStyle w:val="Tablesubtitle"/>
              <w:rPr>
                <w:rFonts w:cs="Arial"/>
                <w:b w:val="0"/>
                <w:bCs w:val="0"/>
                <w:noProof/>
                <w:color w:val="548DD4"/>
              </w:rPr>
            </w:pPr>
            <w:r w:rsidRPr="00EC041D">
              <w:rPr>
                <w:rFonts w:cs="Arial"/>
                <w:noProof/>
                <w:color w:val="548DD4" w:themeColor="text2" w:themeTint="99"/>
              </w:rPr>
              <w:t>[</w:t>
            </w:r>
            <w:r w:rsidRPr="00D41118">
              <w:rPr>
                <w:rFonts w:cs="Arial"/>
                <w:i/>
                <w:iCs/>
                <w:noProof/>
                <w:color w:val="548DD4" w:themeColor="text2" w:themeTint="99"/>
              </w:rPr>
              <w:t>Insert for SNBC</w:t>
            </w:r>
            <w:r w:rsidR="00EC041D">
              <w:rPr>
                <w:rFonts w:cs="Arial"/>
                <w:i/>
                <w:iCs/>
                <w:noProof/>
                <w:color w:val="548DD4" w:themeColor="text2" w:themeTint="99"/>
              </w:rPr>
              <w:t>:</w:t>
            </w:r>
            <w:r w:rsidRPr="00D41118">
              <w:rPr>
                <w:rFonts w:cs="Arial"/>
                <w:noProof/>
                <w:color w:val="548DD4" w:themeColor="text2" w:themeTint="99"/>
              </w:rPr>
              <w:t xml:space="preserve"> </w:t>
            </w:r>
            <w:r w:rsidRPr="008B08CC">
              <w:rPr>
                <w:rFonts w:cs="Arial"/>
                <w:noProof/>
                <w:color w:val="548DD4"/>
              </w:rPr>
              <w:t xml:space="preserve">Early Intensive Developmental and behavioral Intervention (EIDBI) Servcies </w:t>
            </w:r>
            <w:r w:rsidRPr="008B08CC">
              <w:rPr>
                <w:rFonts w:cs="Arial"/>
                <w:b w:val="0"/>
                <w:bCs w:val="0"/>
                <w:noProof/>
                <w:color w:val="548DD4"/>
              </w:rPr>
              <w:t>(for member under age 21)</w:t>
            </w:r>
          </w:p>
          <w:p w14:paraId="0E4CA2D9" w14:textId="5C9C4338" w:rsidR="00145B70" w:rsidRPr="008B08CC" w:rsidRDefault="00145B70" w:rsidP="00145B70">
            <w:pPr>
              <w:pStyle w:val="Tablesubtitle"/>
              <w:rPr>
                <w:rFonts w:cs="Arial"/>
                <w:b w:val="0"/>
                <w:bCs w:val="0"/>
                <w:noProof/>
                <w:color w:val="548DD4"/>
              </w:rPr>
            </w:pPr>
            <w:r w:rsidRPr="008B08CC">
              <w:rPr>
                <w:rFonts w:cs="Arial"/>
                <w:b w:val="0"/>
                <w:bCs w:val="0"/>
                <w:noProof/>
                <w:color w:val="548DD4"/>
              </w:rPr>
              <w:t xml:space="preserve">The purpose of the EIDBI benefit is to provide medically necessary, early and intensive intervention for people with Autism Spectrum Disorder (ASD) and related conditions. Families can learn more about EIDBI by taking the </w:t>
            </w:r>
            <w:hyperlink r:id="rId16" w:history="1">
              <w:r w:rsidRPr="008B08CC">
                <w:rPr>
                  <w:rFonts w:eastAsia="Calibri" w:cs="Arial"/>
                  <w:b w:val="0"/>
                  <w:bCs w:val="0"/>
                  <w:color w:val="548DD4"/>
                  <w:u w:val="single"/>
                </w:rPr>
                <w:t>EIDBI 101</w:t>
              </w:r>
            </w:hyperlink>
            <w:r w:rsidRPr="008B08CC">
              <w:rPr>
                <w:rFonts w:cs="Arial"/>
                <w:b w:val="0"/>
                <w:bCs w:val="0"/>
                <w:noProof/>
                <w:color w:val="548DD4"/>
              </w:rPr>
              <w:t xml:space="preserve"> online training. </w:t>
            </w:r>
          </w:p>
          <w:p w14:paraId="2D10080C" w14:textId="13EBA941" w:rsidR="00145B70" w:rsidRPr="008B08CC" w:rsidRDefault="00145B70" w:rsidP="00145B70">
            <w:pPr>
              <w:pStyle w:val="Tablesubtitle"/>
              <w:rPr>
                <w:rFonts w:cs="Arial"/>
                <w:b w:val="0"/>
                <w:bCs w:val="0"/>
                <w:noProof/>
                <w:color w:val="548DD4"/>
              </w:rPr>
            </w:pPr>
            <w:r w:rsidRPr="008B08CC">
              <w:rPr>
                <w:rFonts w:cs="Arial"/>
                <w:b w:val="0"/>
                <w:bCs w:val="0"/>
                <w:noProof/>
                <w:color w:val="548DD4"/>
              </w:rPr>
              <w:t xml:space="preserve">Families can learn more about autism, as well as resources and supports, by visiting the </w:t>
            </w:r>
            <w:bookmarkStart w:id="26" w:name="_Hlk169852957"/>
            <w:r>
              <w:fldChar w:fldCharType="begin"/>
            </w:r>
            <w:r>
              <w:instrText>HYPERLINK "https://mn.gov/autism/"</w:instrText>
            </w:r>
            <w:r>
              <w:fldChar w:fldCharType="separate"/>
            </w:r>
            <w:r w:rsidRPr="008B08CC">
              <w:rPr>
                <w:rFonts w:ascii="Calibri" w:eastAsia="Calibri" w:hAnsi="Calibri" w:cs="Calibri"/>
                <w:b w:val="0"/>
                <w:bCs w:val="0"/>
                <w:color w:val="548DD4"/>
                <w:sz w:val="24"/>
                <w:szCs w:val="24"/>
                <w:u w:val="single"/>
              </w:rPr>
              <w:t>Minnesota Autism Resource Portal</w:t>
            </w:r>
            <w:r>
              <w:rPr>
                <w:rFonts w:ascii="Calibri" w:eastAsia="Calibri" w:hAnsi="Calibri" w:cs="Calibri"/>
                <w:b w:val="0"/>
                <w:bCs w:val="0"/>
                <w:color w:val="548DD4"/>
                <w:sz w:val="24"/>
                <w:szCs w:val="24"/>
                <w:u w:val="single"/>
              </w:rPr>
              <w:fldChar w:fldCharType="end"/>
            </w:r>
            <w:bookmarkEnd w:id="26"/>
            <w:r w:rsidRPr="008B08CC">
              <w:rPr>
                <w:rFonts w:ascii="Calibri" w:eastAsia="Calibri" w:hAnsi="Calibri" w:cs="Calibri"/>
                <w:b w:val="0"/>
                <w:bCs w:val="0"/>
                <w:color w:val="548DD4"/>
                <w:sz w:val="24"/>
                <w:szCs w:val="24"/>
                <w:u w:val="single"/>
              </w:rPr>
              <w:t xml:space="preserve"> </w:t>
            </w:r>
            <w:bookmarkStart w:id="27" w:name="_Hlk149819728"/>
            <w:r w:rsidRPr="008B08CC">
              <w:rPr>
                <w:rFonts w:ascii="Calibri" w:eastAsia="Calibri" w:hAnsi="Calibri" w:cs="Calibri"/>
                <w:b w:val="0"/>
                <w:bCs w:val="0"/>
                <w:color w:val="548DD4"/>
                <w:sz w:val="24"/>
                <w:szCs w:val="24"/>
              </w:rPr>
              <w:t>[(</w:t>
            </w:r>
            <w:hyperlink r:id="rId17" w:history="1">
              <w:r w:rsidR="007B5299" w:rsidRPr="00703B3D">
                <w:rPr>
                  <w:rStyle w:val="Hyperlink"/>
                  <w:rFonts w:ascii="Calibri" w:eastAsia="Calibri" w:hAnsi="Calibri" w:cs="Calibri"/>
                  <w:b w:val="0"/>
                  <w:bCs w:val="0"/>
                  <w:sz w:val="24"/>
                  <w:szCs w:val="24"/>
                </w:rPr>
                <w:t>https://mn.gov/autism/)</w:t>
              </w:r>
            </w:hyperlink>
            <w:bookmarkEnd w:id="27"/>
            <w:r w:rsidRPr="008B08CC">
              <w:rPr>
                <w:rFonts w:ascii="Calibri" w:eastAsia="Calibri" w:hAnsi="Calibri" w:cs="Calibri"/>
                <w:b w:val="0"/>
                <w:bCs w:val="0"/>
                <w:color w:val="548DD4"/>
                <w:sz w:val="24"/>
                <w:szCs w:val="24"/>
              </w:rPr>
              <w:t>].</w:t>
            </w:r>
            <w:r w:rsidR="007B5299">
              <w:rPr>
                <w:rFonts w:ascii="Calibri" w:eastAsia="Calibri" w:hAnsi="Calibri" w:cs="Calibri"/>
                <w:b w:val="0"/>
                <w:bCs w:val="0"/>
                <w:color w:val="548DD4"/>
                <w:sz w:val="24"/>
                <w:szCs w:val="24"/>
              </w:rPr>
              <w:t xml:space="preserve"> </w:t>
            </w:r>
            <w:r w:rsidRPr="008B08CC">
              <w:rPr>
                <w:rFonts w:cs="Arial"/>
                <w:b w:val="0"/>
                <w:bCs w:val="0"/>
                <w:noProof/>
                <w:color w:val="548DD4"/>
                <w:sz w:val="24"/>
                <w:szCs w:val="24"/>
              </w:rPr>
              <w:t xml:space="preserve"> </w:t>
            </w:r>
          </w:p>
          <w:p w14:paraId="5B116F97" w14:textId="77777777" w:rsidR="00145B70" w:rsidRPr="008B08CC" w:rsidRDefault="00145B70" w:rsidP="00145B70">
            <w:pPr>
              <w:pStyle w:val="Tablesubtitle"/>
              <w:rPr>
                <w:rFonts w:cs="Arial"/>
                <w:b w:val="0"/>
                <w:bCs w:val="0"/>
                <w:noProof/>
                <w:color w:val="548DD4"/>
              </w:rPr>
            </w:pPr>
            <w:r w:rsidRPr="008B08CC">
              <w:rPr>
                <w:rFonts w:cs="Arial"/>
                <w:b w:val="0"/>
                <w:bCs w:val="0"/>
                <w:noProof/>
                <w:color w:val="548DD4"/>
              </w:rPr>
              <w:t>The benefit is also intended to:</w:t>
            </w:r>
          </w:p>
          <w:p w14:paraId="12E36DCC" w14:textId="77777777" w:rsidR="00540DB3" w:rsidRPr="008B08CC" w:rsidRDefault="00145B70" w:rsidP="00787754">
            <w:pPr>
              <w:pStyle w:val="Tablelistbullet"/>
              <w:rPr>
                <w:b/>
                <w:bCs/>
                <w:noProof/>
                <w:color w:val="548DD4"/>
              </w:rPr>
            </w:pPr>
            <w:r w:rsidRPr="008B08CC">
              <w:rPr>
                <w:noProof/>
                <w:color w:val="548DD4"/>
              </w:rPr>
              <w:t>Educate, train and support parents and families</w:t>
            </w:r>
          </w:p>
          <w:p w14:paraId="352B0EEC" w14:textId="77777777" w:rsidR="00540DB3" w:rsidRPr="008B08CC" w:rsidRDefault="00145B70" w:rsidP="00787754">
            <w:pPr>
              <w:pStyle w:val="Tablelistbullet"/>
              <w:rPr>
                <w:b/>
                <w:bCs/>
                <w:noProof/>
                <w:color w:val="548DD4"/>
              </w:rPr>
            </w:pPr>
            <w:r w:rsidRPr="008B08CC">
              <w:rPr>
                <w:noProof/>
                <w:color w:val="548DD4"/>
              </w:rPr>
              <w:t>Promote people’s independence and participation in family, school and community life</w:t>
            </w:r>
          </w:p>
          <w:p w14:paraId="695E6FD4" w14:textId="337F4948" w:rsidR="00145B70" w:rsidRPr="008B08CC" w:rsidRDefault="00145B70" w:rsidP="00787754">
            <w:pPr>
              <w:pStyle w:val="Tablesubtitle"/>
              <w:rPr>
                <w:rFonts w:eastAsia="Calibri"/>
                <w:noProof/>
                <w:color w:val="548DD4"/>
              </w:rPr>
            </w:pPr>
            <w:r w:rsidRPr="008B08CC">
              <w:rPr>
                <w:noProof/>
                <w:color w:val="548DD4"/>
              </w:rPr>
              <w:t>Improve long-term outcomes and the quality of life for people and their families.</w:t>
            </w:r>
          </w:p>
          <w:p w14:paraId="66F50C3A" w14:textId="77777777" w:rsidR="00145B70" w:rsidRPr="008B08CC" w:rsidRDefault="00145B70" w:rsidP="00145B70">
            <w:pPr>
              <w:pStyle w:val="Tablesubtitle"/>
              <w:rPr>
                <w:rFonts w:cs="Arial"/>
                <w:b w:val="0"/>
                <w:bCs w:val="0"/>
                <w:noProof/>
                <w:color w:val="548DD4"/>
              </w:rPr>
            </w:pPr>
          </w:p>
          <w:p w14:paraId="61E302B5" w14:textId="77777777" w:rsidR="00145B70" w:rsidRPr="008B08CC" w:rsidRDefault="00145B70" w:rsidP="00145B70">
            <w:pPr>
              <w:pStyle w:val="Tablesubtitle"/>
              <w:rPr>
                <w:rFonts w:cs="Arial"/>
                <w:b w:val="0"/>
                <w:bCs w:val="0"/>
                <w:noProof/>
                <w:color w:val="548DD4"/>
              </w:rPr>
            </w:pPr>
            <w:r w:rsidRPr="008B08CC">
              <w:rPr>
                <w:rFonts w:cs="Arial"/>
                <w:b w:val="0"/>
                <w:bCs w:val="0"/>
                <w:noProof/>
                <w:color w:val="548DD4"/>
              </w:rPr>
              <w:t>EIDBI services are provided by enrolled EIDBI providers who have expertise in the approved modalities which include:</w:t>
            </w:r>
          </w:p>
          <w:p w14:paraId="7C2B5C8C" w14:textId="77FF6A57" w:rsidR="00540DB3" w:rsidRPr="008B08CC" w:rsidRDefault="00C748F6" w:rsidP="00787754">
            <w:pPr>
              <w:pStyle w:val="Tablelistbullet"/>
              <w:rPr>
                <w:color w:val="548DD4"/>
              </w:rPr>
            </w:pPr>
            <w:hyperlink r:id="rId18" w:anchor="ABA" w:history="1">
              <w:r w:rsidR="00540DB3" w:rsidRPr="008B08CC">
                <w:rPr>
                  <w:color w:val="548DD4"/>
                </w:rPr>
                <w:t>Applied Behavior Analysis (ABA)</w:t>
              </w:r>
            </w:hyperlink>
          </w:p>
          <w:p w14:paraId="026DC0F7" w14:textId="77777777" w:rsidR="00787754" w:rsidRPr="008B08CC" w:rsidRDefault="00C748F6" w:rsidP="00787754">
            <w:pPr>
              <w:pStyle w:val="Tablelistbullet"/>
              <w:rPr>
                <w:color w:val="548DD4"/>
              </w:rPr>
            </w:pPr>
            <w:hyperlink r:id="rId19" w:anchor="DIR" w:history="1">
              <w:r w:rsidR="00787754" w:rsidRPr="008B08CC">
                <w:rPr>
                  <w:color w:val="548DD4"/>
                </w:rPr>
                <w:t>Developmental, Individual Difference, Relationship-Based (DIR)/Floortime model</w:t>
              </w:r>
            </w:hyperlink>
          </w:p>
          <w:p w14:paraId="2F096D24" w14:textId="77777777" w:rsidR="00787754" w:rsidRPr="008B08CC" w:rsidRDefault="00C748F6" w:rsidP="00787754">
            <w:pPr>
              <w:pStyle w:val="Tablelistbullet"/>
              <w:rPr>
                <w:color w:val="548DD4"/>
              </w:rPr>
            </w:pPr>
            <w:hyperlink r:id="rId20" w:anchor="ESDM" w:history="1">
              <w:r w:rsidR="00787754" w:rsidRPr="008B08CC">
                <w:rPr>
                  <w:color w:val="548DD4"/>
                </w:rPr>
                <w:t>Early Start Denver Model (ESDM)</w:t>
              </w:r>
            </w:hyperlink>
            <w:bookmarkStart w:id="28" w:name="P16_557"/>
            <w:bookmarkStart w:id="29" w:name="_Hlt475085632"/>
            <w:bookmarkStart w:id="30" w:name="P15_792"/>
            <w:bookmarkEnd w:id="28"/>
            <w:bookmarkEnd w:id="29"/>
            <w:bookmarkEnd w:id="30"/>
          </w:p>
          <w:p w14:paraId="10523EBB" w14:textId="77777777" w:rsidR="00787754" w:rsidRPr="008B08CC" w:rsidRDefault="00C748F6" w:rsidP="00787754">
            <w:pPr>
              <w:pStyle w:val="Tablelistbullet"/>
              <w:rPr>
                <w:color w:val="548DD4"/>
              </w:rPr>
            </w:pPr>
            <w:hyperlink r:id="rId21" w:anchor="PLAY" w:history="1">
              <w:r w:rsidR="00787754" w:rsidRPr="008B08CC">
                <w:rPr>
                  <w:color w:val="548DD4"/>
                </w:rPr>
                <w:t>PLAY Project</w:t>
              </w:r>
            </w:hyperlink>
            <w:bookmarkStart w:id="31" w:name="P17_573"/>
            <w:bookmarkStart w:id="32" w:name="_Hlt475085634"/>
            <w:bookmarkStart w:id="33" w:name="P16_808"/>
            <w:bookmarkEnd w:id="31"/>
            <w:bookmarkEnd w:id="32"/>
            <w:bookmarkEnd w:id="33"/>
          </w:p>
          <w:p w14:paraId="76AFDFFB" w14:textId="5BEA6607" w:rsidR="00787754" w:rsidRPr="008B08CC" w:rsidRDefault="00C748F6" w:rsidP="00787754">
            <w:pPr>
              <w:pStyle w:val="Tablelistbullet"/>
              <w:rPr>
                <w:rFonts w:eastAsia="Times New Roman"/>
                <w:color w:val="548DD4"/>
              </w:rPr>
            </w:pPr>
            <w:hyperlink r:id="rId22" w:anchor="RDI" w:history="1">
              <w:r w:rsidR="00787754" w:rsidRPr="008B08CC">
                <w:rPr>
                  <w:color w:val="548DD4"/>
                </w:rPr>
                <w:t>Relationship Development Intervention (RDI)</w:t>
              </w:r>
            </w:hyperlink>
          </w:p>
          <w:p w14:paraId="53E3039F" w14:textId="77777777" w:rsidR="00787754" w:rsidRPr="008B08CC" w:rsidRDefault="00C748F6" w:rsidP="00787754">
            <w:pPr>
              <w:pStyle w:val="Tablelistbullet"/>
              <w:rPr>
                <w:color w:val="548DD4"/>
              </w:rPr>
            </w:pPr>
            <w:hyperlink r:id="rId23" w:anchor="ESI" w:history="1">
              <w:r w:rsidR="00787754" w:rsidRPr="008B08CC">
                <w:rPr>
                  <w:color w:val="548DD4"/>
                </w:rPr>
                <w:t>Early Social Interaction (ESI)</w:t>
              </w:r>
            </w:hyperlink>
          </w:p>
          <w:p w14:paraId="27F664B5" w14:textId="77777777" w:rsidR="00787754" w:rsidRPr="008B08CC" w:rsidRDefault="00787754" w:rsidP="00385AE7">
            <w:pPr>
              <w:rPr>
                <w:color w:val="548DD4"/>
              </w:rPr>
            </w:pPr>
            <w:r w:rsidRPr="008B08CC">
              <w:rPr>
                <w:rFonts w:cstheme="minorHAnsi"/>
                <w:color w:val="548DD4"/>
              </w:rPr>
              <w:t>[(</w:t>
            </w:r>
            <w:r w:rsidRPr="008B08CC">
              <w:rPr>
                <w:color w:val="548DD4"/>
              </w:rPr>
              <w:t>https://www.dhs.state.mn.us/EIDBI-TreatmentModalities</w:t>
            </w:r>
            <w:r w:rsidRPr="008B08CC">
              <w:rPr>
                <w:rFonts w:cstheme="minorHAnsi"/>
                <w:color w:val="548DD4"/>
              </w:rPr>
              <w:t>)]</w:t>
            </w:r>
          </w:p>
          <w:p w14:paraId="51ADA543" w14:textId="25B1FE2C" w:rsidR="00145B70" w:rsidRPr="0058576B" w:rsidRDefault="00FA4FC7" w:rsidP="00FA4FC7">
            <w:pPr>
              <w:pStyle w:val="Tablelistbullet"/>
              <w:numPr>
                <w:ilvl w:val="0"/>
                <w:numId w:val="0"/>
              </w:numPr>
              <w:jc w:val="right"/>
              <w:rPr>
                <w:rFonts w:cs="Arial"/>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0DA9E465" w14:textId="77777777" w:rsidR="00145B70" w:rsidRPr="0021568E" w:rsidRDefault="00145B70" w:rsidP="009606D5">
            <w:pPr>
              <w:pStyle w:val="Tabletext"/>
              <w:rPr>
                <w:rFonts w:cs="Arial"/>
                <w:noProof/>
                <w:color w:val="548DD4"/>
              </w:rPr>
            </w:pPr>
          </w:p>
        </w:tc>
      </w:tr>
      <w:tr w:rsidR="00FA4FC7" w:rsidRPr="00496847" w14:paraId="6673BC04" w14:textId="77777777" w:rsidTr="2EBAE05A">
        <w:trPr>
          <w:cantSplit/>
        </w:trPr>
        <w:tc>
          <w:tcPr>
            <w:tcW w:w="533" w:type="dxa"/>
            <w:shd w:val="clear" w:color="auto" w:fill="auto"/>
            <w:tcMar>
              <w:top w:w="144" w:type="dxa"/>
              <w:left w:w="144" w:type="dxa"/>
              <w:bottom w:w="144" w:type="dxa"/>
              <w:right w:w="144" w:type="dxa"/>
            </w:tcMar>
          </w:tcPr>
          <w:p w14:paraId="0D60522F" w14:textId="77777777" w:rsidR="00FA4FC7" w:rsidRPr="00496847" w:rsidRDefault="00FA4FC7"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100C092" w14:textId="77777777" w:rsidR="00FA4FC7" w:rsidRPr="008B08CC" w:rsidRDefault="00FA4FC7" w:rsidP="00FA4FC7">
            <w:pPr>
              <w:pStyle w:val="Tablesubtitle"/>
              <w:rPr>
                <w:rFonts w:cs="Arial"/>
                <w:b w:val="0"/>
                <w:bCs w:val="0"/>
                <w:noProof/>
                <w:color w:val="548DD4"/>
              </w:rPr>
            </w:pPr>
            <w:r w:rsidRPr="008B08CC">
              <w:rPr>
                <w:rFonts w:cs="Arial"/>
                <w:b w:val="0"/>
                <w:bCs w:val="0"/>
                <w:noProof/>
                <w:color w:val="548DD4"/>
              </w:rPr>
              <w:t>Covered Services:</w:t>
            </w:r>
          </w:p>
          <w:p w14:paraId="14E84FB9" w14:textId="77777777" w:rsidR="00FA4FC7" w:rsidRPr="008B08CC" w:rsidRDefault="00C748F6" w:rsidP="00FA4FC7">
            <w:pPr>
              <w:pStyle w:val="Tablelistbullet"/>
              <w:rPr>
                <w:noProof/>
                <w:color w:val="548DD4"/>
              </w:rPr>
            </w:pPr>
            <w:hyperlink r:id="rId24" w:history="1">
              <w:r w:rsidR="00FA4FC7" w:rsidRPr="008B08CC">
                <w:rPr>
                  <w:rStyle w:val="Hyperlink"/>
                  <w:rFonts w:cs="Arial"/>
                  <w:color w:val="548DD4"/>
                  <w:u w:val="none"/>
                </w:rPr>
                <w:t>Comprehensive Multi-Disciplinary Evaluation</w:t>
              </w:r>
            </w:hyperlink>
            <w:r w:rsidR="00FA4FC7" w:rsidRPr="008B08CC">
              <w:rPr>
                <w:color w:val="548DD4"/>
              </w:rPr>
              <w:t xml:space="preserve"> (CMDE) which is needed to determine eligibility and medical necessity for EIDBI services</w:t>
            </w:r>
            <w:r w:rsidR="00FA4FC7" w:rsidRPr="008B08CC">
              <w:rPr>
                <w:rFonts w:asciiTheme="minorHAnsi" w:hAnsiTheme="minorHAnsi" w:cstheme="minorHAnsi"/>
                <w:color w:val="548DD4"/>
                <w:sz w:val="28"/>
                <w:szCs w:val="28"/>
              </w:rPr>
              <w:t>.</w:t>
            </w:r>
            <w:r w:rsidR="00FA4FC7" w:rsidRPr="008B08CC">
              <w:rPr>
                <w:color w:val="548DD4"/>
              </w:rPr>
              <w:t xml:space="preserve"> </w:t>
            </w:r>
            <w:r w:rsidR="00FA4FC7" w:rsidRPr="008B08CC">
              <w:rPr>
                <w:rFonts w:cs="Arial"/>
                <w:color w:val="548DD4"/>
              </w:rPr>
              <w:t>[(https://www.dhs.state.mn.us/CMDE)]</w:t>
            </w:r>
          </w:p>
          <w:p w14:paraId="2F4725E8" w14:textId="77777777" w:rsidR="00FA4FC7" w:rsidRPr="008B08CC" w:rsidRDefault="00FA4FC7" w:rsidP="00FA4FC7">
            <w:pPr>
              <w:pStyle w:val="Tablelistbullet"/>
              <w:rPr>
                <w:noProof/>
                <w:color w:val="548DD4"/>
              </w:rPr>
            </w:pPr>
            <w:r w:rsidRPr="008B08CC">
              <w:rPr>
                <w:noProof/>
                <w:color w:val="548DD4"/>
              </w:rPr>
              <w:t>Individual Treatment Plan (ITP) Development (Initial)</w:t>
            </w:r>
          </w:p>
          <w:p w14:paraId="5785EF03" w14:textId="77777777" w:rsidR="00FA4FC7" w:rsidRPr="00EC041D" w:rsidRDefault="00FA4FC7" w:rsidP="00FA4FC7">
            <w:pPr>
              <w:pStyle w:val="ListParagraph"/>
              <w:numPr>
                <w:ilvl w:val="0"/>
                <w:numId w:val="66"/>
              </w:numPr>
              <w:ind w:left="720"/>
              <w:rPr>
                <w:noProof/>
                <w:color w:val="548DD4"/>
              </w:rPr>
            </w:pPr>
            <w:r w:rsidRPr="00EC041D">
              <w:rPr>
                <w:noProof/>
                <w:color w:val="548DD4"/>
              </w:rPr>
              <w:t>ITP Development and Progress Monitoring</w:t>
            </w:r>
            <w:bookmarkStart w:id="34" w:name="_Hlk149820177"/>
          </w:p>
          <w:p w14:paraId="482F3159" w14:textId="77777777" w:rsidR="00FA4FC7" w:rsidRPr="008B08CC" w:rsidRDefault="00C748F6" w:rsidP="00FA4FC7">
            <w:pPr>
              <w:ind w:left="720"/>
              <w:rPr>
                <w:color w:val="548DD4"/>
              </w:rPr>
            </w:pPr>
            <w:hyperlink w:history="1"/>
            <w:r w:rsidR="00FA4FC7" w:rsidRPr="008B08CC">
              <w:rPr>
                <w:rFonts w:cstheme="minorHAnsi"/>
                <w:color w:val="548DD4"/>
              </w:rPr>
              <w:t>[(</w:t>
            </w:r>
            <w:hyperlink r:id="rId25" w:history="1">
              <w:r w:rsidR="00FA4FC7">
                <w:rPr>
                  <w:rStyle w:val="Hyperlink"/>
                </w:rPr>
                <w:t>www.dhs.state.mn.us/ITP</w:t>
              </w:r>
            </w:hyperlink>
            <w:r w:rsidR="00FA4FC7" w:rsidRPr="008B08CC">
              <w:rPr>
                <w:rFonts w:cstheme="minorHAnsi"/>
                <w:color w:val="548DD4"/>
              </w:rPr>
              <w:t>)]</w:t>
            </w:r>
            <w:bookmarkEnd w:id="34"/>
          </w:p>
          <w:p w14:paraId="55851107" w14:textId="77777777" w:rsidR="00FA4FC7" w:rsidRPr="008B08CC" w:rsidRDefault="00C748F6" w:rsidP="00FA4FC7">
            <w:pPr>
              <w:pStyle w:val="Tablelistbullet"/>
              <w:rPr>
                <w:color w:val="548DD4"/>
              </w:rPr>
            </w:pPr>
            <w:hyperlink r:id="rId26" w:history="1">
              <w:r w:rsidR="00FA4FC7" w:rsidRPr="008B08CC">
                <w:rPr>
                  <w:rStyle w:val="Hyperlink"/>
                  <w:color w:val="548DD4"/>
                  <w:u w:val="none"/>
                </w:rPr>
                <w:t>Direct Intervention</w:t>
              </w:r>
            </w:hyperlink>
            <w:r w:rsidR="00FA4FC7" w:rsidRPr="008B08CC">
              <w:rPr>
                <w:color w:val="548DD4"/>
              </w:rPr>
              <w:t>: Individual, Group, and/or higher intensity</w:t>
            </w:r>
          </w:p>
          <w:p w14:paraId="6CEB1062" w14:textId="77777777" w:rsidR="00FA4FC7" w:rsidRPr="008B08CC" w:rsidRDefault="00FA4FC7" w:rsidP="00FA4FC7">
            <w:pPr>
              <w:pStyle w:val="Tablelistbullet"/>
              <w:numPr>
                <w:ilvl w:val="0"/>
                <w:numId w:val="0"/>
              </w:numPr>
              <w:ind w:left="432"/>
              <w:rPr>
                <w:color w:val="548DD4"/>
              </w:rPr>
            </w:pPr>
            <w:r w:rsidRPr="008B08CC">
              <w:rPr>
                <w:color w:val="548DD4"/>
              </w:rPr>
              <w:t>[(https://www.dhs.state.mn.us/EIDBI-DirectIntervention)]</w:t>
            </w:r>
          </w:p>
          <w:p w14:paraId="10E06D73" w14:textId="77777777" w:rsidR="00FA4FC7" w:rsidRPr="008B08CC" w:rsidRDefault="00FA4FC7" w:rsidP="00FA4FC7">
            <w:pPr>
              <w:pStyle w:val="Tablelistbullet"/>
              <w:rPr>
                <w:noProof/>
                <w:color w:val="548DD4"/>
              </w:rPr>
            </w:pPr>
            <w:r w:rsidRPr="008B08CC">
              <w:rPr>
                <w:noProof/>
                <w:color w:val="548DD4"/>
              </w:rPr>
              <w:t xml:space="preserve">Intervention Observation and Direction </w:t>
            </w:r>
          </w:p>
          <w:p w14:paraId="0CD39359" w14:textId="77777777" w:rsidR="00FA4FC7" w:rsidRPr="008B08CC" w:rsidRDefault="00FA4FC7" w:rsidP="00FA4FC7">
            <w:pPr>
              <w:pStyle w:val="Tablelistbullet"/>
              <w:numPr>
                <w:ilvl w:val="0"/>
                <w:numId w:val="0"/>
              </w:numPr>
              <w:ind w:left="432"/>
              <w:rPr>
                <w:noProof/>
                <w:color w:val="548DD4"/>
              </w:rPr>
            </w:pPr>
            <w:r w:rsidRPr="008B08CC">
              <w:rPr>
                <w:noProof/>
                <w:color w:val="548DD4"/>
              </w:rPr>
              <w:t>[(</w:t>
            </w:r>
            <w:hyperlink r:id="rId27" w:history="1">
              <w:r w:rsidRPr="00E63913">
                <w:rPr>
                  <w:rStyle w:val="Hyperlink"/>
                  <w:noProof/>
                </w:rPr>
                <w:t>www.dhs.state.mn.us/EIDBI-ObservationandDirection</w:t>
              </w:r>
            </w:hyperlink>
            <w:r>
              <w:rPr>
                <w:noProof/>
                <w:color w:val="548DD4"/>
              </w:rPr>
              <w:t>)]</w:t>
            </w:r>
          </w:p>
          <w:p w14:paraId="2BC86425" w14:textId="77777777" w:rsidR="00FA4FC7" w:rsidRPr="008B08CC" w:rsidRDefault="00FA4FC7" w:rsidP="00FA4FC7">
            <w:pPr>
              <w:pStyle w:val="Tablelistbullet"/>
              <w:rPr>
                <w:noProof/>
                <w:color w:val="548DD4"/>
              </w:rPr>
            </w:pPr>
            <w:r w:rsidRPr="008B08CC">
              <w:rPr>
                <w:noProof/>
                <w:color w:val="548DD4"/>
              </w:rPr>
              <w:t>Family/Caregiver Training and Counseling: Individual and/or Group</w:t>
            </w:r>
          </w:p>
          <w:p w14:paraId="41B6BCBA" w14:textId="77777777" w:rsidR="00FA4FC7" w:rsidRPr="008B08CC" w:rsidRDefault="00FA4FC7" w:rsidP="00FA4FC7">
            <w:pPr>
              <w:pStyle w:val="Tablelistbullet"/>
              <w:numPr>
                <w:ilvl w:val="0"/>
                <w:numId w:val="0"/>
              </w:numPr>
              <w:ind w:left="432"/>
              <w:rPr>
                <w:noProof/>
                <w:color w:val="548DD4"/>
              </w:rPr>
            </w:pPr>
            <w:r w:rsidRPr="008B08CC">
              <w:rPr>
                <w:noProof/>
                <w:color w:val="548DD4"/>
              </w:rPr>
              <w:t>[(</w:t>
            </w:r>
            <w:hyperlink r:id="rId28" w:history="1">
              <w:r>
                <w:rPr>
                  <w:rStyle w:val="Hyperlink"/>
                  <w:noProof/>
                </w:rPr>
                <w:t>www.dhs.state.mn.us/EIDBI-CaregiverTrainingandCounseling</w:t>
              </w:r>
            </w:hyperlink>
            <w:r w:rsidRPr="008B08CC">
              <w:rPr>
                <w:noProof/>
                <w:color w:val="548DD4"/>
              </w:rPr>
              <w:t>)]</w:t>
            </w:r>
          </w:p>
          <w:p w14:paraId="1A730AE2" w14:textId="77777777" w:rsidR="00FA4FC7" w:rsidRPr="008B08CC" w:rsidRDefault="00FA4FC7" w:rsidP="00FA4FC7">
            <w:pPr>
              <w:pStyle w:val="Tablelistbullet"/>
              <w:rPr>
                <w:noProof/>
                <w:color w:val="548DD4"/>
              </w:rPr>
            </w:pPr>
            <w:r w:rsidRPr="008B08CC">
              <w:rPr>
                <w:noProof/>
                <w:color w:val="548DD4"/>
              </w:rPr>
              <w:t xml:space="preserve">Coordinated Care Conference </w:t>
            </w:r>
          </w:p>
          <w:p w14:paraId="4AB4C872" w14:textId="7C73CCAC" w:rsidR="00FA4FC7" w:rsidRDefault="00FA4FC7" w:rsidP="00FA4FC7">
            <w:pPr>
              <w:pStyle w:val="Tablelistbullet"/>
              <w:numPr>
                <w:ilvl w:val="0"/>
                <w:numId w:val="0"/>
              </w:numPr>
              <w:ind w:left="432"/>
              <w:rPr>
                <w:noProof/>
                <w:color w:val="548DD4"/>
              </w:rPr>
            </w:pPr>
            <w:r w:rsidRPr="008B08CC">
              <w:rPr>
                <w:noProof/>
                <w:color w:val="548DD4"/>
              </w:rPr>
              <w:t>[(</w:t>
            </w:r>
            <w:hyperlink r:id="rId29" w:history="1">
              <w:r w:rsidR="00B966E9" w:rsidRPr="00703B3D">
                <w:rPr>
                  <w:rStyle w:val="Hyperlink"/>
                </w:rPr>
                <w:t>https://www.dhs.state.mn.us/main/idcplg?IdcService=GET_DYNAMIC_CONVERSION&amp;RevisionSelectionMethod=LatestReleased&amp;dDocName=dhs16_195209</w:t>
              </w:r>
            </w:hyperlink>
            <w:r w:rsidRPr="008B08CC">
              <w:rPr>
                <w:noProof/>
                <w:color w:val="548DD4"/>
              </w:rPr>
              <w:t>)]</w:t>
            </w:r>
            <w:r w:rsidR="00B966E9">
              <w:rPr>
                <w:noProof/>
                <w:color w:val="548DD4"/>
              </w:rPr>
              <w:t xml:space="preserve"> </w:t>
            </w:r>
          </w:p>
          <w:p w14:paraId="433D8374" w14:textId="62CC17AA" w:rsidR="00FA4FC7" w:rsidRPr="00FA4FC7" w:rsidRDefault="00FA4FC7" w:rsidP="00FA4FC7">
            <w:pPr>
              <w:pStyle w:val="Tablelistbullet"/>
              <w:numPr>
                <w:ilvl w:val="0"/>
                <w:numId w:val="73"/>
              </w:numPr>
              <w:ind w:left="367"/>
              <w:rPr>
                <w:noProof/>
                <w:color w:val="548DD4"/>
              </w:rPr>
            </w:pPr>
            <w:r w:rsidRPr="008B08CC">
              <w:rPr>
                <w:noProof/>
                <w:color w:val="548DD4"/>
              </w:rPr>
              <w:t>Travel time</w:t>
            </w:r>
          </w:p>
        </w:tc>
        <w:tc>
          <w:tcPr>
            <w:tcW w:w="2707" w:type="dxa"/>
            <w:tcMar>
              <w:top w:w="144" w:type="dxa"/>
              <w:left w:w="144" w:type="dxa"/>
              <w:bottom w:w="144" w:type="dxa"/>
              <w:right w:w="144" w:type="dxa"/>
            </w:tcMar>
          </w:tcPr>
          <w:p w14:paraId="29E8E3B1" w14:textId="77777777" w:rsidR="00FA4FC7" w:rsidRPr="0021568E" w:rsidRDefault="00FA4FC7" w:rsidP="009606D5">
            <w:pPr>
              <w:pStyle w:val="Tabletext"/>
              <w:rPr>
                <w:rFonts w:cs="Arial"/>
                <w:noProof/>
                <w:color w:val="548DD4"/>
              </w:rPr>
            </w:pPr>
          </w:p>
        </w:tc>
      </w:tr>
      <w:tr w:rsidR="0056160F" w:rsidRPr="00496847" w14:paraId="5F372FCA" w14:textId="77777777" w:rsidTr="2EBAE05A">
        <w:trPr>
          <w:cantSplit/>
        </w:trPr>
        <w:tc>
          <w:tcPr>
            <w:tcW w:w="533" w:type="dxa"/>
            <w:shd w:val="clear" w:color="auto" w:fill="auto"/>
            <w:tcMar>
              <w:top w:w="144" w:type="dxa"/>
              <w:left w:w="144" w:type="dxa"/>
              <w:bottom w:w="144" w:type="dxa"/>
              <w:right w:w="144" w:type="dxa"/>
            </w:tcMar>
          </w:tcPr>
          <w:p w14:paraId="4856524E" w14:textId="77777777" w:rsidR="0056160F" w:rsidRPr="00496847" w:rsidRDefault="0056160F"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19F8428F" w14:textId="228D8D3B" w:rsidR="0056160F" w:rsidRPr="0067538D" w:rsidRDefault="0056160F" w:rsidP="0056160F">
            <w:pPr>
              <w:pStyle w:val="Tablesubtitle"/>
              <w:rPr>
                <w:rFonts w:cs="Arial"/>
                <w:b w:val="0"/>
                <w:bCs w:val="0"/>
                <w:noProof/>
                <w:color w:val="548DD4" w:themeColor="text2" w:themeTint="99"/>
              </w:rPr>
            </w:pPr>
            <w:r w:rsidRPr="0067538D">
              <w:rPr>
                <w:rFonts w:cs="Arial"/>
                <w:b w:val="0"/>
                <w:bCs w:val="0"/>
                <w:noProof/>
                <w:color w:val="548DD4" w:themeColor="text2" w:themeTint="99"/>
              </w:rPr>
              <w:t>[</w:t>
            </w:r>
            <w:r w:rsidRPr="0067538D">
              <w:rPr>
                <w:rFonts w:cs="Arial"/>
                <w:b w:val="0"/>
                <w:bCs w:val="0"/>
                <w:i/>
                <w:iCs/>
                <w:noProof/>
                <w:color w:val="548DD4"/>
              </w:rPr>
              <w:t>MSHO Insert</w:t>
            </w:r>
            <w:r w:rsidR="00EE1D05">
              <w:rPr>
                <w:rFonts w:cs="Arial"/>
                <w:b w:val="0"/>
                <w:bCs w:val="0"/>
                <w:i/>
                <w:iCs/>
                <w:noProof/>
                <w:color w:val="548DD4"/>
              </w:rPr>
              <w:t>:</w:t>
            </w:r>
            <w:r w:rsidRPr="0067538D">
              <w:rPr>
                <w:rFonts w:cs="Arial"/>
                <w:b w:val="0"/>
                <w:bCs w:val="0"/>
                <w:noProof/>
                <w:color w:val="548DD4"/>
              </w:rPr>
              <w:t xml:space="preserve"> </w:t>
            </w:r>
            <w:r w:rsidRPr="0067538D">
              <w:rPr>
                <w:rFonts w:cs="Arial"/>
                <w:noProof/>
                <w:color w:val="548DD4" w:themeColor="text2" w:themeTint="99"/>
              </w:rPr>
              <w:t>Elderly Waiver Services (Home and Community-Based Services</w:t>
            </w:r>
            <w:r w:rsidRPr="0067538D">
              <w:rPr>
                <w:rFonts w:cs="Arial"/>
                <w:b w:val="0"/>
                <w:bCs w:val="0"/>
                <w:noProof/>
                <w:color w:val="548DD4" w:themeColor="text2" w:themeTint="99"/>
              </w:rPr>
              <w:t>)</w:t>
            </w:r>
          </w:p>
          <w:p w14:paraId="2AE262DC" w14:textId="77777777" w:rsidR="0067538D" w:rsidRPr="00385AE7" w:rsidRDefault="0056160F" w:rsidP="0056160F">
            <w:pPr>
              <w:pStyle w:val="Tablelistbullet"/>
            </w:pPr>
            <w:r w:rsidRPr="00385AE7">
              <w:rPr>
                <w:rFonts w:cs="Arial"/>
                <w:noProof/>
                <w:color w:val="548DD4" w:themeColor="text2" w:themeTint="99"/>
              </w:rPr>
              <w:t xml:space="preserve">Adult Companion Services: Non-medical care, supervision and socialization. </w:t>
            </w:r>
          </w:p>
          <w:p w14:paraId="06E11256" w14:textId="47DE44DA" w:rsidR="0067538D" w:rsidRPr="00385AE7" w:rsidRDefault="0056160F" w:rsidP="0056160F">
            <w:pPr>
              <w:pStyle w:val="Tablelistbullet"/>
            </w:pPr>
            <w:r w:rsidRPr="00385AE7">
              <w:rPr>
                <w:rFonts w:cs="Arial"/>
                <w:noProof/>
                <w:color w:val="548DD4" w:themeColor="text2" w:themeTint="99"/>
              </w:rPr>
              <w:t>Adult Day Services (ADS) and ADS Bath: Licensed individualized program of activities to meet the assessed health</w:t>
            </w:r>
            <w:r w:rsidR="0067538D">
              <w:rPr>
                <w:rFonts w:cs="Arial"/>
                <w:noProof/>
                <w:color w:val="548DD4" w:themeColor="text2" w:themeTint="99"/>
              </w:rPr>
              <w:t xml:space="preserve"> </w:t>
            </w:r>
            <w:r w:rsidRPr="00385AE7">
              <w:rPr>
                <w:rFonts w:cs="Arial"/>
                <w:noProof/>
                <w:color w:val="548DD4" w:themeColor="text2" w:themeTint="99"/>
              </w:rPr>
              <w:t>and social needs of an older adult. ADS Bath is optional. Also includes</w:t>
            </w:r>
            <w:r w:rsidR="0067538D">
              <w:rPr>
                <w:rFonts w:cs="Arial"/>
                <w:noProof/>
                <w:color w:val="548DD4" w:themeColor="text2" w:themeTint="99"/>
              </w:rPr>
              <w:t xml:space="preserve"> </w:t>
            </w:r>
            <w:r w:rsidRPr="00385AE7">
              <w:rPr>
                <w:rFonts w:cs="Arial"/>
                <w:noProof/>
                <w:color w:val="548DD4" w:themeColor="text2" w:themeTint="99"/>
              </w:rPr>
              <w:t>Family Adult Day services</w:t>
            </w:r>
            <w:r w:rsidR="0067538D">
              <w:rPr>
                <w:rFonts w:cs="Arial"/>
                <w:noProof/>
                <w:color w:val="548DD4" w:themeColor="text2" w:themeTint="99"/>
              </w:rPr>
              <w:t xml:space="preserve"> (FADS).</w:t>
            </w:r>
          </w:p>
          <w:p w14:paraId="40E77F9C" w14:textId="5AAEA182" w:rsidR="0067538D" w:rsidRPr="00385AE7" w:rsidRDefault="0056160F" w:rsidP="0056160F">
            <w:pPr>
              <w:pStyle w:val="Tablelistbullet"/>
            </w:pPr>
            <w:r w:rsidRPr="00385AE7">
              <w:rPr>
                <w:rFonts w:cs="Arial"/>
                <w:noProof/>
                <w:color w:val="548DD4" w:themeColor="text2" w:themeTint="99"/>
              </w:rPr>
              <w:t>Adult Foster Care: Licensed, adult appropriate residential care and supportive services</w:t>
            </w:r>
            <w:r w:rsidR="001A7925">
              <w:rPr>
                <w:rFonts w:cs="Arial"/>
                <w:noProof/>
                <w:color w:val="548DD4" w:themeColor="text2" w:themeTint="99"/>
              </w:rPr>
              <w:t xml:space="preserve"> </w:t>
            </w:r>
            <w:r w:rsidRPr="00385AE7">
              <w:rPr>
                <w:rFonts w:cs="Arial"/>
                <w:noProof/>
                <w:color w:val="548DD4" w:themeColor="text2" w:themeTint="99"/>
              </w:rPr>
              <w:t>in a family-like setting.</w:t>
            </w:r>
          </w:p>
          <w:p w14:paraId="352C035C" w14:textId="77777777" w:rsidR="0067538D" w:rsidRPr="00385AE7" w:rsidRDefault="0056160F" w:rsidP="0056160F">
            <w:pPr>
              <w:pStyle w:val="Tablelistbullet"/>
            </w:pPr>
            <w:r w:rsidRPr="00385AE7">
              <w:rPr>
                <w:rFonts w:cs="Arial"/>
                <w:noProof/>
                <w:color w:val="548DD4" w:themeColor="text2" w:themeTint="99"/>
              </w:rPr>
              <w:t>Case Management: Management of your health and long-term care services among different health and social service professionals.</w:t>
            </w:r>
          </w:p>
          <w:p w14:paraId="7AD58894" w14:textId="77777777" w:rsidR="0067538D" w:rsidRPr="00385AE7" w:rsidRDefault="0056160F" w:rsidP="0056160F">
            <w:pPr>
              <w:pStyle w:val="Tablelistbullet"/>
            </w:pPr>
            <w:r w:rsidRPr="00385AE7">
              <w:rPr>
                <w:rFonts w:cs="Arial"/>
                <w:noProof/>
                <w:color w:val="548DD4" w:themeColor="text2" w:themeTint="99"/>
              </w:rPr>
              <w:t>Chore Services: Heavy household services needed to keep your home clean and safe.</w:t>
            </w:r>
          </w:p>
          <w:p w14:paraId="2D09CA4A" w14:textId="77777777" w:rsidR="0067538D" w:rsidRPr="00385AE7" w:rsidRDefault="0056160F" w:rsidP="0056160F">
            <w:pPr>
              <w:pStyle w:val="Tablelistbullet"/>
            </w:pPr>
            <w:r w:rsidRPr="00385AE7">
              <w:rPr>
                <w:rFonts w:cs="Arial"/>
                <w:noProof/>
                <w:color w:val="548DD4" w:themeColor="text2" w:themeTint="99"/>
              </w:rPr>
              <w:t>Consumer Directed Community Support Services: Services that you design to meet your needs and manage yourself within a set budget.</w:t>
            </w:r>
          </w:p>
          <w:p w14:paraId="1C023DDB" w14:textId="77777777" w:rsidR="0067538D" w:rsidRPr="00385AE7" w:rsidRDefault="0056160F" w:rsidP="0056160F">
            <w:pPr>
              <w:pStyle w:val="Tablelistbullet"/>
            </w:pPr>
            <w:r w:rsidRPr="00385AE7">
              <w:rPr>
                <w:rFonts w:cs="Arial"/>
                <w:noProof/>
                <w:color w:val="548DD4" w:themeColor="text2" w:themeTint="99"/>
              </w:rPr>
              <w:t>Customized Living/24-Hour Customized Living: A group of individualized services (health related and supported services) provided in a qualified setting.</w:t>
            </w:r>
          </w:p>
          <w:p w14:paraId="4A6F463B" w14:textId="7D481F74" w:rsidR="0067538D" w:rsidRPr="00385AE7" w:rsidRDefault="0056160F" w:rsidP="0056160F">
            <w:pPr>
              <w:pStyle w:val="Tablelistbullet"/>
            </w:pPr>
            <w:r w:rsidRPr="00385AE7">
              <w:rPr>
                <w:rFonts w:cs="Arial"/>
                <w:noProof/>
                <w:color w:val="548DD4" w:themeColor="text2" w:themeTint="99"/>
              </w:rPr>
              <w:t>Environmental Accessibility Adaptations</w:t>
            </w:r>
            <w:r w:rsidR="00423B72">
              <w:rPr>
                <w:rFonts w:cs="Arial"/>
                <w:noProof/>
                <w:color w:val="548DD4" w:themeColor="text2" w:themeTint="99"/>
              </w:rPr>
              <w:t xml:space="preserve"> (EAA)</w:t>
            </w:r>
            <w:r w:rsidRPr="00385AE7">
              <w:rPr>
                <w:rFonts w:cs="Arial"/>
                <w:noProof/>
                <w:color w:val="548DD4" w:themeColor="text2" w:themeTint="99"/>
              </w:rPr>
              <w:t xml:space="preserve">: </w:t>
            </w:r>
            <w:r w:rsidR="00423B72">
              <w:rPr>
                <w:rFonts w:cs="Arial"/>
                <w:noProof/>
                <w:color w:val="548DD4" w:themeColor="text2" w:themeTint="99"/>
              </w:rPr>
              <w:t xml:space="preserve">Home </w:t>
            </w:r>
            <w:r w:rsidR="00D1018D">
              <w:rPr>
                <w:rFonts w:cs="Arial"/>
                <w:noProof/>
                <w:color w:val="548DD4" w:themeColor="text2" w:themeTint="99"/>
              </w:rPr>
              <w:t>modification assessment and home modification installa</w:t>
            </w:r>
            <w:r w:rsidR="001437EF">
              <w:rPr>
                <w:rFonts w:cs="Arial"/>
                <w:noProof/>
                <w:color w:val="548DD4" w:themeColor="text2" w:themeTint="99"/>
              </w:rPr>
              <w:t>tion and vehicle modification assessment and vehicle</w:t>
            </w:r>
            <w:r w:rsidR="008C63FE">
              <w:rPr>
                <w:rFonts w:cs="Arial"/>
                <w:noProof/>
                <w:color w:val="548DD4" w:themeColor="text2" w:themeTint="99"/>
              </w:rPr>
              <w:t xml:space="preserve"> modification installation.</w:t>
            </w:r>
          </w:p>
          <w:p w14:paraId="529A5649" w14:textId="77777777" w:rsidR="0067538D" w:rsidRPr="00385AE7" w:rsidRDefault="0056160F" w:rsidP="0056160F">
            <w:pPr>
              <w:pStyle w:val="Tablelistbullet"/>
            </w:pPr>
            <w:r w:rsidRPr="00385AE7">
              <w:rPr>
                <w:rFonts w:cs="Arial"/>
                <w:noProof/>
                <w:color w:val="548DD4" w:themeColor="text2" w:themeTint="99"/>
              </w:rPr>
              <w:t xml:space="preserve">Extended State Plan Home Health Care Services: This includes home health aide and nursing services that are over the Medical Assistance limit. </w:t>
            </w:r>
          </w:p>
          <w:p w14:paraId="38067F55" w14:textId="77777777" w:rsidR="007D4E94" w:rsidRPr="00385AE7" w:rsidRDefault="0056160F" w:rsidP="007D4E94">
            <w:pPr>
              <w:pStyle w:val="Tablelistbullet"/>
            </w:pPr>
            <w:r w:rsidRPr="00385AE7">
              <w:rPr>
                <w:rFonts w:cs="Arial"/>
                <w:noProof/>
                <w:color w:val="548DD4" w:themeColor="text2" w:themeTint="99"/>
              </w:rPr>
              <w:t>Extended State Plan Home Care Nursing: This includes home care nursing services that are over the Medical Assistance limit.</w:t>
            </w:r>
          </w:p>
          <w:p w14:paraId="3DEEDD5E" w14:textId="77777777" w:rsidR="007D4E94" w:rsidRDefault="007D4E94" w:rsidP="007D4E94">
            <w:pPr>
              <w:pStyle w:val="Tablelistbullet"/>
              <w:numPr>
                <w:ilvl w:val="0"/>
                <w:numId w:val="0"/>
              </w:numPr>
              <w:ind w:left="432" w:hanging="360"/>
              <w:rPr>
                <w:rFonts w:cs="Arial"/>
                <w:noProof/>
                <w:color w:val="548DD4" w:themeColor="text2" w:themeTint="99"/>
              </w:rPr>
            </w:pPr>
          </w:p>
          <w:p w14:paraId="25A96E3C" w14:textId="3605EECC" w:rsidR="007D4E94" w:rsidRPr="00385AE7" w:rsidRDefault="004E2926" w:rsidP="00385AE7">
            <w:pPr>
              <w:pStyle w:val="Tablelistbullet"/>
              <w:numPr>
                <w:ilvl w:val="0"/>
                <w:numId w:val="0"/>
              </w:numPr>
              <w:rPr>
                <w:b/>
                <w:bCs/>
              </w:rPr>
            </w:pPr>
            <w:r w:rsidRPr="00385AE7">
              <w:rPr>
                <w:b/>
                <w:bCs/>
              </w:rPr>
              <w:t>This benefit is continued on the next page</w:t>
            </w:r>
          </w:p>
          <w:p w14:paraId="5AC8A421" w14:textId="77777777" w:rsidR="007D4E94" w:rsidRPr="001A1083" w:rsidRDefault="007D4E94" w:rsidP="007D4E94">
            <w:pPr>
              <w:pStyle w:val="Tablesubtitle"/>
              <w:rPr>
                <w:rFonts w:cs="Arial"/>
                <w:noProof/>
              </w:rPr>
            </w:pPr>
            <w:r w:rsidRPr="001A1083">
              <w:rPr>
                <w:rFonts w:cs="Arial"/>
                <w:noProof/>
              </w:rPr>
              <w:lastRenderedPageBreak/>
              <w:t>Elderly Waiver Services (Home and Community-Based Services) (continued)</w:t>
            </w:r>
          </w:p>
          <w:p w14:paraId="6B9E0CD2" w14:textId="47F24356" w:rsidR="007D4E94" w:rsidRPr="00385AE7" w:rsidRDefault="007D4E94" w:rsidP="007D4E94">
            <w:pPr>
              <w:pStyle w:val="Tablelistbullet"/>
            </w:pPr>
            <w:r w:rsidRPr="00385AE7">
              <w:rPr>
                <w:rFonts w:cs="Arial"/>
                <w:noProof/>
                <w:color w:val="548DD4" w:themeColor="text2" w:themeTint="99"/>
              </w:rPr>
              <w:t xml:space="preserve">Extended State Plan Personal Care Assistance (PCA) Services (Community First Services and Supports (CFSS) </w:t>
            </w:r>
            <w:r w:rsidR="00B17D6F">
              <w:rPr>
                <w:rFonts w:cs="Arial"/>
                <w:noProof/>
                <w:color w:val="548DD4" w:themeColor="text2" w:themeTint="99"/>
              </w:rPr>
              <w:t xml:space="preserve">will </w:t>
            </w:r>
            <w:r w:rsidRPr="00385AE7">
              <w:rPr>
                <w:rFonts w:cs="Arial"/>
                <w:noProof/>
                <w:color w:val="548DD4" w:themeColor="text2" w:themeTint="99"/>
              </w:rPr>
              <w:t xml:space="preserve">replace PCA services </w:t>
            </w:r>
            <w:r w:rsidR="00580C91">
              <w:rPr>
                <w:rFonts w:cs="Arial"/>
                <w:noProof/>
                <w:color w:val="548DD4" w:themeColor="text2" w:themeTint="99"/>
              </w:rPr>
              <w:t>at the member’s annual assessment starting October1, 2024</w:t>
            </w:r>
            <w:r w:rsidR="00CC1E07">
              <w:rPr>
                <w:rFonts w:cs="Arial"/>
                <w:noProof/>
                <w:color w:val="548DD4" w:themeColor="text2" w:themeTint="99"/>
              </w:rPr>
              <w:t>).</w:t>
            </w:r>
            <w:r w:rsidRPr="00385AE7">
              <w:rPr>
                <w:rFonts w:cs="Arial"/>
                <w:noProof/>
                <w:color w:val="548DD4" w:themeColor="text2" w:themeTint="99"/>
              </w:rPr>
              <w:t xml:space="preserve">Help with personal care and activities of daily living (ADLs) over the Medical Assistance limit. </w:t>
            </w:r>
            <w:r w:rsidR="00CC2E9E">
              <w:rPr>
                <w:rFonts w:cs="Arial"/>
                <w:noProof/>
                <w:color w:val="548DD4" w:themeColor="text2" w:themeTint="99"/>
              </w:rPr>
              <w:t xml:space="preserve">Direct support workers </w:t>
            </w:r>
            <w:r w:rsidRPr="00385AE7">
              <w:rPr>
                <w:rFonts w:cs="Arial"/>
                <w:noProof/>
                <w:color w:val="548DD4" w:themeColor="text2" w:themeTint="99"/>
              </w:rPr>
              <w:t xml:space="preserve">an also assist with </w:t>
            </w:r>
            <w:r w:rsidR="00CC2E9E">
              <w:rPr>
                <w:rFonts w:cs="Arial"/>
                <w:noProof/>
                <w:color w:val="548DD4" w:themeColor="text2" w:themeTint="99"/>
              </w:rPr>
              <w:t xml:space="preserve">covered </w:t>
            </w:r>
            <w:r w:rsidRPr="00385AE7">
              <w:rPr>
                <w:rFonts w:cs="Arial"/>
                <w:noProof/>
                <w:color w:val="548DD4" w:themeColor="text2" w:themeTint="99"/>
              </w:rPr>
              <w:t>instrumental activities of daily living (IALDs)</w:t>
            </w:r>
          </w:p>
          <w:p w14:paraId="7447E928" w14:textId="6761C224" w:rsidR="007D4E94" w:rsidRPr="00385AE7" w:rsidRDefault="007D4E94" w:rsidP="007D4E94">
            <w:pPr>
              <w:pStyle w:val="Tablelistbullet"/>
            </w:pPr>
            <w:r w:rsidRPr="00385AE7">
              <w:rPr>
                <w:rFonts w:cs="Arial"/>
                <w:noProof/>
                <w:color w:val="548DD4" w:themeColor="text2" w:themeTint="99"/>
              </w:rPr>
              <w:t xml:space="preserve">Family and Caregiver Services: </w:t>
            </w:r>
            <w:r w:rsidR="002602F9">
              <w:rPr>
                <w:rFonts w:cs="Arial"/>
                <w:noProof/>
                <w:color w:val="548DD4" w:themeColor="text2" w:themeTint="99"/>
              </w:rPr>
              <w:t>Caregiver t</w:t>
            </w:r>
            <w:r w:rsidRPr="00385AE7">
              <w:rPr>
                <w:rFonts w:cs="Arial"/>
                <w:noProof/>
                <w:color w:val="548DD4" w:themeColor="text2" w:themeTint="99"/>
              </w:rPr>
              <w:t>raining</w:t>
            </w:r>
            <w:r w:rsidR="00FD44E6">
              <w:rPr>
                <w:rFonts w:cs="Arial"/>
                <w:noProof/>
                <w:color w:val="548DD4" w:themeColor="text2" w:themeTint="99"/>
              </w:rPr>
              <w:t xml:space="preserve"> and</w:t>
            </w:r>
            <w:r w:rsidR="00423B72">
              <w:rPr>
                <w:rFonts w:cs="Arial"/>
                <w:noProof/>
                <w:color w:val="548DD4" w:themeColor="text2" w:themeTint="99"/>
              </w:rPr>
              <w:t xml:space="preserve"> c</w:t>
            </w:r>
            <w:r w:rsidR="00FD44E6">
              <w:rPr>
                <w:rFonts w:cs="Arial"/>
                <w:noProof/>
                <w:color w:val="548DD4" w:themeColor="text2" w:themeTint="99"/>
              </w:rPr>
              <w:t>aregiver counseling</w:t>
            </w:r>
            <w:r w:rsidR="00524BC0">
              <w:rPr>
                <w:rFonts w:cs="Arial"/>
                <w:noProof/>
                <w:color w:val="548DD4" w:themeColor="text2" w:themeTint="99"/>
              </w:rPr>
              <w:t>.</w:t>
            </w:r>
            <w:r w:rsidRPr="00385AE7">
              <w:rPr>
                <w:rFonts w:cs="Arial"/>
                <w:noProof/>
                <w:color w:val="548DD4" w:themeColor="text2" w:themeTint="99"/>
              </w:rPr>
              <w:t xml:space="preserve"> </w:t>
            </w:r>
          </w:p>
          <w:p w14:paraId="48BCDD8C" w14:textId="77777777" w:rsidR="007D4E94" w:rsidRPr="00385AE7" w:rsidRDefault="007D4E94" w:rsidP="007D4E94">
            <w:pPr>
              <w:pStyle w:val="Tablelistbullet"/>
            </w:pPr>
            <w:r w:rsidRPr="00385AE7">
              <w:rPr>
                <w:rFonts w:cs="Arial"/>
                <w:noProof/>
                <w:color w:val="548DD4" w:themeColor="text2" w:themeTint="99"/>
              </w:rPr>
              <w:t>Home Delivered Meals: An appropriate, nutritionally balanced meal delivered to your home.</w:t>
            </w:r>
          </w:p>
          <w:p w14:paraId="7E0ED6D3" w14:textId="52EB966E" w:rsidR="007D4E94" w:rsidRPr="00385AE7" w:rsidRDefault="007D4E94" w:rsidP="007D4E94">
            <w:pPr>
              <w:pStyle w:val="Tablelistbullet"/>
            </w:pPr>
            <w:r w:rsidRPr="00385AE7">
              <w:rPr>
                <w:rFonts w:cs="Arial"/>
                <w:noProof/>
                <w:color w:val="548DD4" w:themeColor="text2" w:themeTint="99"/>
              </w:rPr>
              <w:t>Homemaker Services: Services that help you manage general cleaning and household activities.</w:t>
            </w:r>
          </w:p>
          <w:p w14:paraId="3A386EB7" w14:textId="77777777" w:rsidR="007D4E94" w:rsidRPr="00385AE7" w:rsidRDefault="007D4E94" w:rsidP="007D4E94">
            <w:pPr>
              <w:pStyle w:val="Tablelistbullet"/>
            </w:pPr>
            <w:r w:rsidRPr="00385AE7">
              <w:rPr>
                <w:rFonts w:cs="Arial"/>
                <w:noProof/>
                <w:color w:val="548DD4" w:themeColor="text2" w:themeTint="99"/>
              </w:rPr>
              <w:t xml:space="preserve"> Individual Community Living Support Services: A bundled service t</w:t>
            </w:r>
            <w:r>
              <w:rPr>
                <w:rFonts w:cs="Arial"/>
                <w:noProof/>
                <w:color w:val="548DD4" w:themeColor="text2" w:themeTint="99"/>
              </w:rPr>
              <w:t>o</w:t>
            </w:r>
            <w:r w:rsidRPr="00385AE7">
              <w:rPr>
                <w:rFonts w:cs="Arial"/>
                <w:noProof/>
                <w:color w:val="548DD4" w:themeColor="text2" w:themeTint="99"/>
              </w:rPr>
              <w:t xml:space="preserve"> offer</w:t>
            </w:r>
            <w:r>
              <w:rPr>
                <w:rFonts w:cs="Arial"/>
                <w:noProof/>
                <w:color w:val="548DD4" w:themeColor="text2" w:themeTint="99"/>
              </w:rPr>
              <w:t xml:space="preserve"> </w:t>
            </w:r>
            <w:r w:rsidRPr="00385AE7">
              <w:rPr>
                <w:rFonts w:cs="Arial"/>
                <w:noProof/>
                <w:color w:val="548DD4" w:themeColor="text2" w:themeTint="99"/>
              </w:rPr>
              <w:t xml:space="preserve">assistance and support to remain in your own home including reminders, cues, intermittent supervision or physical assistance. </w:t>
            </w:r>
          </w:p>
          <w:p w14:paraId="34D13554" w14:textId="77777777" w:rsidR="007D4E94" w:rsidRPr="00385AE7" w:rsidRDefault="007D4E94" w:rsidP="007D4E94">
            <w:pPr>
              <w:pStyle w:val="Tablelistbullet"/>
            </w:pPr>
            <w:r w:rsidRPr="00385AE7">
              <w:rPr>
                <w:rFonts w:cs="Arial"/>
                <w:noProof/>
                <w:color w:val="548DD4" w:themeColor="text2" w:themeTint="99"/>
              </w:rPr>
              <w:t xml:space="preserve"> Respite Care: Short-term service when you cannot care for yourself, and your unpaid caregiver needs relief.</w:t>
            </w:r>
          </w:p>
          <w:p w14:paraId="722E873F" w14:textId="32F6EC61" w:rsidR="007D4E94" w:rsidRPr="00385AE7" w:rsidRDefault="007D4E94" w:rsidP="007D4E94">
            <w:pPr>
              <w:pStyle w:val="Tablelistbullet"/>
            </w:pPr>
            <w:r w:rsidRPr="00385AE7">
              <w:rPr>
                <w:rFonts w:cs="Arial"/>
                <w:noProof/>
                <w:color w:val="548DD4" w:themeColor="text2" w:themeTint="99"/>
              </w:rPr>
              <w:t>Specialized Equipment and Supplies: Supplies and equipment that are over the Medical Assistance limit or coverage or are not a part of other Medical Assistance coverage but are specified in your support plan. This includes the Personal Emergency Response System (PERS)</w:t>
            </w:r>
          </w:p>
          <w:p w14:paraId="2D376F85" w14:textId="77777777" w:rsidR="007D4E94" w:rsidRPr="00385AE7" w:rsidRDefault="007D4E94" w:rsidP="007D4E94">
            <w:pPr>
              <w:pStyle w:val="Tablelistbullet"/>
            </w:pPr>
            <w:r w:rsidRPr="00385AE7">
              <w:rPr>
                <w:rFonts w:cs="Arial"/>
                <w:noProof/>
                <w:color w:val="548DD4" w:themeColor="text2" w:themeTint="99"/>
              </w:rPr>
              <w:t xml:space="preserve">Transitional Services: Items and supports necessary to move from a licensed setting to an independent or semi-independent community-based housing. </w:t>
            </w:r>
          </w:p>
          <w:p w14:paraId="037C4172" w14:textId="52336772" w:rsidR="007D4E94" w:rsidRPr="00385AE7" w:rsidRDefault="007D4E94" w:rsidP="00385AE7">
            <w:pPr>
              <w:pStyle w:val="Tablelistbullet"/>
            </w:pPr>
            <w:r w:rsidRPr="00385AE7">
              <w:rPr>
                <w:rFonts w:cs="Arial"/>
                <w:noProof/>
                <w:color w:val="548DD4" w:themeColor="text2" w:themeTint="99"/>
              </w:rPr>
              <w:t>Transportation</w:t>
            </w:r>
            <w:r w:rsidR="00994A0B">
              <w:rPr>
                <w:rFonts w:cs="Arial"/>
                <w:noProof/>
                <w:color w:val="548DD4" w:themeColor="text2" w:themeTint="99"/>
              </w:rPr>
              <w:t xml:space="preserve"> (non-medical)</w:t>
            </w:r>
            <w:r w:rsidRPr="00385AE7">
              <w:rPr>
                <w:rFonts w:cs="Arial"/>
                <w:noProof/>
                <w:color w:val="548DD4" w:themeColor="text2" w:themeTint="99"/>
              </w:rPr>
              <w:t>: Enables you to gain access to activities and services in the community.</w:t>
            </w:r>
          </w:p>
          <w:p w14:paraId="32A05EBE" w14:textId="713D9956" w:rsidR="0056160F" w:rsidRPr="00385AE7" w:rsidRDefault="004E2926" w:rsidP="00E20DD3">
            <w:pPr>
              <w:pStyle w:val="Tablesubtitle"/>
              <w:jc w:val="right"/>
              <w:rPr>
                <w:rFonts w:cs="Arial"/>
                <w:noProof/>
                <w:color w:val="548DD4" w:themeColor="text2" w:themeTint="99"/>
              </w:rPr>
            </w:pPr>
            <w:r w:rsidRPr="00E20DD3">
              <w:rPr>
                <w:rFonts w:cs="Arial"/>
                <w:noProof/>
              </w:rPr>
              <w:t>This benefit is continued on the next page</w:t>
            </w:r>
          </w:p>
        </w:tc>
        <w:tc>
          <w:tcPr>
            <w:tcW w:w="2707" w:type="dxa"/>
            <w:tcMar>
              <w:top w:w="144" w:type="dxa"/>
              <w:left w:w="144" w:type="dxa"/>
              <w:bottom w:w="144" w:type="dxa"/>
              <w:right w:w="144" w:type="dxa"/>
            </w:tcMar>
          </w:tcPr>
          <w:p w14:paraId="4D5F61C9" w14:textId="77777777" w:rsidR="0056160F" w:rsidRPr="0021568E" w:rsidRDefault="0056160F" w:rsidP="009606D5">
            <w:pPr>
              <w:pStyle w:val="Tabletext"/>
              <w:rPr>
                <w:rFonts w:cs="Arial"/>
                <w:noProof/>
                <w:color w:val="548DD4"/>
              </w:rPr>
            </w:pPr>
          </w:p>
        </w:tc>
      </w:tr>
      <w:tr w:rsidR="00E20DD3" w:rsidRPr="00496847" w14:paraId="029396F8" w14:textId="77777777" w:rsidTr="2EBAE05A">
        <w:trPr>
          <w:cantSplit/>
        </w:trPr>
        <w:tc>
          <w:tcPr>
            <w:tcW w:w="533" w:type="dxa"/>
            <w:shd w:val="clear" w:color="auto" w:fill="auto"/>
            <w:tcMar>
              <w:top w:w="144" w:type="dxa"/>
              <w:left w:w="144" w:type="dxa"/>
              <w:bottom w:w="144" w:type="dxa"/>
              <w:right w:w="144" w:type="dxa"/>
            </w:tcMar>
          </w:tcPr>
          <w:p w14:paraId="208D95C1" w14:textId="77777777" w:rsidR="00E20DD3" w:rsidRPr="00496847" w:rsidRDefault="00E20DD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544D705A" w14:textId="77777777" w:rsidR="00E20DD3" w:rsidRPr="00385AE7" w:rsidRDefault="00E20DD3" w:rsidP="00E20DD3">
            <w:pPr>
              <w:pStyle w:val="Tablesubtitle"/>
              <w:rPr>
                <w:rFonts w:cs="Arial"/>
                <w:noProof/>
                <w:color w:val="548DD4" w:themeColor="text2" w:themeTint="99"/>
              </w:rPr>
            </w:pPr>
            <w:r w:rsidRPr="00385AE7">
              <w:rPr>
                <w:rFonts w:cs="Arial"/>
                <w:noProof/>
                <w:color w:val="548DD4" w:themeColor="text2" w:themeTint="99"/>
              </w:rPr>
              <w:t>Elderly Waiver Services (Home and Community-Based Services) (continued)</w:t>
            </w:r>
          </w:p>
          <w:p w14:paraId="39DC0D6E" w14:textId="77777777" w:rsidR="00E20DD3" w:rsidRPr="004E2926" w:rsidRDefault="00E20DD3" w:rsidP="00E20DD3">
            <w:pPr>
              <w:pStyle w:val="Tablesubtitle"/>
              <w:rPr>
                <w:rFonts w:cs="Arial"/>
                <w:b w:val="0"/>
                <w:bCs w:val="0"/>
                <w:noProof/>
                <w:color w:val="548DD4" w:themeColor="text2" w:themeTint="99"/>
              </w:rPr>
            </w:pPr>
            <w:r w:rsidRPr="007D4E94">
              <w:rPr>
                <w:rFonts w:cs="Arial"/>
                <w:b w:val="0"/>
                <w:bCs w:val="0"/>
                <w:noProof/>
                <w:color w:val="548DD4" w:themeColor="text2" w:themeTint="99"/>
              </w:rPr>
              <w:t>You must have a MnCHOICES assessment, formerly called a Long-Term Care Consultation (LTCC) done and be found to be nursing home level of care</w:t>
            </w:r>
            <w:r>
              <w:rPr>
                <w:rFonts w:cs="Arial"/>
                <w:b w:val="0"/>
                <w:bCs w:val="0"/>
                <w:noProof/>
                <w:color w:val="548DD4" w:themeColor="text2" w:themeTint="99"/>
              </w:rPr>
              <w:t xml:space="preserve"> </w:t>
            </w:r>
            <w:r w:rsidRPr="007D4E94">
              <w:rPr>
                <w:rFonts w:cs="Arial"/>
                <w:b w:val="0"/>
                <w:bCs w:val="0"/>
                <w:noProof/>
                <w:color w:val="548DD4" w:themeColor="text2" w:themeTint="99"/>
              </w:rPr>
              <w:t>to get these Elderly</w:t>
            </w:r>
            <w:r>
              <w:rPr>
                <w:rFonts w:cs="Arial"/>
                <w:b w:val="0"/>
                <w:bCs w:val="0"/>
                <w:noProof/>
                <w:color w:val="548DD4" w:themeColor="text2" w:themeTint="99"/>
              </w:rPr>
              <w:t xml:space="preserve"> </w:t>
            </w:r>
            <w:r w:rsidRPr="004E2926">
              <w:rPr>
                <w:rFonts w:cs="Arial"/>
                <w:b w:val="0"/>
                <w:bCs w:val="0"/>
                <w:noProof/>
                <w:color w:val="548DD4" w:themeColor="text2" w:themeTint="99"/>
              </w:rPr>
              <w:t>Waiver (EW) services. You can ask to have this assessment in your home, apartment, or facility where you live.</w:t>
            </w:r>
          </w:p>
          <w:p w14:paraId="49FBFB8B" w14:textId="77777777" w:rsidR="00E20DD3" w:rsidRPr="004E2926" w:rsidRDefault="00E20DD3" w:rsidP="00E20DD3">
            <w:pPr>
              <w:pStyle w:val="Tablesubtitle"/>
              <w:rPr>
                <w:rFonts w:cs="Arial"/>
                <w:b w:val="0"/>
                <w:bCs w:val="0"/>
                <w:noProof/>
                <w:color w:val="548DD4" w:themeColor="text2" w:themeTint="99"/>
              </w:rPr>
            </w:pPr>
            <w:r w:rsidRPr="004E2926">
              <w:rPr>
                <w:rFonts w:cs="Arial"/>
                <w:b w:val="0"/>
                <w:bCs w:val="0"/>
                <w:noProof/>
                <w:color w:val="548DD4" w:themeColor="text2" w:themeTint="99"/>
              </w:rPr>
              <w:t>Your MSHO [</w:t>
            </w:r>
            <w:r w:rsidRPr="00EE1D05">
              <w:rPr>
                <w:rFonts w:cs="Arial"/>
                <w:b w:val="0"/>
                <w:bCs w:val="0"/>
                <w:i/>
                <w:iCs/>
                <w:noProof/>
                <w:color w:val="548DD4" w:themeColor="text2" w:themeTint="99"/>
              </w:rPr>
              <w:t>insert</w:t>
            </w:r>
            <w:r w:rsidRPr="004E2926">
              <w:rPr>
                <w:rFonts w:cs="Arial"/>
                <w:b w:val="0"/>
                <w:bCs w:val="0"/>
                <w:noProof/>
                <w:color w:val="548DD4" w:themeColor="text2" w:themeTint="99"/>
              </w:rPr>
              <w:t xml:space="preserve">: care coordinator </w:t>
            </w:r>
            <w:r w:rsidRPr="00EE1D05">
              <w:rPr>
                <w:rFonts w:cs="Arial"/>
                <w:b w:val="0"/>
                <w:bCs w:val="0"/>
                <w:i/>
                <w:iCs/>
                <w:noProof/>
                <w:color w:val="548DD4" w:themeColor="text2" w:themeTint="99"/>
              </w:rPr>
              <w:t>or</w:t>
            </w:r>
            <w:r w:rsidRPr="004E2926">
              <w:rPr>
                <w:rFonts w:cs="Arial"/>
                <w:b w:val="0"/>
                <w:bCs w:val="0"/>
                <w:noProof/>
                <w:color w:val="548DD4" w:themeColor="text2" w:themeTint="99"/>
              </w:rPr>
              <w:t xml:space="preserve"> case manager] will meet with you and your family to talk about your care needs within 20 days if you call to ask for a visit.</w:t>
            </w:r>
          </w:p>
          <w:p w14:paraId="62EDE161" w14:textId="77777777" w:rsidR="00E20DD3" w:rsidRPr="004E2926" w:rsidRDefault="00E20DD3" w:rsidP="00E20DD3">
            <w:pPr>
              <w:pStyle w:val="Tablesubtitle"/>
              <w:rPr>
                <w:rFonts w:cs="Arial"/>
                <w:b w:val="0"/>
                <w:bCs w:val="0"/>
                <w:noProof/>
                <w:color w:val="548DD4" w:themeColor="text2" w:themeTint="99"/>
              </w:rPr>
            </w:pPr>
            <w:r w:rsidRPr="004E2926">
              <w:rPr>
                <w:rFonts w:cs="Arial"/>
                <w:b w:val="0"/>
                <w:bCs w:val="0"/>
                <w:noProof/>
                <w:color w:val="548DD4" w:themeColor="text2" w:themeTint="99"/>
              </w:rPr>
              <w:t>Your MSHO [</w:t>
            </w:r>
            <w:r w:rsidRPr="00EE1D05">
              <w:rPr>
                <w:rFonts w:cs="Arial"/>
                <w:b w:val="0"/>
                <w:bCs w:val="0"/>
                <w:i/>
                <w:iCs/>
                <w:noProof/>
                <w:color w:val="548DD4" w:themeColor="text2" w:themeTint="99"/>
              </w:rPr>
              <w:t>insert:</w:t>
            </w:r>
            <w:r w:rsidRPr="004E2926">
              <w:rPr>
                <w:rFonts w:cs="Arial"/>
                <w:b w:val="0"/>
                <w:bCs w:val="0"/>
                <w:noProof/>
                <w:color w:val="548DD4" w:themeColor="text2" w:themeTint="99"/>
              </w:rPr>
              <w:t xml:space="preserve"> care coordinator </w:t>
            </w:r>
            <w:r w:rsidRPr="00EE1D05">
              <w:rPr>
                <w:rFonts w:cs="Arial"/>
                <w:b w:val="0"/>
                <w:bCs w:val="0"/>
                <w:i/>
                <w:iCs/>
                <w:noProof/>
                <w:color w:val="548DD4" w:themeColor="text2" w:themeTint="99"/>
              </w:rPr>
              <w:t>or</w:t>
            </w:r>
            <w:r w:rsidRPr="004E2926">
              <w:rPr>
                <w:rFonts w:cs="Arial"/>
                <w:b w:val="0"/>
                <w:bCs w:val="0"/>
                <w:noProof/>
                <w:color w:val="548DD4" w:themeColor="text2" w:themeTint="99"/>
              </w:rPr>
              <w:t xml:space="preserve"> case manager] will give you information about community services, help you find services to stay in your home or community, and help you find services to move out of a nursing home or other facility.</w:t>
            </w:r>
          </w:p>
          <w:p w14:paraId="5AEC36EE" w14:textId="77777777" w:rsidR="00E20DD3" w:rsidRPr="004E2926" w:rsidRDefault="00E20DD3" w:rsidP="00E20DD3">
            <w:pPr>
              <w:pStyle w:val="Tablesubtitle"/>
              <w:rPr>
                <w:rFonts w:cs="Arial"/>
                <w:b w:val="0"/>
                <w:bCs w:val="0"/>
                <w:noProof/>
                <w:color w:val="548DD4" w:themeColor="text2" w:themeTint="99"/>
              </w:rPr>
            </w:pPr>
            <w:r w:rsidRPr="004E2926">
              <w:rPr>
                <w:rFonts w:cs="Arial"/>
                <w:b w:val="0"/>
                <w:bCs w:val="0"/>
                <w:noProof/>
                <w:color w:val="548DD4" w:themeColor="text2" w:themeTint="99"/>
              </w:rPr>
              <w:t>You have the right to have friends or family present at the visit.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3304297F" w14:textId="77777777" w:rsidR="00E20DD3" w:rsidRPr="004E2926" w:rsidRDefault="00E20DD3" w:rsidP="00E20DD3">
            <w:pPr>
              <w:pStyle w:val="Tablesubtitle"/>
              <w:rPr>
                <w:rFonts w:cs="Arial"/>
                <w:b w:val="0"/>
                <w:bCs w:val="0"/>
                <w:noProof/>
                <w:color w:val="548DD4" w:themeColor="text2" w:themeTint="99"/>
              </w:rPr>
            </w:pPr>
            <w:r w:rsidRPr="004E2926">
              <w:rPr>
                <w:rFonts w:cs="Arial"/>
                <w:b w:val="0"/>
                <w:bCs w:val="0"/>
                <w:noProof/>
                <w:color w:val="548DD4" w:themeColor="text2" w:themeTint="99"/>
              </w:rPr>
              <w:t>After the visit, your MSHO [</w:t>
            </w:r>
            <w:r w:rsidRPr="00EE1D05">
              <w:rPr>
                <w:rFonts w:cs="Arial"/>
                <w:b w:val="0"/>
                <w:bCs w:val="0"/>
                <w:i/>
                <w:iCs/>
                <w:noProof/>
                <w:color w:val="548DD4" w:themeColor="text2" w:themeTint="99"/>
              </w:rPr>
              <w:t>insert</w:t>
            </w:r>
            <w:r w:rsidRPr="004E2926">
              <w:rPr>
                <w:rFonts w:cs="Arial"/>
                <w:b w:val="0"/>
                <w:bCs w:val="0"/>
                <w:noProof/>
                <w:color w:val="548DD4" w:themeColor="text2" w:themeTint="99"/>
              </w:rPr>
              <w:t xml:space="preserve">: care coordinator </w:t>
            </w:r>
            <w:r w:rsidRPr="00EE1D05">
              <w:rPr>
                <w:rFonts w:cs="Arial"/>
                <w:b w:val="0"/>
                <w:bCs w:val="0"/>
                <w:i/>
                <w:iCs/>
                <w:noProof/>
                <w:color w:val="548DD4" w:themeColor="text2" w:themeTint="99"/>
              </w:rPr>
              <w:t>or</w:t>
            </w:r>
            <w:r w:rsidRPr="004E2926">
              <w:rPr>
                <w:rFonts w:cs="Arial"/>
                <w:b w:val="0"/>
                <w:bCs w:val="0"/>
                <w:noProof/>
                <w:color w:val="548DD4" w:themeColor="text2" w:themeTint="99"/>
              </w:rPr>
              <w:t xml:space="preserve"> case manager] will send you a letter that recommends services that best meet your needs. You will be sent a copy of the service or care plan you helped put together. Your MSHO [</w:t>
            </w:r>
            <w:r w:rsidRPr="00EE1D05">
              <w:rPr>
                <w:rFonts w:cs="Arial"/>
                <w:b w:val="0"/>
                <w:bCs w:val="0"/>
                <w:i/>
                <w:iCs/>
                <w:noProof/>
                <w:color w:val="548DD4" w:themeColor="text2" w:themeTint="99"/>
              </w:rPr>
              <w:t>insert:</w:t>
            </w:r>
            <w:r w:rsidRPr="004E2926">
              <w:rPr>
                <w:rFonts w:cs="Arial"/>
                <w:b w:val="0"/>
                <w:bCs w:val="0"/>
                <w:noProof/>
                <w:color w:val="548DD4" w:themeColor="text2" w:themeTint="99"/>
              </w:rPr>
              <w:t xml:space="preserve"> care coordinator </w:t>
            </w:r>
            <w:r w:rsidRPr="00EE1D05">
              <w:rPr>
                <w:rFonts w:cs="Arial"/>
                <w:b w:val="0"/>
                <w:bCs w:val="0"/>
                <w:i/>
                <w:iCs/>
                <w:noProof/>
                <w:color w:val="548DD4" w:themeColor="text2" w:themeTint="99"/>
              </w:rPr>
              <w:t>or</w:t>
            </w:r>
            <w:r w:rsidRPr="004E2926">
              <w:rPr>
                <w:rFonts w:cs="Arial"/>
                <w:b w:val="0"/>
                <w:bCs w:val="0"/>
                <w:noProof/>
                <w:color w:val="548DD4" w:themeColor="text2" w:themeTint="99"/>
              </w:rPr>
              <w:t xml:space="preserve"> case manager] will help you file an appeal if you disagree with suggested services or were informed you may not qualify for these services.</w:t>
            </w:r>
          </w:p>
          <w:p w14:paraId="41B8A93B" w14:textId="77777777" w:rsidR="00E20DD3" w:rsidRPr="004E2926" w:rsidRDefault="00E20DD3" w:rsidP="00E20DD3">
            <w:pPr>
              <w:pStyle w:val="Tablesubtitle"/>
              <w:rPr>
                <w:rFonts w:cs="Arial"/>
                <w:b w:val="0"/>
                <w:bCs w:val="0"/>
                <w:noProof/>
                <w:color w:val="548DD4" w:themeColor="text2" w:themeTint="99"/>
              </w:rPr>
            </w:pPr>
            <w:r w:rsidRPr="004E2926">
              <w:rPr>
                <w:rFonts w:cs="Arial"/>
                <w:b w:val="0"/>
                <w:bCs w:val="0"/>
                <w:noProof/>
                <w:color w:val="548DD4" w:themeColor="text2" w:themeTint="99"/>
              </w:rPr>
              <w:t>People who live on or near the White Earth, Leech Lake, Red Lake, Mille Lacs, or Fond du Lac Reservations may be able to choose to get their EW services through the Tribal health or human services division or through our plan. Contact the tribal nation or our plan if you have questions.</w:t>
            </w:r>
          </w:p>
          <w:p w14:paraId="72B6D0C5" w14:textId="04BBF83B" w:rsidR="00E20DD3" w:rsidRPr="0058576B" w:rsidRDefault="00E20DD3" w:rsidP="00E20DD3">
            <w:pPr>
              <w:pStyle w:val="Tablesubtitle"/>
              <w:rPr>
                <w:rFonts w:cs="Arial"/>
                <w:noProof/>
              </w:rPr>
            </w:pPr>
            <w:r w:rsidRPr="00385AE7">
              <w:rPr>
                <w:rFonts w:cs="Arial"/>
                <w:noProof/>
                <w:color w:val="548DD4" w:themeColor="text2" w:themeTint="99"/>
              </w:rPr>
              <w:t>This benefit is continued on the next page</w:t>
            </w:r>
          </w:p>
        </w:tc>
        <w:tc>
          <w:tcPr>
            <w:tcW w:w="2707" w:type="dxa"/>
            <w:tcMar>
              <w:top w:w="144" w:type="dxa"/>
              <w:left w:w="144" w:type="dxa"/>
              <w:bottom w:w="144" w:type="dxa"/>
              <w:right w:w="144" w:type="dxa"/>
            </w:tcMar>
          </w:tcPr>
          <w:p w14:paraId="6A741697" w14:textId="77777777" w:rsidR="00E20DD3" w:rsidRPr="00496847" w:rsidRDefault="00E20DD3" w:rsidP="009606D5">
            <w:pPr>
              <w:pStyle w:val="Tabletext"/>
              <w:rPr>
                <w:rFonts w:cs="Arial"/>
                <w:noProof/>
              </w:rPr>
            </w:pPr>
          </w:p>
        </w:tc>
      </w:tr>
      <w:tr w:rsidR="00E20DD3" w:rsidRPr="00496847" w14:paraId="49402E22" w14:textId="77777777" w:rsidTr="2EBAE05A">
        <w:trPr>
          <w:cantSplit/>
        </w:trPr>
        <w:tc>
          <w:tcPr>
            <w:tcW w:w="533" w:type="dxa"/>
            <w:shd w:val="clear" w:color="auto" w:fill="auto"/>
            <w:tcMar>
              <w:top w:w="144" w:type="dxa"/>
              <w:left w:w="144" w:type="dxa"/>
              <w:bottom w:w="144" w:type="dxa"/>
              <w:right w:w="144" w:type="dxa"/>
            </w:tcMar>
          </w:tcPr>
          <w:p w14:paraId="7C6208B2" w14:textId="77777777" w:rsidR="00E20DD3" w:rsidRPr="00496847" w:rsidRDefault="00E20DD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3E36A7E4" w14:textId="77777777" w:rsidR="00E20DD3" w:rsidRPr="004E2926" w:rsidRDefault="00E20DD3" w:rsidP="00E20DD3">
            <w:pPr>
              <w:pStyle w:val="Tablesubtitle"/>
              <w:rPr>
                <w:rFonts w:cs="Arial"/>
                <w:noProof/>
                <w:color w:val="548DD4" w:themeColor="text2" w:themeTint="99"/>
              </w:rPr>
            </w:pPr>
            <w:r w:rsidRPr="004E2926">
              <w:rPr>
                <w:rFonts w:cs="Arial"/>
                <w:noProof/>
                <w:color w:val="548DD4" w:themeColor="text2" w:themeTint="99"/>
              </w:rPr>
              <w:t>Elderly Waiver Services (Home and Community-Based Services) (continued)</w:t>
            </w:r>
          </w:p>
          <w:p w14:paraId="51D3B1FD" w14:textId="77777777" w:rsidR="00E20DD3" w:rsidRPr="00385AE7" w:rsidRDefault="00E20DD3" w:rsidP="00E20DD3">
            <w:pPr>
              <w:pStyle w:val="Tablesubtitle"/>
              <w:rPr>
                <w:rFonts w:cs="Arial"/>
                <w:b w:val="0"/>
                <w:bCs w:val="0"/>
                <w:noProof/>
                <w:color w:val="548DD4" w:themeColor="text2" w:themeTint="99"/>
              </w:rPr>
            </w:pPr>
            <w:r w:rsidRPr="00385AE7">
              <w:rPr>
                <w:rFonts w:cs="Arial"/>
                <w:b w:val="0"/>
                <w:bCs w:val="0"/>
                <w:noProof/>
                <w:color w:val="548DD4" w:themeColor="text2" w:themeTint="99"/>
              </w:rPr>
              <w:t>If you are currently on the Community Access for Disability Inclusion (CADI), Community Alternative Care (CAC), Brain Injury (BI), or the Developmental Disability (DD) waiver, you will continue to get services covered by these programs in the same way you get them now. Your county case manager will continue to authorize these services and coordinate with your MSHO [insert: care coordinator or case manager].</w:t>
            </w:r>
          </w:p>
          <w:p w14:paraId="57F480EF" w14:textId="416020C9" w:rsidR="00E20DD3" w:rsidRPr="0058576B" w:rsidRDefault="00E20DD3" w:rsidP="00E20DD3">
            <w:pPr>
              <w:pStyle w:val="Tablesubtitle"/>
              <w:rPr>
                <w:rFonts w:cs="Arial"/>
                <w:noProof/>
              </w:rPr>
            </w:pPr>
            <w:r w:rsidRPr="00385AE7">
              <w:rPr>
                <w:rFonts w:cs="Arial"/>
                <w:b w:val="0"/>
                <w:bCs w:val="0"/>
                <w:noProof/>
                <w:color w:val="548DD4" w:themeColor="text2" w:themeTint="99"/>
              </w:rPr>
              <w:t>If you need transition planning and coordination services to help you move to the community, you may be eligible to get Moving Home Minnesota (MHM) services. MHM services are separate from EW services, but you must be eligible for EW.</w:t>
            </w:r>
            <w:r>
              <w:rPr>
                <w:rFonts w:cs="Arial"/>
                <w:b w:val="0"/>
                <w:bCs w:val="0"/>
                <w:noProof/>
                <w:color w:val="548DD4" w:themeColor="text2" w:themeTint="99"/>
              </w:rPr>
              <w:t>]</w:t>
            </w:r>
          </w:p>
        </w:tc>
        <w:tc>
          <w:tcPr>
            <w:tcW w:w="2707" w:type="dxa"/>
            <w:tcMar>
              <w:top w:w="144" w:type="dxa"/>
              <w:left w:w="144" w:type="dxa"/>
              <w:bottom w:w="144" w:type="dxa"/>
              <w:right w:w="144" w:type="dxa"/>
            </w:tcMar>
          </w:tcPr>
          <w:p w14:paraId="5A033CCB" w14:textId="77777777" w:rsidR="00E20DD3" w:rsidRPr="00496847" w:rsidRDefault="00E20DD3" w:rsidP="009606D5">
            <w:pPr>
              <w:pStyle w:val="Tabletext"/>
              <w:rPr>
                <w:rFonts w:cs="Arial"/>
                <w:noProof/>
              </w:rPr>
            </w:pP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FA4FC7">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6D8C777A" w:rsidR="00261BE2" w:rsidRPr="00496847" w:rsidRDefault="00820DCB" w:rsidP="00FA4FC7">
            <w:pPr>
              <w:pStyle w:val="Tablelistbullet"/>
              <w:numPr>
                <w:ilvl w:val="0"/>
                <w:numId w:val="17"/>
              </w:numPr>
              <w:ind w:left="432"/>
              <w:rPr>
                <w:rFonts w:cs="Arial"/>
                <w:noProof/>
              </w:rPr>
            </w:pPr>
            <w:r>
              <w:rPr>
                <w:rFonts w:cs="Arial"/>
                <w:noProof/>
              </w:rPr>
              <w:t>n</w:t>
            </w:r>
            <w:r w:rsidR="00261BE2" w:rsidRPr="00496847">
              <w:rPr>
                <w:rFonts w:cs="Arial"/>
                <w:noProof/>
              </w:rPr>
              <w:t>eeded to treat a medical emergency.</w:t>
            </w:r>
          </w:p>
          <w:p w14:paraId="4670D6A3" w14:textId="21169603" w:rsidR="00261BE2" w:rsidRPr="00496847" w:rsidRDefault="00261BE2" w:rsidP="009606D5">
            <w:pPr>
              <w:pStyle w:val="Tabletext"/>
              <w:rPr>
                <w:rFonts w:cs="Arial"/>
                <w:noProof/>
              </w:rPr>
            </w:pPr>
            <w:r w:rsidRPr="00496847">
              <w:rPr>
                <w:rFonts w:cs="Arial"/>
                <w:noProof/>
              </w:rPr>
              <w:t>A medical emergency is a medical condition with severe pain or serious injury. The condition is so serious that, if it does</w:t>
            </w:r>
            <w:r w:rsidR="003A1309" w:rsidRPr="00496847">
              <w:rPr>
                <w:rFonts w:cs="Arial"/>
                <w:noProof/>
              </w:rPr>
              <w:t xml:space="preserve"> not</w:t>
            </w:r>
            <w:r w:rsidRPr="00496847">
              <w:rPr>
                <w:rFonts w:cs="Arial"/>
                <w:noProof/>
              </w:rPr>
              <w:t xml:space="preserve"> get immediate medical attention, anyone with an average knowledge of health and medicine could expect it to result in:</w:t>
            </w:r>
          </w:p>
          <w:p w14:paraId="71E70640" w14:textId="40D06CE5" w:rsidR="00261BE2" w:rsidRPr="00496847" w:rsidRDefault="00E22B91" w:rsidP="00FA4FC7">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health</w:t>
            </w:r>
            <w:r w:rsidR="007D404A" w:rsidRPr="00496847">
              <w:rPr>
                <w:rFonts w:cs="Arial"/>
                <w:noProof/>
              </w:rPr>
              <w:t xml:space="preserve"> </w:t>
            </w:r>
            <w:r w:rsidR="006D0011" w:rsidRPr="007D2589">
              <w:rPr>
                <w:rFonts w:cs="Arial"/>
                <w:color w:val="548DD4"/>
              </w:rPr>
              <w:t>[</w:t>
            </w:r>
            <w:r w:rsidR="00FC48CF" w:rsidRPr="007D2589">
              <w:rPr>
                <w:rFonts w:cs="Arial"/>
                <w:i/>
                <w:iCs/>
                <w:color w:val="548DD4"/>
              </w:rPr>
              <w:t>Plans that cover women under 65 must include</w:t>
            </w:r>
            <w:r w:rsidR="00FC48CF" w:rsidRPr="007D2589">
              <w:rPr>
                <w:rFonts w:cs="Arial"/>
                <w:color w:val="548DD4"/>
              </w:rPr>
              <w:t>:</w:t>
            </w:r>
            <w:r w:rsidR="00FC48CF" w:rsidRPr="007D2589">
              <w:rPr>
                <w:rFonts w:cs="Arial"/>
                <w:noProof/>
                <w:color w:val="548DD4"/>
              </w:rPr>
              <w:t xml:space="preserve"> </w:t>
            </w:r>
            <w:r w:rsidR="007D404A" w:rsidRPr="007D2589">
              <w:rPr>
                <w:color w:val="548DD4"/>
              </w:rPr>
              <w:t>or to that of your unborn child</w:t>
            </w:r>
            <w:r w:rsidR="006D0011" w:rsidRPr="007D2589">
              <w:rPr>
                <w:rFonts w:cs="Arial"/>
                <w:color w:val="548DD4"/>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FA4FC7">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64C8D7DC" w:rsidR="00261BE2" w:rsidRPr="00496847" w:rsidRDefault="00E22B91" w:rsidP="00FA4FC7">
            <w:pPr>
              <w:pStyle w:val="Tablelistbullet"/>
              <w:numPr>
                <w:ilvl w:val="0"/>
                <w:numId w:val="18"/>
              </w:numPr>
              <w:ind w:left="432"/>
              <w:rPr>
                <w:rFonts w:cs="Arial"/>
                <w:noProof/>
              </w:rPr>
            </w:pPr>
            <w:r>
              <w:rPr>
                <w:rFonts w:cs="Arial"/>
                <w:noProof/>
              </w:rPr>
              <w:t>s</w:t>
            </w:r>
            <w:r w:rsidR="00261BE2" w:rsidRPr="00496847">
              <w:rPr>
                <w:rFonts w:cs="Arial"/>
                <w:noProof/>
              </w:rPr>
              <w:t>erious dysfunction of any bodily organ or part</w:t>
            </w:r>
            <w:r>
              <w:rPr>
                <w:rFonts w:cs="Arial"/>
                <w:noProof/>
              </w:rPr>
              <w:t>.</w:t>
            </w:r>
            <w:r w:rsidR="00261BE2" w:rsidRPr="00496847">
              <w:rPr>
                <w:rFonts w:cs="Arial"/>
                <w:noProof/>
              </w:rPr>
              <w:t xml:space="preserve"> </w:t>
            </w:r>
          </w:p>
          <w:p w14:paraId="12F807DD" w14:textId="75100538" w:rsidR="00261BE2" w:rsidRPr="007D2589" w:rsidRDefault="006D0011" w:rsidP="00FA4FC7">
            <w:pPr>
              <w:pStyle w:val="Tablelistbullet"/>
              <w:numPr>
                <w:ilvl w:val="0"/>
                <w:numId w:val="18"/>
              </w:numPr>
              <w:ind w:left="432"/>
              <w:rPr>
                <w:i/>
                <w:color w:val="548DD4"/>
              </w:rPr>
            </w:pPr>
            <w:r w:rsidRPr="007D2589">
              <w:rPr>
                <w:rFonts w:cs="Arial"/>
                <w:color w:val="548DD4"/>
              </w:rPr>
              <w:t>[</w:t>
            </w:r>
            <w:r w:rsidR="00FC48CF" w:rsidRPr="007D2589">
              <w:rPr>
                <w:rFonts w:cs="Arial"/>
                <w:i/>
                <w:iCs/>
                <w:color w:val="548DD4"/>
              </w:rPr>
              <w:t>Plans that cover women under 65 must include</w:t>
            </w:r>
            <w:r w:rsidR="00FC48CF" w:rsidRPr="00496847">
              <w:rPr>
                <w:rFonts w:cs="Arial"/>
              </w:rPr>
              <w:t>:</w:t>
            </w:r>
            <w:r w:rsidR="00FC48CF" w:rsidRPr="00496847">
              <w:rPr>
                <w:rFonts w:cs="Arial"/>
                <w:i/>
                <w:noProof/>
              </w:rPr>
              <w:t xml:space="preserve"> </w:t>
            </w:r>
            <w:r w:rsidR="00261BE2" w:rsidRPr="007D2589">
              <w:rPr>
                <w:color w:val="548DD4"/>
              </w:rPr>
              <w:t>I</w:t>
            </w:r>
            <w:r w:rsidR="00DB0103" w:rsidRPr="007D2589">
              <w:rPr>
                <w:color w:val="548DD4"/>
              </w:rPr>
              <w:t>n the case of a pregnant woman</w:t>
            </w:r>
            <w:r w:rsidR="00261BE2" w:rsidRPr="007D2589">
              <w:rPr>
                <w:color w:val="548DD4"/>
              </w:rPr>
              <w:t xml:space="preserve"> </w:t>
            </w:r>
            <w:r w:rsidR="0058468F" w:rsidRPr="007D2589">
              <w:rPr>
                <w:color w:val="548DD4"/>
              </w:rPr>
              <w:t xml:space="preserve">in </w:t>
            </w:r>
            <w:r w:rsidR="00261BE2" w:rsidRPr="007D2589">
              <w:rPr>
                <w:color w:val="548DD4"/>
              </w:rPr>
              <w:t>active labor</w:t>
            </w:r>
            <w:r w:rsidR="001535C1" w:rsidRPr="007D2589">
              <w:rPr>
                <w:color w:val="548DD4"/>
              </w:rPr>
              <w:t>, when</w:t>
            </w:r>
            <w:r w:rsidR="00261BE2" w:rsidRPr="007D2589">
              <w:rPr>
                <w:color w:val="548DD4"/>
              </w:rPr>
              <w:t>:</w:t>
            </w:r>
          </w:p>
          <w:p w14:paraId="50525AD0" w14:textId="1A27351C" w:rsidR="00261BE2" w:rsidRPr="007D2589" w:rsidRDefault="00261BE2" w:rsidP="00FA4FC7">
            <w:pPr>
              <w:pStyle w:val="Tablelistbullet2"/>
              <w:numPr>
                <w:ilvl w:val="0"/>
                <w:numId w:val="19"/>
              </w:numPr>
              <w:ind w:left="792"/>
              <w:rPr>
                <w:i/>
                <w:color w:val="548DD4"/>
              </w:rPr>
            </w:pPr>
            <w:r w:rsidRPr="007D2589">
              <w:rPr>
                <w:color w:val="548DD4"/>
              </w:rPr>
              <w:t xml:space="preserve">There is not enough time to safely transfer </w:t>
            </w:r>
            <w:r w:rsidR="00132EE1" w:rsidRPr="007D2589">
              <w:rPr>
                <w:color w:val="548DD4"/>
              </w:rPr>
              <w:t>you</w:t>
            </w:r>
            <w:r w:rsidRPr="007D2589">
              <w:rPr>
                <w:color w:val="548DD4"/>
              </w:rPr>
              <w:t xml:space="preserve"> to another hospital before delivery.</w:t>
            </w:r>
          </w:p>
          <w:p w14:paraId="0272B9E1" w14:textId="1EFE6889" w:rsidR="00261BE2" w:rsidRPr="007D2589" w:rsidRDefault="001535C1" w:rsidP="00FA4FC7">
            <w:pPr>
              <w:pStyle w:val="Tablelistbullet2"/>
              <w:numPr>
                <w:ilvl w:val="0"/>
                <w:numId w:val="19"/>
              </w:numPr>
              <w:ind w:left="792"/>
              <w:rPr>
                <w:i/>
                <w:color w:val="548DD4"/>
              </w:rPr>
            </w:pPr>
            <w:r w:rsidRPr="007D2589">
              <w:rPr>
                <w:color w:val="548DD4"/>
              </w:rPr>
              <w:t>A</w:t>
            </w:r>
            <w:r w:rsidR="00261BE2" w:rsidRPr="007D2589">
              <w:rPr>
                <w:color w:val="548DD4"/>
              </w:rPr>
              <w:t xml:space="preserve"> transfer </w:t>
            </w:r>
            <w:r w:rsidRPr="007D2589">
              <w:rPr>
                <w:color w:val="548DD4"/>
              </w:rPr>
              <w:t xml:space="preserve">to another hospital </w:t>
            </w:r>
            <w:r w:rsidR="00261BE2" w:rsidRPr="007D2589">
              <w:rPr>
                <w:color w:val="548DD4"/>
              </w:rPr>
              <w:t xml:space="preserve">may pose a threat to </w:t>
            </w:r>
            <w:r w:rsidR="00132EE1" w:rsidRPr="007D2589">
              <w:rPr>
                <w:color w:val="548DD4"/>
              </w:rPr>
              <w:t>your</w:t>
            </w:r>
            <w:r w:rsidR="00261BE2" w:rsidRPr="007D2589">
              <w:rPr>
                <w:color w:val="548DD4"/>
              </w:rPr>
              <w:t xml:space="preserve"> health or safety </w:t>
            </w:r>
            <w:r w:rsidR="00132EE1" w:rsidRPr="007D2589">
              <w:rPr>
                <w:color w:val="548DD4"/>
              </w:rPr>
              <w:t xml:space="preserve">or to that </w:t>
            </w:r>
            <w:r w:rsidR="00261BE2" w:rsidRPr="007D2589">
              <w:rPr>
                <w:color w:val="548DD4"/>
              </w:rPr>
              <w:t xml:space="preserve">of </w:t>
            </w:r>
            <w:r w:rsidR="00132EE1" w:rsidRPr="007D2589">
              <w:rPr>
                <w:color w:val="548DD4"/>
              </w:rPr>
              <w:t xml:space="preserve">your </w:t>
            </w:r>
            <w:r w:rsidR="00261BE2" w:rsidRPr="007D2589">
              <w:rPr>
                <w:color w:val="548DD4"/>
              </w:rPr>
              <w:t>unborn child.</w:t>
            </w:r>
            <w:r w:rsidR="006D0011" w:rsidRPr="007D2589">
              <w:rPr>
                <w:rFonts w:cs="Arial"/>
                <w:color w:val="548DD4"/>
              </w:rPr>
              <w:t>]</w:t>
            </w:r>
          </w:p>
          <w:p w14:paraId="065197D3" w14:textId="3A861196" w:rsidR="00261BE2" w:rsidRPr="00496847" w:rsidRDefault="00E766A6" w:rsidP="001C3F1F">
            <w:pPr>
              <w:pStyle w:val="Tabletext"/>
              <w:rPr>
                <w:rFonts w:cs="Arial"/>
                <w:i/>
                <w:noProof/>
              </w:rPr>
            </w:pPr>
            <w:r w:rsidRPr="00E766A6">
              <w:rPr>
                <w:rFonts w:cs="Arial"/>
                <w:noProof/>
                <w:color w:val="548DD4"/>
              </w:rPr>
              <w:t xml:space="preserve">This coverage is only available within the U.S. and its territories. </w:t>
            </w:r>
            <w:r w:rsidR="006D0011" w:rsidRPr="007D2589">
              <w:rPr>
                <w:rFonts w:cs="Arial"/>
                <w:noProof/>
                <w:color w:val="548DD4"/>
              </w:rPr>
              <w:t>[</w:t>
            </w:r>
            <w:r w:rsidR="00261BE2" w:rsidRPr="007D2589">
              <w:rPr>
                <w:rFonts w:cs="Arial"/>
                <w:i/>
                <w:iCs/>
                <w:noProof/>
                <w:color w:val="548DD4"/>
              </w:rPr>
              <w:t xml:space="preserve">Also identify whether </w:t>
            </w:r>
            <w:r w:rsidR="001535C1" w:rsidRPr="007D2589">
              <w:rPr>
                <w:rFonts w:cs="Arial"/>
                <w:i/>
                <w:iCs/>
                <w:noProof/>
                <w:color w:val="548DD4"/>
              </w:rPr>
              <w:t xml:space="preserve">the plan only covers emergency care </w:t>
            </w:r>
            <w:r w:rsidR="00261BE2" w:rsidRPr="007D2589">
              <w:rPr>
                <w:rFonts w:cs="Arial"/>
                <w:i/>
                <w:iCs/>
                <w:noProof/>
                <w:color w:val="548DD4"/>
              </w:rPr>
              <w:t>within the U.S.</w:t>
            </w:r>
            <w:r w:rsidR="00F26CA7" w:rsidRPr="007D2589">
              <w:rPr>
                <w:rFonts w:cs="Arial"/>
                <w:i/>
                <w:iCs/>
                <w:noProof/>
                <w:color w:val="548DD4"/>
              </w:rPr>
              <w:t xml:space="preserve"> and its territories</w:t>
            </w:r>
            <w:r w:rsidR="00261BE2" w:rsidRPr="007D2589">
              <w:rPr>
                <w:rFonts w:cs="Arial"/>
                <w:i/>
                <w:iCs/>
                <w:noProof/>
                <w:color w:val="548DD4"/>
              </w:rPr>
              <w:t xml:space="preserve"> </w:t>
            </w:r>
            <w:r w:rsidR="001535C1" w:rsidRPr="007D2589">
              <w:rPr>
                <w:rFonts w:cs="Arial"/>
                <w:i/>
                <w:iCs/>
                <w:noProof/>
                <w:color w:val="548DD4"/>
              </w:rPr>
              <w:t xml:space="preserve">as required </w:t>
            </w:r>
            <w:r w:rsidR="00261BE2" w:rsidRPr="007D2589">
              <w:rPr>
                <w:rFonts w:cs="Arial"/>
                <w:i/>
                <w:iCs/>
                <w:noProof/>
                <w:color w:val="548DD4"/>
              </w:rPr>
              <w:t xml:space="preserve">or </w:t>
            </w:r>
            <w:r w:rsidR="00035DBE" w:rsidRPr="007D2589">
              <w:rPr>
                <w:rFonts w:cs="Arial"/>
                <w:i/>
                <w:iCs/>
                <w:noProof/>
                <w:color w:val="548DD4"/>
              </w:rPr>
              <w:t>also covers emergency care as a</w:t>
            </w:r>
            <w:r w:rsidR="00F26CA7" w:rsidRPr="007D2589">
              <w:rPr>
                <w:rFonts w:cs="Arial"/>
                <w:i/>
                <w:iCs/>
                <w:noProof/>
                <w:color w:val="548DD4"/>
              </w:rPr>
              <w:t xml:space="preserve"> supplemental </w:t>
            </w:r>
            <w:r w:rsidR="001535C1" w:rsidRPr="007D2589">
              <w:rPr>
                <w:rFonts w:cs="Arial"/>
                <w:i/>
                <w:iCs/>
                <w:noProof/>
                <w:color w:val="548DD4"/>
              </w:rPr>
              <w:t xml:space="preserve">benefit that provides </w:t>
            </w:r>
            <w:r w:rsidR="00261BE2" w:rsidRPr="007D2589">
              <w:rPr>
                <w:rFonts w:cs="Arial"/>
                <w:i/>
                <w:iCs/>
                <w:noProof/>
                <w:color w:val="548DD4"/>
              </w:rPr>
              <w:t>world-wide</w:t>
            </w:r>
            <w:r w:rsidR="00F26CA7" w:rsidRPr="007D2589">
              <w:rPr>
                <w:rFonts w:cs="Arial"/>
                <w:i/>
                <w:iCs/>
                <w:noProof/>
                <w:color w:val="548DD4"/>
              </w:rPr>
              <w:t xml:space="preserve"> emergency/urgent coverage</w:t>
            </w:r>
            <w:r w:rsidR="00261BE2" w:rsidRPr="007D2589">
              <w:rPr>
                <w:rFonts w:cs="Arial"/>
                <w:noProof/>
                <w:color w:val="548DD4"/>
              </w:rPr>
              <w:t>.</w:t>
            </w:r>
            <w:r w:rsidR="006D0011" w:rsidRPr="007D2589">
              <w:rPr>
                <w:rFonts w:cs="Arial"/>
                <w:noProof/>
                <w:color w:val="548DD4"/>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6C6EB64B" w14:textId="3D4FCB21" w:rsidR="00261BE2" w:rsidRPr="00496847" w:rsidRDefault="00261BE2" w:rsidP="009606D5">
            <w:pPr>
              <w:pStyle w:val="Tabletext"/>
              <w:rPr>
                <w:rFonts w:cs="Arial"/>
                <w:noProof/>
              </w:rPr>
            </w:pPr>
            <w:r w:rsidRPr="007D2589">
              <w:rPr>
                <w:rFonts w:cs="Arial"/>
                <w:noProof/>
              </w:rPr>
              <w:t>If you get emergency care at an out-of-network hospital and need inpatient care after your emergency is stabilized,</w:t>
            </w:r>
            <w:r w:rsidRPr="007D2589" w:rsidDel="00446AC5">
              <w:rPr>
                <w:rFonts w:cs="Arial"/>
                <w:noProof/>
                <w:color w:val="548DD4"/>
              </w:rPr>
              <w:t xml:space="preserve"> </w:t>
            </w:r>
            <w:r w:rsidR="006D0011" w:rsidRPr="007D2589">
              <w:rPr>
                <w:rFonts w:cs="Arial"/>
                <w:noProof/>
                <w:color w:val="548DD4"/>
              </w:rPr>
              <w:t>[</w:t>
            </w:r>
            <w:r w:rsidRPr="007D2589">
              <w:rPr>
                <w:rFonts w:cs="Arial"/>
                <w:i/>
                <w:iCs/>
                <w:noProof/>
                <w:color w:val="548DD4"/>
              </w:rPr>
              <w:t>plans should insert information as needed to accurately describe emergency care benefits</w:t>
            </w:r>
            <w:r w:rsidRPr="007D2589">
              <w:rPr>
                <w:rFonts w:cs="Arial"/>
                <w:noProof/>
                <w:color w:val="548DD4"/>
              </w:rPr>
              <w:t>: (e.g.</w:t>
            </w:r>
            <w:r w:rsidR="001E7580" w:rsidRPr="007D2589">
              <w:rPr>
                <w:rFonts w:cs="Arial"/>
                <w:noProof/>
                <w:color w:val="548DD4"/>
              </w:rPr>
              <w:t>,</w:t>
            </w:r>
            <w:r w:rsidRPr="007D2589">
              <w:rPr>
                <w:rFonts w:cs="Arial"/>
                <w:noProof/>
                <w:color w:val="548DD4"/>
              </w:rPr>
              <w:t xml:space="preserve"> you must return to a network hospital for your care to continue to be paid for.</w:t>
            </w:r>
            <w:r w:rsidRPr="007D2589">
              <w:rPr>
                <w:rFonts w:cs="Arial"/>
                <w:i/>
                <w:iCs/>
                <w:noProof/>
                <w:color w:val="548DD4"/>
              </w:rPr>
              <w:t xml:space="preserve"> </w:t>
            </w:r>
            <w:r w:rsidRPr="007D2589">
              <w:rPr>
                <w:rFonts w:cs="Arial"/>
                <w:noProof/>
                <w:color w:val="548DD4"/>
              </w:rPr>
              <w:t>You can stay in the out-of-network hospital for your inpatient care only if</w:t>
            </w:r>
            <w:r w:rsidR="00005BFF" w:rsidRPr="007D2589">
              <w:rPr>
                <w:rFonts w:cs="Arial"/>
                <w:noProof/>
                <w:color w:val="548DD4"/>
              </w:rPr>
              <w:t xml:space="preserve"> our </w:t>
            </w:r>
            <w:r w:rsidRPr="007D2589">
              <w:rPr>
                <w:rFonts w:cs="Arial"/>
                <w:noProof/>
                <w:color w:val="548DD4"/>
              </w:rPr>
              <w:t>plan approves your stay.)</w:t>
            </w:r>
            <w:r w:rsidR="006D0011" w:rsidRPr="007D2589">
              <w:rPr>
                <w:rFonts w:cs="Arial"/>
                <w:noProof/>
                <w:color w:val="548DD4"/>
              </w:rPr>
              <w:t>]</w:t>
            </w:r>
            <w:r w:rsidRPr="007D2589">
              <w:rPr>
                <w:rFonts w:cs="Arial"/>
                <w:noProof/>
                <w:color w:val="548DD4"/>
              </w:rPr>
              <w:t>.</w:t>
            </w: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7D2589" w:rsidRDefault="006D0011" w:rsidP="009606D5">
            <w:pPr>
              <w:pStyle w:val="Tabletext"/>
              <w:rPr>
                <w:rFonts w:cs="Arial"/>
                <w:noProof/>
                <w:color w:val="548DD4"/>
              </w:rPr>
            </w:pPr>
            <w:r w:rsidRPr="007D2589">
              <w:rPr>
                <w:rFonts w:cs="Arial"/>
                <w:noProof/>
                <w:color w:val="548DD4"/>
              </w:rPr>
              <w:t>[</w:t>
            </w:r>
            <w:r w:rsidR="00C13EA0" w:rsidRPr="007D2589">
              <w:rPr>
                <w:rFonts w:cs="Arial"/>
                <w:i/>
                <w:iCs/>
                <w:noProof/>
                <w:color w:val="548DD4"/>
              </w:rPr>
              <w:t>If family planning services are covered, p</w:t>
            </w:r>
            <w:r w:rsidR="00261BE2" w:rsidRPr="007D2589">
              <w:rPr>
                <w:rFonts w:cs="Arial"/>
                <w:i/>
                <w:iCs/>
                <w:noProof/>
                <w:color w:val="548DD4"/>
              </w:rPr>
              <w:t>lans should modify this as necessary</w:t>
            </w:r>
            <w:r w:rsidR="00261BE2" w:rsidRPr="007D2589">
              <w:rPr>
                <w:rFonts w:cs="Arial"/>
                <w:noProof/>
                <w:color w:val="548DD4"/>
              </w:rPr>
              <w:t>.</w:t>
            </w:r>
            <w:r w:rsidRPr="007D2589">
              <w:rPr>
                <w:rFonts w:cs="Arial"/>
                <w:noProof/>
                <w:color w:val="548DD4"/>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B4FF131"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 xml:space="preserve">or certain family planning services. </w:t>
            </w:r>
            <w:r w:rsidR="00E766A6" w:rsidRPr="00E766A6">
              <w:rPr>
                <w:rFonts w:cs="Arial"/>
                <w:noProof/>
              </w:rPr>
              <w:t>These are called open access services.</w:t>
            </w:r>
            <w:r w:rsidR="00E766A6">
              <w:rPr>
                <w:rFonts w:cs="Arial"/>
                <w:noProof/>
              </w:rPr>
              <w:t xml:space="preserve"> </w:t>
            </w:r>
            <w:r w:rsidRPr="0F291F7C">
              <w:rPr>
                <w:rFonts w:cs="Arial"/>
                <w:noProof/>
              </w:rPr>
              <w:t>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74A7D798"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FA4FC7">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FA4FC7">
            <w:pPr>
              <w:pStyle w:val="Tablelistbullet"/>
              <w:numPr>
                <w:ilvl w:val="0"/>
                <w:numId w:val="20"/>
              </w:numPr>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FA4FC7">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2AEF7100" w:rsidR="00261BE2" w:rsidRPr="00496847" w:rsidRDefault="00FA6C48" w:rsidP="00FA4FC7">
            <w:pPr>
              <w:pStyle w:val="Tablelistbullet"/>
              <w:numPr>
                <w:ilvl w:val="0"/>
                <w:numId w:val="21"/>
              </w:numPr>
              <w:ind w:left="432"/>
              <w:rPr>
                <w:rFonts w:cs="Arial"/>
                <w:noProof/>
              </w:rPr>
            </w:pPr>
            <w:r>
              <w:rPr>
                <w:rFonts w:cs="Arial"/>
                <w:noProof/>
              </w:rPr>
              <w:t>t</w:t>
            </w:r>
            <w:r w:rsidR="00261BE2" w:rsidRPr="00496847">
              <w:rPr>
                <w:rFonts w:cs="Arial"/>
                <w:noProof/>
              </w:rPr>
              <w:t>reatment for medical conditions of infertility (This service does not include artificial ways to become pregnant.)</w:t>
            </w:r>
          </w:p>
          <w:p w14:paraId="421D3435" w14:textId="3ECEE5A4" w:rsidR="00261BE2" w:rsidRPr="00496847" w:rsidRDefault="00FA6C48" w:rsidP="00FA4FC7">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FA4FC7">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7D2589">
              <w:rPr>
                <w:rFonts w:cs="Arial"/>
                <w:noProof/>
                <w:color w:val="548DD4"/>
              </w:rPr>
              <w:t>[</w:t>
            </w:r>
            <w:r w:rsidR="00261BE2" w:rsidRPr="007D2589">
              <w:rPr>
                <w:rFonts w:cs="Arial"/>
                <w:i/>
                <w:iCs/>
                <w:noProof/>
                <w:color w:val="548DD4"/>
              </w:rPr>
              <w:t>List copays</w:t>
            </w:r>
            <w:r w:rsidR="00261BE2" w:rsidRPr="007D2589">
              <w:rPr>
                <w:rFonts w:cs="Arial"/>
                <w:noProof/>
                <w:color w:val="548DD4"/>
              </w:rPr>
              <w:t>.</w:t>
            </w:r>
            <w:r w:rsidRPr="007D2589">
              <w:rPr>
                <w:rFonts w:cs="Arial"/>
                <w:noProof/>
                <w:color w:val="548DD4"/>
              </w:rPr>
              <w:t>]</w:t>
            </w: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lastRenderedPageBreak/>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7D2589" w:rsidRDefault="006D0011" w:rsidP="003471DE">
            <w:pPr>
              <w:pStyle w:val="Tabletext"/>
              <w:rPr>
                <w:rFonts w:cs="Arial"/>
                <w:noProof/>
                <w:color w:val="548DD4"/>
              </w:rPr>
            </w:pPr>
            <w:r w:rsidRPr="007D2589">
              <w:rPr>
                <w:rFonts w:cs="Arial"/>
                <w:noProof/>
                <w:color w:val="548DD4"/>
              </w:rPr>
              <w:t>[</w:t>
            </w:r>
            <w:r w:rsidR="00FC48CF" w:rsidRPr="007D2589">
              <w:rPr>
                <w:rFonts w:cs="Arial"/>
                <w:i/>
                <w:iCs/>
                <w:noProof/>
                <w:color w:val="548DD4"/>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7D2589">
              <w:rPr>
                <w:rFonts w:cs="Arial"/>
                <w:noProof/>
                <w:color w:val="548DD4"/>
              </w:rPr>
              <w:t>.</w:t>
            </w:r>
            <w:r w:rsidRPr="007D2589">
              <w:rPr>
                <w:rFonts w:cs="Arial"/>
                <w:noProof/>
                <w:color w:val="548DD4"/>
              </w:rPr>
              <w:t>]</w:t>
            </w:r>
            <w:r w:rsidR="00FC48CF" w:rsidRPr="007D2589">
              <w:rPr>
                <w:rFonts w:cs="Arial"/>
                <w:noProof/>
                <w:color w:val="548DD4"/>
              </w:rPr>
              <w:t xml:space="preserve"> </w:t>
            </w:r>
          </w:p>
          <w:p w14:paraId="3B063A39" w14:textId="260C77E1" w:rsidR="004F2618" w:rsidRPr="00496847" w:rsidRDefault="006D0011" w:rsidP="003471DE">
            <w:pPr>
              <w:pStyle w:val="Tabletext"/>
              <w:rPr>
                <w:rFonts w:cs="Arial"/>
                <w:i/>
                <w:noProof/>
              </w:rPr>
            </w:pPr>
            <w:r w:rsidRPr="007D2589">
              <w:rPr>
                <w:rFonts w:cs="Arial"/>
                <w:noProof/>
                <w:color w:val="548DD4"/>
              </w:rPr>
              <w:t>[</w:t>
            </w:r>
            <w:r w:rsidR="00FC48CF" w:rsidRPr="007D2589">
              <w:rPr>
                <w:rFonts w:cs="Arial"/>
                <w:i/>
                <w:iCs/>
                <w:noProof/>
                <w:color w:val="548DD4"/>
              </w:rPr>
              <w:t>I</w:t>
            </w:r>
            <w:r w:rsidR="00C13EA0" w:rsidRPr="007D2589">
              <w:rPr>
                <w:rFonts w:cs="Arial"/>
                <w:i/>
                <w:iCs/>
                <w:noProof/>
                <w:color w:val="548DD4"/>
              </w:rPr>
              <w:t>f this benefit is not applicable, plans should delete this row</w:t>
            </w:r>
            <w:r w:rsidR="004F2618" w:rsidRPr="007D2589">
              <w:rPr>
                <w:rFonts w:cs="Arial"/>
                <w:noProof/>
                <w:color w:val="548DD4"/>
              </w:rPr>
              <w:t>.</w:t>
            </w:r>
            <w:r w:rsidRPr="007D2589">
              <w:rPr>
                <w:rFonts w:cs="Arial"/>
                <w:noProof/>
                <w:color w:val="548DD4"/>
              </w:rPr>
              <w:t>]</w:t>
            </w:r>
          </w:p>
        </w:tc>
        <w:tc>
          <w:tcPr>
            <w:tcW w:w="2707" w:type="dxa"/>
            <w:tcMar>
              <w:top w:w="144" w:type="dxa"/>
              <w:left w:w="144" w:type="dxa"/>
              <w:bottom w:w="144" w:type="dxa"/>
              <w:right w:w="144" w:type="dxa"/>
            </w:tcMar>
          </w:tcPr>
          <w:p w14:paraId="78F47006" w14:textId="3F9A2E10" w:rsidR="00261BE2" w:rsidRPr="00496847" w:rsidRDefault="006D0011" w:rsidP="003471DE">
            <w:pPr>
              <w:pStyle w:val="Tabletext"/>
              <w:rPr>
                <w:rFonts w:cs="Arial"/>
                <w:noProof/>
                <w:color w:val="548DD4"/>
              </w:rPr>
            </w:pPr>
            <w:r w:rsidRPr="007D2589">
              <w:rPr>
                <w:rFonts w:cs="Arial"/>
                <w:noProof/>
                <w:color w:val="548DD4"/>
              </w:rPr>
              <w:t>[</w:t>
            </w:r>
            <w:r w:rsidR="00261BE2" w:rsidRPr="007D2589">
              <w:rPr>
                <w:rFonts w:cs="Arial"/>
                <w:i/>
                <w:iCs/>
                <w:noProof/>
                <w:color w:val="548DD4"/>
              </w:rPr>
              <w:t>List copays</w:t>
            </w:r>
            <w:r w:rsidR="00261BE2" w:rsidRPr="007D2589">
              <w:rPr>
                <w:rFonts w:cs="Arial"/>
                <w:noProof/>
                <w:color w:val="548DD4"/>
              </w:rPr>
              <w:t>.</w:t>
            </w:r>
            <w:r w:rsidRPr="007D2589">
              <w:rPr>
                <w:rFonts w:cs="Arial"/>
                <w:noProof/>
                <w:color w:val="548DD4"/>
              </w:rPr>
              <w:t>]</w:t>
            </w:r>
          </w:p>
        </w:tc>
      </w:tr>
      <w:tr w:rsidR="00E766A6" w:rsidRPr="00496847" w14:paraId="38487949" w14:textId="77777777" w:rsidTr="2EBAE05A">
        <w:trPr>
          <w:cantSplit/>
        </w:trPr>
        <w:tc>
          <w:tcPr>
            <w:tcW w:w="533" w:type="dxa"/>
            <w:shd w:val="clear" w:color="auto" w:fill="auto"/>
            <w:tcMar>
              <w:top w:w="144" w:type="dxa"/>
              <w:left w:w="144" w:type="dxa"/>
              <w:bottom w:w="144" w:type="dxa"/>
              <w:right w:w="144" w:type="dxa"/>
            </w:tcMar>
          </w:tcPr>
          <w:p w14:paraId="3B22F61C"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B19765B" w14:textId="77777777" w:rsidR="00E766A6" w:rsidRPr="00DD71C2" w:rsidRDefault="00E766A6" w:rsidP="00E766A6">
            <w:pPr>
              <w:pStyle w:val="Tablesubtitle"/>
              <w:rPr>
                <w:rFonts w:cs="Arial"/>
                <w:noProof/>
              </w:rPr>
            </w:pPr>
            <w:r w:rsidRPr="00DD71C2">
              <w:rPr>
                <w:rFonts w:cs="Arial"/>
                <w:noProof/>
              </w:rPr>
              <w:t>Health services</w:t>
            </w:r>
          </w:p>
          <w:p w14:paraId="5ADE4B50" w14:textId="77777777" w:rsidR="00E766A6" w:rsidRPr="001A1083" w:rsidRDefault="00E766A6" w:rsidP="00E766A6">
            <w:pPr>
              <w:pStyle w:val="Tablesubtitle"/>
              <w:rPr>
                <w:rFonts w:cs="Arial"/>
                <w:b w:val="0"/>
                <w:bCs w:val="0"/>
                <w:noProof/>
              </w:rPr>
            </w:pPr>
            <w:r w:rsidRPr="001A1083">
              <w:rPr>
                <w:rFonts w:cs="Arial"/>
                <w:b w:val="0"/>
                <w:bCs w:val="0"/>
                <w:noProof/>
              </w:rPr>
              <w:t>The plan will pay for the following services:</w:t>
            </w:r>
          </w:p>
          <w:p w14:paraId="7862DA57" w14:textId="77777777" w:rsidR="00BB7677" w:rsidRPr="00385AE7" w:rsidRDefault="00E766A6" w:rsidP="00FA4FC7">
            <w:pPr>
              <w:pStyle w:val="Tablesubtitle"/>
              <w:numPr>
                <w:ilvl w:val="0"/>
                <w:numId w:val="40"/>
              </w:numPr>
              <w:rPr>
                <w:rFonts w:eastAsia="Calibri"/>
                <w:b w:val="0"/>
                <w:bCs w:val="0"/>
              </w:rPr>
            </w:pPr>
            <w:r w:rsidRPr="00385AE7">
              <w:rPr>
                <w:rFonts w:cs="Arial"/>
                <w:b w:val="0"/>
                <w:bCs w:val="0"/>
                <w:noProof/>
              </w:rPr>
              <w:t>Advanced Practice Nurse services: services provided by a nurse practitioner, nurse anesthetist, nurse midwife, or clinical nurse specialist</w:t>
            </w:r>
          </w:p>
          <w:p w14:paraId="5464FC34" w14:textId="77777777" w:rsidR="00BB7677" w:rsidRPr="00385AE7" w:rsidRDefault="00E766A6" w:rsidP="00FA4FC7">
            <w:pPr>
              <w:pStyle w:val="Tablesubtitle"/>
              <w:numPr>
                <w:ilvl w:val="0"/>
                <w:numId w:val="40"/>
              </w:numPr>
              <w:rPr>
                <w:rFonts w:eastAsia="Calibri"/>
                <w:b w:val="0"/>
                <w:bCs w:val="0"/>
              </w:rPr>
            </w:pPr>
            <w:r w:rsidRPr="00BB7677">
              <w:rPr>
                <w:rFonts w:cs="Arial"/>
                <w:b w:val="0"/>
                <w:bCs w:val="0"/>
                <w:noProof/>
              </w:rPr>
              <w:t>Allergy immunotherapy and allergy testing</w:t>
            </w:r>
          </w:p>
          <w:p w14:paraId="221A5C88" w14:textId="77777777" w:rsidR="00BB7677" w:rsidRPr="00385AE7" w:rsidRDefault="00E766A6" w:rsidP="00FA4FC7">
            <w:pPr>
              <w:pStyle w:val="Tablesubtitle"/>
              <w:numPr>
                <w:ilvl w:val="0"/>
                <w:numId w:val="40"/>
              </w:numPr>
              <w:rPr>
                <w:rFonts w:eastAsia="Calibri"/>
                <w:b w:val="0"/>
                <w:bCs w:val="0"/>
              </w:rPr>
            </w:pPr>
            <w:r w:rsidRPr="00BB7677">
              <w:rPr>
                <w:rFonts w:cs="Arial"/>
                <w:b w:val="0"/>
                <w:bCs w:val="0"/>
                <w:noProof/>
              </w:rPr>
              <w:t>Behavioral Health Home: coordination of primary care, mental health services and social services</w:t>
            </w:r>
          </w:p>
          <w:p w14:paraId="31719CD0" w14:textId="77777777" w:rsidR="00BB7677" w:rsidRPr="00385AE7" w:rsidRDefault="00E766A6" w:rsidP="00FA4FC7">
            <w:pPr>
              <w:pStyle w:val="Tablesubtitle"/>
              <w:numPr>
                <w:ilvl w:val="0"/>
                <w:numId w:val="40"/>
              </w:numPr>
              <w:rPr>
                <w:rFonts w:eastAsia="Calibri"/>
                <w:b w:val="0"/>
                <w:bCs w:val="0"/>
              </w:rPr>
            </w:pPr>
            <w:r w:rsidRPr="00BB7677">
              <w:rPr>
                <w:rFonts w:cs="Arial"/>
                <w:b w:val="0"/>
                <w:bCs w:val="0"/>
                <w:noProof/>
              </w:rPr>
              <w:t>Clinical trial coverage</w:t>
            </w:r>
            <w:r w:rsidR="00BB7677">
              <w:rPr>
                <w:rFonts w:cs="Arial"/>
                <w:b w:val="0"/>
                <w:bCs w:val="0"/>
                <w:noProof/>
              </w:rPr>
              <w:t xml:space="preserve">: </w:t>
            </w:r>
            <w:r w:rsidR="00BB7677" w:rsidRPr="00BB7677">
              <w:rPr>
                <w:rFonts w:cs="Arial"/>
                <w:b w:val="0"/>
                <w:bCs w:val="0"/>
                <w:noProof/>
              </w:rPr>
              <w:t>Routine care that is: 1) provided as part of the protocol treatment of a clinical trial; 2) is usual, customary and appropriate to your condition; and 3) would be typically provided outside of a clinical trial. This includes services and items needed for the treatment of effects and complications of the protocol treatment.</w:t>
            </w:r>
            <w:r w:rsidR="00BB7677">
              <w:rPr>
                <w:rFonts w:cs="Arial"/>
                <w:b w:val="0"/>
                <w:bCs w:val="0"/>
                <w:noProof/>
              </w:rPr>
              <w:t xml:space="preserve"> </w:t>
            </w:r>
            <w:r w:rsidRPr="00BB7677">
              <w:rPr>
                <w:rFonts w:cs="Arial"/>
                <w:b w:val="0"/>
                <w:bCs w:val="0"/>
                <w:noProof/>
              </w:rPr>
              <w:t>For more information, please refer to Chapter 3 [plans may insert reference, as applicable].</w:t>
            </w:r>
          </w:p>
          <w:p w14:paraId="7E2CB106" w14:textId="77777777" w:rsidR="00BB7677" w:rsidRPr="00385AE7" w:rsidRDefault="00E766A6" w:rsidP="00FA4FC7">
            <w:pPr>
              <w:pStyle w:val="Tablesubtitle"/>
              <w:numPr>
                <w:ilvl w:val="0"/>
                <w:numId w:val="40"/>
              </w:numPr>
              <w:rPr>
                <w:rFonts w:eastAsia="Calibri"/>
                <w:b w:val="0"/>
                <w:bCs w:val="0"/>
              </w:rPr>
            </w:pPr>
            <w:r w:rsidRPr="00BB7677">
              <w:rPr>
                <w:rFonts w:cs="Arial"/>
                <w:b w:val="0"/>
                <w:bCs w:val="0"/>
                <w:noProof/>
              </w:rPr>
              <w:t xml:space="preserve">Community health worker care coordination and patient education services </w:t>
            </w:r>
          </w:p>
          <w:p w14:paraId="3A752419" w14:textId="3575AAF8" w:rsidR="00E766A6" w:rsidRPr="00385AE7" w:rsidRDefault="00E766A6" w:rsidP="00FA4FC7">
            <w:pPr>
              <w:pStyle w:val="Tablesubtitle"/>
              <w:numPr>
                <w:ilvl w:val="0"/>
                <w:numId w:val="40"/>
              </w:numPr>
              <w:rPr>
                <w:rFonts w:eastAsia="Calibri"/>
                <w:b w:val="0"/>
                <w:bCs w:val="0"/>
              </w:rPr>
            </w:pPr>
            <w:r w:rsidRPr="00BB7677">
              <w:rPr>
                <w:rFonts w:cs="Arial"/>
                <w:b w:val="0"/>
                <w:bCs w:val="0"/>
                <w:noProof/>
              </w:rPr>
              <w:t>Community Medical Emergency Technician (CMET) services</w:t>
            </w:r>
          </w:p>
          <w:p w14:paraId="3AF693E5" w14:textId="1235491D" w:rsidR="00E766A6" w:rsidRPr="001A1083" w:rsidRDefault="00E766A6" w:rsidP="00FA4FC7">
            <w:pPr>
              <w:pStyle w:val="Tablesubtitle"/>
              <w:numPr>
                <w:ilvl w:val="0"/>
                <w:numId w:val="66"/>
              </w:numPr>
              <w:ind w:left="720"/>
              <w:rPr>
                <w:rFonts w:cs="Arial"/>
                <w:b w:val="0"/>
                <w:bCs w:val="0"/>
                <w:noProof/>
              </w:rPr>
            </w:pPr>
            <w:r w:rsidRPr="001A1083">
              <w:rPr>
                <w:rFonts w:cs="Arial"/>
                <w:b w:val="0"/>
                <w:bCs w:val="0"/>
                <w:noProof/>
              </w:rPr>
              <w:t>Post-hospital/post-nursing home discharge visits ordered by your primary care provider</w:t>
            </w:r>
          </w:p>
          <w:p w14:paraId="0D4BC02F" w14:textId="3A40831F" w:rsidR="00BB7677" w:rsidRDefault="00E766A6" w:rsidP="00FA4FC7">
            <w:pPr>
              <w:pStyle w:val="Tablesubtitle"/>
              <w:numPr>
                <w:ilvl w:val="0"/>
                <w:numId w:val="66"/>
              </w:numPr>
              <w:ind w:left="720"/>
              <w:rPr>
                <w:rFonts w:cs="Arial"/>
                <w:b w:val="0"/>
                <w:bCs w:val="0"/>
                <w:noProof/>
              </w:rPr>
            </w:pPr>
            <w:r w:rsidRPr="001A1083">
              <w:rPr>
                <w:rFonts w:cs="Arial"/>
                <w:b w:val="0"/>
                <w:bCs w:val="0"/>
                <w:noProof/>
              </w:rPr>
              <w:t>Safety evaluation visits ordered by your primary care provider</w:t>
            </w:r>
          </w:p>
          <w:p w14:paraId="3E63F904" w14:textId="355A53C0" w:rsidR="00EE1D05" w:rsidRPr="00EE1D05" w:rsidRDefault="00E766A6" w:rsidP="00FA4FC7">
            <w:pPr>
              <w:pStyle w:val="Tablesubtitle"/>
              <w:numPr>
                <w:ilvl w:val="0"/>
                <w:numId w:val="40"/>
              </w:numPr>
              <w:rPr>
                <w:rFonts w:eastAsia="Calibri"/>
                <w:b w:val="0"/>
                <w:bCs w:val="0"/>
              </w:rPr>
            </w:pPr>
            <w:r w:rsidRPr="00BB7677">
              <w:rPr>
                <w:rFonts w:cs="Arial"/>
                <w:b w:val="0"/>
                <w:bCs w:val="0"/>
                <w:noProof/>
              </w:rPr>
              <w:t>Community Paramedic: certain services provided by a community paramedic. The services must be a part of a care plan ordered by your primary care provider. The services may include:</w:t>
            </w:r>
          </w:p>
          <w:p w14:paraId="7D0A587B" w14:textId="2777EA4B" w:rsidR="00E766A6" w:rsidRPr="00EE1D05" w:rsidRDefault="00E766A6" w:rsidP="00FA4FC7">
            <w:pPr>
              <w:pStyle w:val="Tablesubtitle"/>
              <w:numPr>
                <w:ilvl w:val="0"/>
                <w:numId w:val="67"/>
              </w:numPr>
              <w:rPr>
                <w:rFonts w:eastAsia="Calibri"/>
                <w:b w:val="0"/>
                <w:bCs w:val="0"/>
              </w:rPr>
            </w:pPr>
            <w:r w:rsidRPr="00EE1D05">
              <w:rPr>
                <w:rFonts w:cs="Arial"/>
                <w:b w:val="0"/>
                <w:bCs w:val="0"/>
                <w:noProof/>
              </w:rPr>
              <w:t>Health assessments</w:t>
            </w:r>
          </w:p>
          <w:p w14:paraId="10F17247" w14:textId="718A7F56" w:rsidR="00E766A6" w:rsidRPr="00DD71C2" w:rsidRDefault="00E766A6" w:rsidP="00FA4FC7">
            <w:pPr>
              <w:pStyle w:val="Tablesubtitle"/>
              <w:numPr>
                <w:ilvl w:val="0"/>
                <w:numId w:val="67"/>
              </w:numPr>
              <w:rPr>
                <w:rFonts w:cs="Arial"/>
                <w:b w:val="0"/>
                <w:bCs w:val="0"/>
                <w:noProof/>
              </w:rPr>
            </w:pPr>
            <w:r w:rsidRPr="00DD71C2">
              <w:rPr>
                <w:rFonts w:cs="Arial"/>
                <w:b w:val="0"/>
                <w:bCs w:val="0"/>
                <w:noProof/>
              </w:rPr>
              <w:t>Chronic disease monitoring and education</w:t>
            </w:r>
          </w:p>
          <w:p w14:paraId="0882AB5C" w14:textId="58E89EC4" w:rsidR="00E766A6" w:rsidRDefault="00E766A6" w:rsidP="00FA4FC7">
            <w:pPr>
              <w:pStyle w:val="Tablesubtitle"/>
              <w:numPr>
                <w:ilvl w:val="0"/>
                <w:numId w:val="67"/>
              </w:numPr>
              <w:rPr>
                <w:rFonts w:cs="Arial"/>
                <w:b w:val="0"/>
                <w:bCs w:val="0"/>
                <w:noProof/>
              </w:rPr>
            </w:pPr>
            <w:r w:rsidRPr="00DD71C2">
              <w:rPr>
                <w:rFonts w:cs="Arial"/>
                <w:b w:val="0"/>
                <w:bCs w:val="0"/>
                <w:noProof/>
              </w:rPr>
              <w:t>Help with medications</w:t>
            </w:r>
          </w:p>
          <w:p w14:paraId="17F49EBF" w14:textId="44CF0A97" w:rsidR="00E766A6" w:rsidRPr="00DD71C2" w:rsidRDefault="00E766A6" w:rsidP="00FA4FC7">
            <w:pPr>
              <w:pStyle w:val="Tablesubtitle"/>
              <w:numPr>
                <w:ilvl w:val="0"/>
                <w:numId w:val="67"/>
              </w:numPr>
              <w:rPr>
                <w:rFonts w:cs="Arial"/>
                <w:b w:val="0"/>
                <w:bCs w:val="0"/>
                <w:noProof/>
              </w:rPr>
            </w:pPr>
            <w:r w:rsidRPr="00DD71C2">
              <w:rPr>
                <w:rFonts w:cs="Arial"/>
                <w:b w:val="0"/>
                <w:bCs w:val="0"/>
                <w:noProof/>
              </w:rPr>
              <w:t>Immunizations and vaccinations</w:t>
            </w:r>
          </w:p>
          <w:p w14:paraId="1E7AD351" w14:textId="07C32B49" w:rsidR="00E766A6" w:rsidRPr="00DD71C2" w:rsidRDefault="00E766A6" w:rsidP="00FA4FC7">
            <w:pPr>
              <w:pStyle w:val="Tablesubtitle"/>
              <w:numPr>
                <w:ilvl w:val="0"/>
                <w:numId w:val="68"/>
              </w:numPr>
              <w:rPr>
                <w:rFonts w:cs="Arial"/>
                <w:b w:val="0"/>
                <w:bCs w:val="0"/>
                <w:noProof/>
              </w:rPr>
            </w:pPr>
            <w:r w:rsidRPr="00DD71C2">
              <w:rPr>
                <w:rFonts w:cs="Arial"/>
                <w:b w:val="0"/>
                <w:bCs w:val="0"/>
                <w:noProof/>
              </w:rPr>
              <w:lastRenderedPageBreak/>
              <w:t>Collecting lab specimens</w:t>
            </w:r>
          </w:p>
          <w:p w14:paraId="69097A4E" w14:textId="3BA271D6" w:rsidR="00E766A6" w:rsidRPr="00DD71C2" w:rsidRDefault="00E766A6" w:rsidP="00FA4FC7">
            <w:pPr>
              <w:pStyle w:val="Tablesubtitle"/>
              <w:numPr>
                <w:ilvl w:val="0"/>
                <w:numId w:val="68"/>
              </w:numPr>
              <w:rPr>
                <w:rFonts w:cs="Arial"/>
                <w:b w:val="0"/>
                <w:bCs w:val="0"/>
                <w:noProof/>
              </w:rPr>
            </w:pPr>
            <w:r w:rsidRPr="00DD71C2">
              <w:rPr>
                <w:rFonts w:cs="Arial"/>
                <w:b w:val="0"/>
                <w:bCs w:val="0"/>
                <w:noProof/>
              </w:rPr>
              <w:t>Follow-up care after being treated at a hospital</w:t>
            </w:r>
          </w:p>
          <w:p w14:paraId="2BA5DECD" w14:textId="673F5637" w:rsidR="00E766A6" w:rsidRDefault="00E766A6" w:rsidP="00FA4FC7">
            <w:pPr>
              <w:pStyle w:val="Tablesubtitle"/>
              <w:numPr>
                <w:ilvl w:val="0"/>
                <w:numId w:val="68"/>
              </w:numPr>
              <w:rPr>
                <w:rFonts w:cs="Arial"/>
                <w:b w:val="0"/>
                <w:bCs w:val="0"/>
                <w:noProof/>
              </w:rPr>
            </w:pPr>
            <w:r w:rsidRPr="00DD71C2">
              <w:rPr>
                <w:rFonts w:cs="Arial"/>
                <w:b w:val="0"/>
                <w:bCs w:val="0"/>
                <w:noProof/>
              </w:rPr>
              <w:t>Other minor medical procedures</w:t>
            </w:r>
          </w:p>
          <w:p w14:paraId="1561177F" w14:textId="1B215F01" w:rsidR="00E766A6" w:rsidRPr="008B08CC" w:rsidRDefault="00E766A6" w:rsidP="00E766A6">
            <w:pPr>
              <w:pStyle w:val="Tablesubtitle"/>
              <w:rPr>
                <w:rFonts w:cs="Arial"/>
                <w:b w:val="0"/>
                <w:bCs w:val="0"/>
                <w:noProof/>
                <w:color w:val="548DD4"/>
              </w:rPr>
            </w:pPr>
            <w:r w:rsidRPr="00EE1D05">
              <w:rPr>
                <w:rFonts w:cs="Arial"/>
                <w:b w:val="0"/>
                <w:bCs w:val="0"/>
                <w:noProof/>
                <w:color w:val="548DD4" w:themeColor="text2" w:themeTint="99"/>
              </w:rPr>
              <w:t>[</w:t>
            </w:r>
            <w:r w:rsidRPr="00385AE7">
              <w:rPr>
                <w:rFonts w:cs="Arial"/>
                <w:b w:val="0"/>
                <w:bCs w:val="0"/>
                <w:i/>
                <w:iCs/>
                <w:noProof/>
                <w:color w:val="548DD4"/>
              </w:rPr>
              <w:t>insert for SNBC</w:t>
            </w:r>
            <w:r w:rsidR="003663BC">
              <w:rPr>
                <w:rFonts w:cs="Arial"/>
                <w:b w:val="0"/>
                <w:bCs w:val="0"/>
                <w:i/>
                <w:iCs/>
                <w:noProof/>
                <w:color w:val="548DD4"/>
              </w:rPr>
              <w:t xml:space="preserve">: </w:t>
            </w:r>
            <w:r w:rsidR="008052EF" w:rsidRPr="008B08CC">
              <w:rPr>
                <w:rFonts w:cs="Arial"/>
                <w:b w:val="0"/>
                <w:bCs w:val="0"/>
                <w:noProof/>
                <w:color w:val="548DD4"/>
              </w:rPr>
              <w:t>E</w:t>
            </w:r>
            <w:r w:rsidRPr="008B08CC">
              <w:rPr>
                <w:rFonts w:cs="Arial"/>
                <w:b w:val="0"/>
                <w:bCs w:val="0"/>
                <w:noProof/>
                <w:color w:val="548DD4"/>
              </w:rPr>
              <w:t>nhanced asthma care services (for eligible members under the age of 21 who are diagnosed as having poorly controlled asthma, when specific criteria are met)</w:t>
            </w:r>
          </w:p>
          <w:p w14:paraId="4E0ECA38" w14:textId="6A465E09" w:rsidR="008052EF" w:rsidRPr="008B08CC" w:rsidRDefault="008052EF" w:rsidP="00385AE7">
            <w:pPr>
              <w:pStyle w:val="Tablelistbullet"/>
              <w:rPr>
                <w:noProof/>
                <w:color w:val="548DD4"/>
              </w:rPr>
            </w:pPr>
            <w:r w:rsidRPr="008B08CC">
              <w:rPr>
                <w:noProof/>
                <w:color w:val="548DD4"/>
              </w:rPr>
              <w:t>home visits to determine if there are asthma-triggers in the member’s home. Visit must be provided by a registered environmental health specialist, healthy homes specialist, and lead risk assessor</w:t>
            </w:r>
            <w:r w:rsidRPr="008B08CC">
              <w:rPr>
                <w:b/>
                <w:bCs/>
                <w:noProof/>
                <w:color w:val="548DD4"/>
              </w:rPr>
              <w:t xml:space="preserve">. </w:t>
            </w:r>
            <w:r w:rsidR="00E766A6" w:rsidRPr="008B08CC">
              <w:rPr>
                <w:noProof/>
                <w:color w:val="548DD4"/>
              </w:rPr>
              <w:t>Your local public health agency can help you find one of these health care professionals to help you or you can contact Member Services</w:t>
            </w:r>
            <w:r w:rsidRPr="00EE1D05">
              <w:rPr>
                <w:noProof/>
                <w:color w:val="548DD4"/>
              </w:rPr>
              <w:t>.</w:t>
            </w:r>
            <w:r w:rsidR="008B08CC">
              <w:rPr>
                <w:b/>
                <w:bCs/>
                <w:noProof/>
                <w:color w:val="548DD4"/>
              </w:rPr>
              <w:t>]</w:t>
            </w:r>
          </w:p>
          <w:p w14:paraId="209D5E16" w14:textId="77777777" w:rsidR="008052EF" w:rsidRPr="00385AE7" w:rsidRDefault="00E766A6" w:rsidP="00FA4FC7">
            <w:pPr>
              <w:pStyle w:val="Tablesubtitle"/>
              <w:numPr>
                <w:ilvl w:val="0"/>
                <w:numId w:val="40"/>
              </w:numPr>
              <w:rPr>
                <w:rFonts w:eastAsia="Calibri"/>
                <w:b w:val="0"/>
                <w:bCs w:val="0"/>
              </w:rPr>
            </w:pPr>
            <w:r w:rsidRPr="008052EF">
              <w:rPr>
                <w:rFonts w:cs="Arial"/>
                <w:b w:val="0"/>
                <w:bCs w:val="0"/>
                <w:noProof/>
              </w:rPr>
              <w:t>Hospital In-Reach Community-Based Service Coordination (IRSC): coordination of services targeted at reducing hospital emergency room (ER) use under certain circumstances. This service addresses health, social, economic, and other needs of members to help reduce usage of ER and other health care services.</w:t>
            </w:r>
          </w:p>
          <w:p w14:paraId="72323E79" w14:textId="77777777" w:rsidR="008052EF" w:rsidRPr="00385AE7" w:rsidRDefault="00E766A6" w:rsidP="00FA4FC7">
            <w:pPr>
              <w:pStyle w:val="Tablesubtitle"/>
              <w:numPr>
                <w:ilvl w:val="0"/>
                <w:numId w:val="40"/>
              </w:numPr>
              <w:rPr>
                <w:rFonts w:eastAsia="Calibri"/>
                <w:b w:val="0"/>
                <w:bCs w:val="0"/>
              </w:rPr>
            </w:pPr>
            <w:r w:rsidRPr="008052EF">
              <w:rPr>
                <w:rFonts w:cs="Arial"/>
                <w:b w:val="0"/>
                <w:bCs w:val="0"/>
                <w:noProof/>
              </w:rPr>
              <w:t>Services of a certified public health nurse or a registered nurse practicing in a public health nursing clinic under a governmental unit</w:t>
            </w:r>
          </w:p>
          <w:p w14:paraId="4BD003EF" w14:textId="77777777" w:rsidR="008052EF" w:rsidRPr="00385AE7" w:rsidRDefault="00E766A6" w:rsidP="00FA4FC7">
            <w:pPr>
              <w:pStyle w:val="Tablesubtitle"/>
              <w:numPr>
                <w:ilvl w:val="0"/>
                <w:numId w:val="40"/>
              </w:numPr>
              <w:rPr>
                <w:rFonts w:eastAsia="Calibri"/>
                <w:b w:val="0"/>
                <w:bCs w:val="0"/>
              </w:rPr>
            </w:pPr>
            <w:r w:rsidRPr="008052EF">
              <w:rPr>
                <w:rFonts w:cs="Arial"/>
                <w:b w:val="0"/>
                <w:bCs w:val="0"/>
                <w:noProof/>
              </w:rPr>
              <w:t>Telemonitoring: use of special equipment to send health data to providers from a remote location, like a member’s home. Providers use telemonitoring to help manage complex health care without the need for the member to be in a clinic or hospital.</w:t>
            </w:r>
          </w:p>
          <w:p w14:paraId="47485E52" w14:textId="5C372D41" w:rsidR="00E766A6" w:rsidRPr="00385AE7" w:rsidRDefault="00E766A6" w:rsidP="00FA4FC7">
            <w:pPr>
              <w:pStyle w:val="Tablesubtitle"/>
              <w:numPr>
                <w:ilvl w:val="0"/>
                <w:numId w:val="40"/>
              </w:numPr>
              <w:rPr>
                <w:rFonts w:eastAsia="Calibri"/>
              </w:rPr>
            </w:pPr>
            <w:r w:rsidRPr="008052EF">
              <w:rPr>
                <w:rFonts w:cs="Arial"/>
                <w:b w:val="0"/>
                <w:bCs w:val="0"/>
                <w:noProof/>
              </w:rPr>
              <w:t>Tuberculosis care management and direct observation of drug intake</w:t>
            </w:r>
          </w:p>
        </w:tc>
        <w:tc>
          <w:tcPr>
            <w:tcW w:w="2707" w:type="dxa"/>
            <w:tcMar>
              <w:top w:w="144" w:type="dxa"/>
              <w:left w:w="144" w:type="dxa"/>
              <w:bottom w:w="144" w:type="dxa"/>
              <w:right w:w="144" w:type="dxa"/>
            </w:tcMar>
          </w:tcPr>
          <w:p w14:paraId="3E575AF0" w14:textId="77777777" w:rsidR="00E766A6" w:rsidRPr="007D2589" w:rsidRDefault="00E766A6" w:rsidP="00E766A6">
            <w:pPr>
              <w:pStyle w:val="Tabletext"/>
              <w:rPr>
                <w:rFonts w:cs="Arial"/>
                <w:noProof/>
                <w:color w:val="548DD4"/>
              </w:rPr>
            </w:pPr>
          </w:p>
        </w:tc>
      </w:tr>
      <w:tr w:rsidR="00E766A6"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766A6" w:rsidRPr="007D2589" w:rsidRDefault="00E766A6" w:rsidP="00E766A6">
            <w:pPr>
              <w:pStyle w:val="Tabletext"/>
              <w:rPr>
                <w:rFonts w:cs="Arial"/>
                <w:i/>
                <w:noProof/>
                <w:color w:val="548DD4"/>
              </w:rPr>
            </w:pPr>
            <w:r w:rsidRPr="007D2589">
              <w:rPr>
                <w:rFonts w:cs="Arial"/>
                <w:noProof/>
                <w:color w:val="548DD4"/>
              </w:rPr>
              <w:t>[</w:t>
            </w:r>
            <w:r w:rsidRPr="007D2589">
              <w:rPr>
                <w:rFonts w:cs="Arial"/>
                <w:i/>
                <w:iCs/>
                <w:noProof/>
                <w:color w:val="548DD4"/>
              </w:rPr>
              <w:t>Plans should modify this section to reflect plan-covered benefits as appropriate</w:t>
            </w:r>
            <w:r w:rsidRPr="007D2589">
              <w:rPr>
                <w:rFonts w:cs="Arial"/>
                <w:noProof/>
                <w:color w:val="548DD4"/>
              </w:rPr>
              <w:t>.]</w:t>
            </w:r>
          </w:p>
          <w:p w14:paraId="20B8A3EF" w14:textId="77777777" w:rsidR="00E766A6" w:rsidRPr="0058576B" w:rsidRDefault="00E766A6" w:rsidP="00E766A6">
            <w:pPr>
              <w:pStyle w:val="Tablesubtitle"/>
              <w:rPr>
                <w:rFonts w:cs="Arial"/>
                <w:noProof/>
              </w:rPr>
            </w:pPr>
            <w:r w:rsidRPr="0058576B">
              <w:rPr>
                <w:rFonts w:cs="Arial"/>
                <w:noProof/>
              </w:rPr>
              <w:t>Hearing services</w:t>
            </w:r>
          </w:p>
          <w:p w14:paraId="441771F8" w14:textId="77777777" w:rsidR="008052EF" w:rsidRDefault="00E766A6" w:rsidP="008052EF">
            <w:pPr>
              <w:pStyle w:val="Tabletext"/>
            </w:pPr>
            <w:r w:rsidRPr="00496847">
              <w:rPr>
                <w:rFonts w:cs="Arial"/>
                <w:noProof/>
              </w:rPr>
              <w:t>We pay for hearing and balance tests done by your provider. These tests tell you whether you need medical treatment. They are covered as outpatient care when you get them from a physician, audiologist, or other qualified provider.</w:t>
            </w:r>
            <w:r w:rsidR="008052EF">
              <w:t xml:space="preserve"> </w:t>
            </w:r>
          </w:p>
          <w:p w14:paraId="24FE50A8" w14:textId="24BEBAF8" w:rsidR="008052EF" w:rsidRPr="008052EF" w:rsidRDefault="008052EF" w:rsidP="008052EF">
            <w:pPr>
              <w:pStyle w:val="Tabletext"/>
              <w:rPr>
                <w:rFonts w:cs="Arial"/>
                <w:noProof/>
              </w:rPr>
            </w:pPr>
            <w:r w:rsidRPr="008052EF">
              <w:rPr>
                <w:rFonts w:cs="Arial"/>
                <w:noProof/>
              </w:rPr>
              <w:t>We cover additional items and services, including:</w:t>
            </w:r>
          </w:p>
          <w:p w14:paraId="01DFFA8A" w14:textId="77777777" w:rsidR="008052EF" w:rsidRPr="00385AE7" w:rsidRDefault="008052EF" w:rsidP="00FA4FC7">
            <w:pPr>
              <w:pStyle w:val="Tablesubtitle"/>
              <w:numPr>
                <w:ilvl w:val="0"/>
                <w:numId w:val="40"/>
              </w:numPr>
              <w:rPr>
                <w:rFonts w:eastAsia="Calibri"/>
                <w:b w:val="0"/>
                <w:bCs w:val="0"/>
              </w:rPr>
            </w:pPr>
            <w:r w:rsidRPr="00385AE7">
              <w:rPr>
                <w:rFonts w:cs="Arial"/>
                <w:b w:val="0"/>
                <w:bCs w:val="0"/>
                <w:noProof/>
              </w:rPr>
              <w:t>Hearing aids and batteries</w:t>
            </w:r>
          </w:p>
          <w:p w14:paraId="383A5D4E" w14:textId="3C8CD54F" w:rsidR="00E766A6" w:rsidRPr="00385AE7" w:rsidRDefault="008052EF" w:rsidP="00FA4FC7">
            <w:pPr>
              <w:pStyle w:val="Tablesubtitle"/>
              <w:numPr>
                <w:ilvl w:val="0"/>
                <w:numId w:val="40"/>
              </w:numPr>
              <w:rPr>
                <w:rFonts w:eastAsia="Calibri"/>
              </w:rPr>
            </w:pPr>
            <w:r w:rsidRPr="008052EF">
              <w:rPr>
                <w:rFonts w:cs="Arial"/>
                <w:b w:val="0"/>
                <w:bCs w:val="0"/>
                <w:noProof/>
              </w:rPr>
              <w:t>Repair and replacement of hearing aids due to normal wear and tear, with limits</w:t>
            </w:r>
          </w:p>
        </w:tc>
        <w:tc>
          <w:tcPr>
            <w:tcW w:w="2707" w:type="dxa"/>
            <w:tcMar>
              <w:top w:w="144" w:type="dxa"/>
              <w:left w:w="144" w:type="dxa"/>
              <w:bottom w:w="144" w:type="dxa"/>
              <w:right w:w="144" w:type="dxa"/>
            </w:tcMar>
          </w:tcPr>
          <w:p w14:paraId="321A4F94" w14:textId="325B677E" w:rsidR="00E766A6" w:rsidRPr="007D2589" w:rsidRDefault="00E766A6" w:rsidP="00E766A6">
            <w:pPr>
              <w:pStyle w:val="Tabletext"/>
              <w:rPr>
                <w:rFonts w:cs="Arial"/>
                <w:noProof/>
                <w:color w:val="548DD4"/>
              </w:rPr>
            </w:pPr>
            <w:r w:rsidRPr="007D2589">
              <w:rPr>
                <w:rFonts w:cs="Arial"/>
                <w:noProof/>
                <w:color w:val="548DD4"/>
              </w:rPr>
              <w:t>[</w:t>
            </w:r>
            <w:r w:rsidRPr="007D2589">
              <w:rPr>
                <w:rFonts w:cs="Arial"/>
                <w:i/>
                <w:iCs/>
                <w:noProof/>
                <w:color w:val="548DD4"/>
              </w:rPr>
              <w:t>List copays</w:t>
            </w:r>
            <w:r w:rsidRPr="007D2589">
              <w:rPr>
                <w:rFonts w:cs="Arial"/>
                <w:noProof/>
                <w:color w:val="548DD4"/>
              </w:rPr>
              <w:t>.]</w:t>
            </w:r>
          </w:p>
          <w:p w14:paraId="366BBD3A" w14:textId="0A221C5D" w:rsidR="00E766A6" w:rsidRPr="00496847" w:rsidRDefault="00E766A6" w:rsidP="00E766A6">
            <w:pPr>
              <w:pStyle w:val="Tabletext"/>
              <w:rPr>
                <w:rFonts w:cs="Arial"/>
                <w:noProof/>
                <w:color w:val="548DD4"/>
              </w:rPr>
            </w:pPr>
            <w:r w:rsidRPr="007D2589">
              <w:rPr>
                <w:rFonts w:cs="Arial"/>
                <w:noProof/>
                <w:color w:val="548DD4"/>
              </w:rPr>
              <w:t>[</w:t>
            </w:r>
            <w:r w:rsidRPr="007D2589">
              <w:rPr>
                <w:rFonts w:cs="Arial"/>
                <w:i/>
                <w:iCs/>
                <w:noProof/>
                <w:color w:val="548DD4"/>
              </w:rPr>
              <w:t>List copays for additional benefits</w:t>
            </w:r>
            <w:r w:rsidRPr="007D2589">
              <w:rPr>
                <w:rFonts w:cs="Arial"/>
                <w:noProof/>
                <w:color w:val="548DD4"/>
              </w:rPr>
              <w:t>.]</w:t>
            </w:r>
          </w:p>
        </w:tc>
      </w:tr>
      <w:tr w:rsidR="00E766A6"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71B474A0" w:rsidR="00E766A6" w:rsidRPr="007D2589" w:rsidRDefault="00E766A6" w:rsidP="00E766A6">
            <w:pPr>
              <w:pStyle w:val="Tabletext"/>
              <w:rPr>
                <w:rFonts w:cs="Arial"/>
                <w:noProof/>
              </w:rPr>
            </w:pPr>
            <w:r w:rsidRPr="007D2589">
              <w:rPr>
                <w:rFonts w:cs="Arial"/>
                <w:noProof/>
              </w:rPr>
              <w:t>[If this benefit is not applicable, plans should delete this row.]</w:t>
            </w:r>
          </w:p>
          <w:p w14:paraId="225739D0" w14:textId="77777777" w:rsidR="00E766A6" w:rsidRPr="0058576B" w:rsidRDefault="00E766A6" w:rsidP="00E766A6">
            <w:pPr>
              <w:pStyle w:val="Tablesubtitle"/>
              <w:rPr>
                <w:rFonts w:cs="Arial"/>
                <w:noProof/>
              </w:rPr>
            </w:pPr>
            <w:r w:rsidRPr="0058576B">
              <w:rPr>
                <w:rFonts w:cs="Arial"/>
                <w:noProof/>
              </w:rPr>
              <w:t>Help with certain chronic conditions</w:t>
            </w:r>
          </w:p>
          <w:p w14:paraId="65450E73" w14:textId="56FFB28E" w:rsidR="00E766A6" w:rsidRPr="00496847" w:rsidRDefault="00E766A6" w:rsidP="00E766A6">
            <w:pPr>
              <w:pStyle w:val="Tabletext"/>
              <w:rPr>
                <w:rFonts w:cs="Arial"/>
                <w:i/>
                <w:noProof/>
              </w:rPr>
            </w:pPr>
            <w:r w:rsidRPr="007D2589">
              <w:rPr>
                <w:rFonts w:cs="Arial"/>
                <w:noProof/>
                <w:color w:val="548DD4"/>
              </w:rPr>
              <w:t>[</w:t>
            </w:r>
            <w:r w:rsidRPr="007D2589">
              <w:rPr>
                <w:rFonts w:cs="Arial"/>
                <w:i/>
                <w:iCs/>
                <w:noProof/>
                <w:color w:val="548DD4"/>
              </w:rPr>
              <w:t>Plans that offer targeted “Uniformity Flexibility” supplemental benefits and/or</w:t>
            </w:r>
            <w:r w:rsidRPr="007D2589">
              <w:rPr>
                <w:rFonts w:cs="Arial"/>
                <w:noProof/>
                <w:color w:val="548DD4"/>
              </w:rPr>
              <w:t xml:space="preserve"> “</w:t>
            </w:r>
            <w:r w:rsidRPr="007D2589">
              <w:rPr>
                <w:rFonts w:cs="Arial"/>
                <w:i/>
                <w:noProof/>
                <w:color w:val="548DD4"/>
              </w:rPr>
              <w:t>Special Supplemental Benefits for the Chronically Ill (SSBCI),”</w:t>
            </w:r>
            <w:r w:rsidRPr="007D2589">
              <w:rPr>
                <w:rFonts w:cs="Arial"/>
                <w:i/>
                <w:iCs/>
                <w:noProof/>
                <w:color w:val="548DD4"/>
              </w:rPr>
              <w:t xml:space="preserve"> which members with certain chronic condition(s) may be eligible to receive from a network provider, should include information about the specific benefits and (as applicable) reduced cost-sharing. If offering SSBCI, plans must also list the chronic conditions and benefits and describe the nature of the benefits and the eligibility criteria. The benefits listed here must be approved in the Plan Benefit Package submissio</w:t>
            </w:r>
            <w:r w:rsidRPr="007D2589">
              <w:rPr>
                <w:rFonts w:cs="Arial"/>
                <w:noProof/>
                <w:color w:val="548DD4"/>
              </w:rPr>
              <w:t>n.]</w:t>
            </w:r>
          </w:p>
        </w:tc>
        <w:tc>
          <w:tcPr>
            <w:tcW w:w="2707" w:type="dxa"/>
            <w:tcMar>
              <w:top w:w="144" w:type="dxa"/>
              <w:left w:w="144" w:type="dxa"/>
              <w:bottom w:w="144" w:type="dxa"/>
              <w:right w:w="144" w:type="dxa"/>
            </w:tcMar>
          </w:tcPr>
          <w:p w14:paraId="254832F6" w14:textId="5F4CC4D6" w:rsidR="00E766A6" w:rsidRPr="00496847" w:rsidRDefault="00E766A6" w:rsidP="00E766A6">
            <w:pPr>
              <w:pStyle w:val="Tabletext"/>
              <w:rPr>
                <w:rFonts w:cs="Arial"/>
                <w:i/>
                <w:noProof/>
              </w:rPr>
            </w:pPr>
            <w:r w:rsidRPr="007D2589">
              <w:rPr>
                <w:rFonts w:cs="Arial"/>
                <w:noProof/>
                <w:color w:val="548DD4"/>
              </w:rPr>
              <w:t>[</w:t>
            </w:r>
            <w:r w:rsidRPr="007D2589">
              <w:rPr>
                <w:rFonts w:cs="Arial"/>
                <w:i/>
                <w:iCs/>
                <w:noProof/>
                <w:color w:val="548DD4"/>
              </w:rPr>
              <w:t>List copays</w:t>
            </w:r>
            <w:r w:rsidRPr="007D2589">
              <w:rPr>
                <w:rFonts w:cs="Arial"/>
                <w:noProof/>
                <w:color w:val="548DD4"/>
              </w:rPr>
              <w:t>.]</w:t>
            </w:r>
          </w:p>
        </w:tc>
      </w:tr>
      <w:tr w:rsidR="00E766A6"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E766A6" w:rsidRPr="00496847" w:rsidRDefault="00E766A6" w:rsidP="00E766A6">
            <w:pPr>
              <w:pStyle w:val="Tableapple"/>
              <w:spacing w:line="280" w:lineRule="exact"/>
              <w:rPr>
                <w:rFonts w:cs="Arial"/>
                <w:noProof/>
              </w:rPr>
            </w:pPr>
            <w:r>
              <w:rPr>
                <w:noProof/>
              </w:rPr>
              <w:lastRenderedPageBreak/>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E766A6" w:rsidRPr="0058576B" w:rsidRDefault="00E766A6" w:rsidP="00E766A6">
            <w:pPr>
              <w:pStyle w:val="Tablesubtitle"/>
              <w:rPr>
                <w:rFonts w:cs="Arial"/>
                <w:noProof/>
              </w:rPr>
            </w:pPr>
            <w:r w:rsidRPr="0058576B">
              <w:rPr>
                <w:rFonts w:cs="Arial"/>
                <w:noProof/>
              </w:rPr>
              <w:t>HIV screening</w:t>
            </w:r>
          </w:p>
          <w:p w14:paraId="7739763A" w14:textId="2409A686" w:rsidR="00E766A6" w:rsidRPr="00496847" w:rsidRDefault="00E766A6" w:rsidP="00E766A6">
            <w:pPr>
              <w:pStyle w:val="Tabletext"/>
              <w:rPr>
                <w:rFonts w:cs="Arial"/>
                <w:noProof/>
              </w:rPr>
            </w:pPr>
            <w:r w:rsidRPr="00496847">
              <w:rPr>
                <w:rFonts w:cs="Arial"/>
                <w:noProof/>
              </w:rPr>
              <w:t>We pay for one HIV screening exam every 12 months for people who:</w:t>
            </w:r>
          </w:p>
          <w:p w14:paraId="72799018" w14:textId="2A71CF53" w:rsidR="00E766A6" w:rsidRPr="00496847" w:rsidRDefault="00E766A6" w:rsidP="00FA4FC7">
            <w:pPr>
              <w:pStyle w:val="Tablelistbullet"/>
              <w:numPr>
                <w:ilvl w:val="0"/>
                <w:numId w:val="22"/>
              </w:numPr>
              <w:ind w:left="432"/>
              <w:rPr>
                <w:rFonts w:cs="Arial"/>
                <w:noProof/>
              </w:rPr>
            </w:pPr>
            <w:r>
              <w:rPr>
                <w:rFonts w:cs="Arial"/>
                <w:noProof/>
              </w:rPr>
              <w:t>a</w:t>
            </w:r>
            <w:r w:rsidRPr="00496847">
              <w:rPr>
                <w:rFonts w:cs="Arial"/>
                <w:noProof/>
              </w:rPr>
              <w:t xml:space="preserve">sk for an HIV screening test, </w:t>
            </w:r>
            <w:r w:rsidRPr="00496847">
              <w:rPr>
                <w:rFonts w:cs="Arial"/>
                <w:b/>
                <w:noProof/>
              </w:rPr>
              <w:t>or</w:t>
            </w:r>
          </w:p>
          <w:p w14:paraId="3C99E0D4" w14:textId="6B2B5F8B" w:rsidR="00E766A6" w:rsidRPr="00496847" w:rsidRDefault="00E766A6" w:rsidP="00FA4FC7">
            <w:pPr>
              <w:pStyle w:val="Tablelistbullet"/>
              <w:numPr>
                <w:ilvl w:val="0"/>
                <w:numId w:val="22"/>
              </w:numPr>
              <w:ind w:left="432"/>
              <w:rPr>
                <w:rFonts w:cs="Arial"/>
                <w:noProof/>
              </w:rPr>
            </w:pPr>
            <w:r>
              <w:rPr>
                <w:rFonts w:cs="Arial"/>
                <w:noProof/>
              </w:rPr>
              <w:t>a</w:t>
            </w:r>
            <w:r w:rsidRPr="00496847">
              <w:rPr>
                <w:rFonts w:cs="Arial"/>
                <w:noProof/>
              </w:rPr>
              <w:t>re at increased risk for HIV infection.</w:t>
            </w:r>
          </w:p>
          <w:p w14:paraId="76530572" w14:textId="74D32E7A" w:rsidR="00E766A6" w:rsidRDefault="00E766A6" w:rsidP="00E766A6">
            <w:pPr>
              <w:pStyle w:val="Tabletext"/>
              <w:rPr>
                <w:rFonts w:cs="Arial"/>
                <w:noProof/>
              </w:rPr>
            </w:pPr>
            <w:r w:rsidRPr="00496847">
              <w:rPr>
                <w:rFonts w:cs="Arial"/>
                <w:noProof/>
              </w:rPr>
              <w:t>For women who are pregnant, we pay for up to three HIV screening tests during a pregnancy.</w:t>
            </w:r>
          </w:p>
          <w:p w14:paraId="3BA290CB" w14:textId="2B5E8097" w:rsidR="0007390C" w:rsidRPr="00496847" w:rsidRDefault="0007390C" w:rsidP="00E766A6">
            <w:pPr>
              <w:pStyle w:val="Tabletext"/>
              <w:rPr>
                <w:rFonts w:cs="Arial"/>
                <w:noProof/>
              </w:rPr>
            </w:pPr>
            <w:r w:rsidRPr="0007390C">
              <w:rPr>
                <w:rFonts w:cs="Arial"/>
                <w:noProof/>
              </w:rPr>
              <w:t>Additional benefits may be covered by us.</w:t>
            </w:r>
          </w:p>
          <w:p w14:paraId="6A04DDD9" w14:textId="63ECBAB1" w:rsidR="00E766A6" w:rsidRPr="00496847" w:rsidRDefault="00E766A6" w:rsidP="00E766A6">
            <w:pPr>
              <w:pStyle w:val="Tabletext"/>
              <w:rPr>
                <w:rFonts w:cs="Arial"/>
                <w:i/>
                <w:noProof/>
              </w:rPr>
            </w:pPr>
            <w:r w:rsidRPr="007D2589" w:rsidDel="001E630A">
              <w:rPr>
                <w:rFonts w:cs="Arial"/>
                <w:noProof/>
              </w:rPr>
              <w:t xml:space="preserve"> </w:t>
            </w:r>
            <w:r w:rsidRPr="007D2589">
              <w:rPr>
                <w:rFonts w:cs="Arial"/>
                <w:noProof/>
                <w:color w:val="548DD4"/>
              </w:rPr>
              <w:t>[</w:t>
            </w:r>
            <w:r w:rsidRPr="007D2589">
              <w:rPr>
                <w:rFonts w:cs="Arial"/>
                <w:i/>
                <w:iCs/>
                <w:noProof/>
                <w:color w:val="548DD4"/>
              </w:rPr>
              <w:t>List any additional benefits offered</w:t>
            </w:r>
            <w:r w:rsidRPr="007D2589">
              <w:rPr>
                <w:rFonts w:cs="Arial"/>
                <w:noProof/>
                <w:color w:val="548DD4"/>
              </w:rPr>
              <w:t>.]</w:t>
            </w:r>
          </w:p>
        </w:tc>
        <w:tc>
          <w:tcPr>
            <w:tcW w:w="2707" w:type="dxa"/>
            <w:tcMar>
              <w:top w:w="144" w:type="dxa"/>
              <w:left w:w="144" w:type="dxa"/>
              <w:bottom w:w="144" w:type="dxa"/>
              <w:right w:w="144" w:type="dxa"/>
            </w:tcMar>
          </w:tcPr>
          <w:p w14:paraId="57BFBC5A" w14:textId="77777777" w:rsidR="00E766A6" w:rsidRPr="00496847" w:rsidRDefault="00E766A6" w:rsidP="00E766A6">
            <w:pPr>
              <w:pStyle w:val="Tabletext"/>
              <w:rPr>
                <w:rFonts w:cs="Arial"/>
                <w:noProof/>
              </w:rPr>
            </w:pPr>
            <w:r w:rsidRPr="00496847">
              <w:rPr>
                <w:rFonts w:cs="Arial"/>
                <w:noProof/>
              </w:rPr>
              <w:t>$0</w:t>
            </w:r>
          </w:p>
          <w:p w14:paraId="71A99F76" w14:textId="561CE3B5" w:rsidR="00E766A6" w:rsidRPr="00496847" w:rsidRDefault="00E766A6" w:rsidP="00E766A6">
            <w:pPr>
              <w:pStyle w:val="Tabletext"/>
              <w:rPr>
                <w:rFonts w:cs="Arial"/>
                <w:noProof/>
                <w:color w:val="548DD4"/>
              </w:rPr>
            </w:pPr>
            <w:r w:rsidRPr="007D2589">
              <w:rPr>
                <w:rFonts w:cs="Arial"/>
                <w:noProof/>
                <w:color w:val="548DD4"/>
              </w:rPr>
              <w:t>[</w:t>
            </w:r>
            <w:r w:rsidRPr="007D2589">
              <w:rPr>
                <w:rFonts w:cs="Arial"/>
                <w:i/>
                <w:iCs/>
                <w:noProof/>
                <w:color w:val="548DD4"/>
              </w:rPr>
              <w:t>List copays for additional benefits</w:t>
            </w:r>
            <w:r w:rsidRPr="007D2589">
              <w:rPr>
                <w:rFonts w:cs="Arial"/>
                <w:noProof/>
                <w:color w:val="548DD4"/>
              </w:rPr>
              <w:t>.]</w:t>
            </w:r>
          </w:p>
        </w:tc>
      </w:tr>
      <w:tr w:rsidR="0007390C" w:rsidRPr="00496847" w14:paraId="60B6D11C" w14:textId="77777777" w:rsidTr="2EBAE05A">
        <w:trPr>
          <w:cantSplit/>
        </w:trPr>
        <w:tc>
          <w:tcPr>
            <w:tcW w:w="533" w:type="dxa"/>
            <w:shd w:val="clear" w:color="auto" w:fill="auto"/>
            <w:tcMar>
              <w:top w:w="144" w:type="dxa"/>
              <w:left w:w="144" w:type="dxa"/>
              <w:bottom w:w="144" w:type="dxa"/>
              <w:right w:w="144" w:type="dxa"/>
            </w:tcMar>
          </w:tcPr>
          <w:p w14:paraId="03FEBD75" w14:textId="77777777" w:rsidR="0007390C" w:rsidRPr="00496847" w:rsidRDefault="0007390C"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7B1ABF6" w14:textId="7DBF8E90" w:rsidR="0007390C" w:rsidRPr="00D34387" w:rsidRDefault="0007390C" w:rsidP="0007390C">
            <w:pPr>
              <w:pStyle w:val="Tablesubtitle"/>
              <w:rPr>
                <w:rFonts w:cs="Arial"/>
                <w:noProof/>
                <w:color w:val="548DD4"/>
              </w:rPr>
            </w:pPr>
            <w:r w:rsidRPr="00EE1D05">
              <w:rPr>
                <w:rFonts w:cs="Arial"/>
                <w:b w:val="0"/>
                <w:bCs w:val="0"/>
                <w:noProof/>
                <w:color w:val="548DD4" w:themeColor="accent4"/>
              </w:rPr>
              <w:t>[</w:t>
            </w:r>
            <w:r w:rsidRPr="00385AE7">
              <w:rPr>
                <w:rFonts w:cs="Arial"/>
                <w:b w:val="0"/>
                <w:bCs w:val="0"/>
                <w:i/>
                <w:iCs/>
                <w:noProof/>
                <w:color w:val="548DD4"/>
              </w:rPr>
              <w:t>SNBC insert</w:t>
            </w:r>
            <w:r w:rsidR="00D34387">
              <w:rPr>
                <w:rFonts w:cs="Arial"/>
                <w:b w:val="0"/>
                <w:bCs w:val="0"/>
                <w:noProof/>
              </w:rPr>
              <w:t xml:space="preserve">: </w:t>
            </w:r>
            <w:r w:rsidRPr="00D34387">
              <w:rPr>
                <w:rFonts w:cs="Arial"/>
                <w:noProof/>
                <w:color w:val="548DD4"/>
              </w:rPr>
              <w:t>Home and Community Based Service Information</w:t>
            </w:r>
          </w:p>
          <w:p w14:paraId="161ECD5E" w14:textId="77777777" w:rsidR="0007390C" w:rsidRPr="00D34387" w:rsidRDefault="0007390C" w:rsidP="0007390C">
            <w:pPr>
              <w:pStyle w:val="Tablesubtitle"/>
              <w:rPr>
                <w:rFonts w:cs="Arial"/>
                <w:b w:val="0"/>
                <w:bCs w:val="0"/>
                <w:noProof/>
                <w:color w:val="548DD4"/>
              </w:rPr>
            </w:pPr>
            <w:r w:rsidRPr="00D34387">
              <w:rPr>
                <w:rFonts w:cs="Arial"/>
                <w:b w:val="0"/>
                <w:bCs w:val="0"/>
                <w:noProof/>
                <w:color w:val="548DD4"/>
              </w:rPr>
              <w:t>Your SNBC [</w:t>
            </w:r>
            <w:r w:rsidRPr="00D34387">
              <w:rPr>
                <w:rFonts w:cs="Arial"/>
                <w:b w:val="0"/>
                <w:bCs w:val="0"/>
                <w:i/>
                <w:iCs/>
                <w:noProof/>
                <w:color w:val="548DD4"/>
              </w:rPr>
              <w:t>insert either care coordinator or case manager</w:t>
            </w:r>
            <w:r w:rsidRPr="00D34387">
              <w:rPr>
                <w:rFonts w:cs="Arial"/>
                <w:b w:val="0"/>
                <w:bCs w:val="0"/>
                <w:noProof/>
                <w:color w:val="548DD4"/>
              </w:rPr>
              <w:t>] will give you information about community services. A county worker will help you find services to stay in your home or community, and help you find services to move out of a nursing home or other facility. This information can be given to you by mail, phone, or in person.</w:t>
            </w:r>
          </w:p>
          <w:p w14:paraId="27B4E3B9" w14:textId="77777777" w:rsidR="0007390C" w:rsidRPr="00D34387" w:rsidRDefault="0007390C" w:rsidP="0007390C">
            <w:pPr>
              <w:pStyle w:val="Tablesubtitle"/>
              <w:rPr>
                <w:rFonts w:cs="Arial"/>
                <w:b w:val="0"/>
                <w:bCs w:val="0"/>
                <w:noProof/>
                <w:color w:val="548DD4"/>
              </w:rPr>
            </w:pPr>
            <w:r w:rsidRPr="00D34387">
              <w:rPr>
                <w:rFonts w:cs="Arial"/>
                <w:b w:val="0"/>
                <w:bCs w:val="0"/>
                <w:noProof/>
                <w:color w:val="548DD4"/>
              </w:rPr>
              <w:t>If you choose to have a visit, you have the right to have friends or family present. You can designate a representative to help you make decisions. You can decide what your needs are and where you want to live. You can ask for services to best meet your needs. You can make the final decisions about your plan for services and help. You can choose who you want to provide the services and supports from those providers available from our Plan’s network.</w:t>
            </w:r>
          </w:p>
          <w:p w14:paraId="6190F630" w14:textId="77777777" w:rsidR="0007390C" w:rsidRPr="00D34387" w:rsidRDefault="0007390C" w:rsidP="0007390C">
            <w:pPr>
              <w:pStyle w:val="Tablesubtitle"/>
              <w:rPr>
                <w:rFonts w:cs="Arial"/>
                <w:b w:val="0"/>
                <w:bCs w:val="0"/>
                <w:noProof/>
                <w:color w:val="548DD4"/>
              </w:rPr>
            </w:pPr>
            <w:r w:rsidRPr="00D34387">
              <w:rPr>
                <w:rFonts w:cs="Arial"/>
                <w:b w:val="0"/>
                <w:bCs w:val="0"/>
                <w:noProof/>
                <w:color w:val="548DD4"/>
              </w:rPr>
              <w:t>After the visit, your SNBC [</w:t>
            </w:r>
            <w:r w:rsidRPr="00D34387">
              <w:rPr>
                <w:rFonts w:cs="Arial"/>
                <w:b w:val="0"/>
                <w:bCs w:val="0"/>
                <w:i/>
                <w:iCs/>
                <w:noProof/>
                <w:color w:val="548DD4"/>
              </w:rPr>
              <w:t>insert either care coordinator or case manager</w:t>
            </w:r>
            <w:r w:rsidRPr="00D34387">
              <w:rPr>
                <w:rFonts w:cs="Arial"/>
                <w:b w:val="0"/>
                <w:bCs w:val="0"/>
                <w:noProof/>
                <w:color w:val="548DD4"/>
              </w:rPr>
              <w:t>] will send you [</w:t>
            </w:r>
            <w:r w:rsidRPr="00D34387">
              <w:rPr>
                <w:rFonts w:cs="Arial"/>
                <w:b w:val="0"/>
                <w:bCs w:val="0"/>
                <w:i/>
                <w:iCs/>
                <w:noProof/>
                <w:color w:val="548DD4"/>
              </w:rPr>
              <w:t>insert if applicable</w:t>
            </w:r>
            <w:r w:rsidRPr="00D34387">
              <w:rPr>
                <w:rFonts w:cs="Arial"/>
                <w:b w:val="0"/>
                <w:bCs w:val="0"/>
                <w:noProof/>
                <w:color w:val="548DD4"/>
              </w:rPr>
              <w:t>: a letter that recommends services that best meet your needs. You will be sent] a copy of the service or care plan you helped put together.</w:t>
            </w:r>
          </w:p>
          <w:p w14:paraId="60A2DAB5" w14:textId="1C9F4F10" w:rsidR="0007390C" w:rsidRPr="00D34387" w:rsidRDefault="0007390C" w:rsidP="0007390C">
            <w:pPr>
              <w:pStyle w:val="Tablesubtitle"/>
              <w:rPr>
                <w:rFonts w:cs="Arial"/>
                <w:b w:val="0"/>
                <w:bCs w:val="0"/>
                <w:noProof/>
                <w:color w:val="548DD4"/>
              </w:rPr>
            </w:pPr>
            <w:r w:rsidRPr="00D34387">
              <w:rPr>
                <w:rFonts w:cs="Arial"/>
                <w:b w:val="0"/>
                <w:bCs w:val="0"/>
                <w:noProof/>
                <w:color w:val="548DD4"/>
              </w:rPr>
              <w:t>[</w:t>
            </w:r>
            <w:r w:rsidRPr="00D34387">
              <w:rPr>
                <w:rFonts w:cs="Arial"/>
                <w:b w:val="0"/>
                <w:bCs w:val="0"/>
                <w:i/>
                <w:iCs/>
                <w:noProof/>
                <w:color w:val="548DD4"/>
              </w:rPr>
              <w:t>If applicable, plans should insert additional information about their process</w:t>
            </w:r>
            <w:r w:rsidRPr="00D34387">
              <w:rPr>
                <w:rFonts w:cs="Arial"/>
                <w:b w:val="0"/>
                <w:bCs w:val="0"/>
                <w:noProof/>
                <w:color w:val="548DD4"/>
              </w:rPr>
              <w:t>]</w:t>
            </w:r>
          </w:p>
          <w:p w14:paraId="2B2018DB" w14:textId="4B1C0F3D" w:rsidR="0007390C" w:rsidRPr="00D34387" w:rsidRDefault="0007390C" w:rsidP="0007390C">
            <w:pPr>
              <w:pStyle w:val="Tablesubtitle"/>
              <w:rPr>
                <w:rFonts w:cs="Arial"/>
                <w:b w:val="0"/>
                <w:bCs w:val="0"/>
                <w:noProof/>
                <w:color w:val="548DD4"/>
              </w:rPr>
            </w:pPr>
            <w:r w:rsidRPr="00D34387">
              <w:rPr>
                <w:rFonts w:cs="Arial"/>
                <w:b w:val="0"/>
                <w:bCs w:val="0"/>
                <w:noProof/>
                <w:color w:val="548DD4"/>
              </w:rPr>
              <w:t>If you are currently on the Community Access for Disability Inclusion (CADI), Community Alternative Care (CAC), Brain Injury (BI), or the Developmental Disability (DD) waiver, your county case manager will coordinate home health agency services with your SNBC [insert either care coordinator or case manager].</w:t>
            </w:r>
          </w:p>
          <w:p w14:paraId="5EB6F550" w14:textId="71AC62FA" w:rsidR="0007390C" w:rsidRPr="09ECCB0E" w:rsidRDefault="0007390C" w:rsidP="00EE1D05">
            <w:pPr>
              <w:pStyle w:val="Tablesubtitle"/>
              <w:rPr>
                <w:rFonts w:cs="Arial"/>
                <w:noProof/>
              </w:rPr>
            </w:pPr>
            <w:r w:rsidRPr="00D34387">
              <w:rPr>
                <w:rFonts w:cs="Arial"/>
                <w:b w:val="0"/>
                <w:bCs w:val="0"/>
                <w:noProof/>
                <w:color w:val="548DD4"/>
              </w:rPr>
              <w:t>If you need transition planning and coordination services to help you move to the community, you may be eligible to get Relocation Service Coordination.</w:t>
            </w:r>
            <w:r w:rsidR="00D34387">
              <w:rPr>
                <w:rFonts w:cs="Arial"/>
                <w:b w:val="0"/>
                <w:bCs w:val="0"/>
                <w:noProof/>
                <w:color w:val="548DD4"/>
              </w:rPr>
              <w:t>]</w:t>
            </w:r>
          </w:p>
        </w:tc>
        <w:tc>
          <w:tcPr>
            <w:tcW w:w="2707" w:type="dxa"/>
            <w:tcMar>
              <w:top w:w="144" w:type="dxa"/>
              <w:left w:w="144" w:type="dxa"/>
              <w:bottom w:w="144" w:type="dxa"/>
              <w:right w:w="144" w:type="dxa"/>
            </w:tcMar>
          </w:tcPr>
          <w:p w14:paraId="2BEDE6AA" w14:textId="77777777" w:rsidR="0007390C" w:rsidRPr="007D2589" w:rsidRDefault="0007390C" w:rsidP="00E766A6">
            <w:pPr>
              <w:pStyle w:val="Tabletext"/>
              <w:rPr>
                <w:rFonts w:cs="Arial"/>
                <w:noProof/>
                <w:color w:val="548DD4"/>
              </w:rPr>
            </w:pPr>
          </w:p>
        </w:tc>
      </w:tr>
      <w:tr w:rsidR="00E766A6"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E766A6" w:rsidRPr="0058576B" w:rsidRDefault="00E766A6" w:rsidP="00E766A6">
            <w:pPr>
              <w:pStyle w:val="Tablesubtitle"/>
              <w:rPr>
                <w:rFonts w:cs="Arial"/>
                <w:noProof/>
              </w:rPr>
            </w:pPr>
            <w:r w:rsidRPr="09ECCB0E">
              <w:rPr>
                <w:rFonts w:cs="Arial"/>
                <w:noProof/>
              </w:rPr>
              <w:t>Home health agency care</w:t>
            </w:r>
          </w:p>
          <w:p w14:paraId="785B0B4E" w14:textId="3687F603" w:rsidR="00E766A6" w:rsidRPr="007D2589" w:rsidRDefault="00E766A6" w:rsidP="00E766A6">
            <w:pPr>
              <w:pStyle w:val="Tabletext"/>
              <w:rPr>
                <w:rFonts w:cs="Arial"/>
                <w:i/>
                <w:noProof/>
                <w:color w:val="548DD4"/>
              </w:rPr>
            </w:pPr>
            <w:r w:rsidRPr="007D2589">
              <w:rPr>
                <w:rFonts w:cs="Arial"/>
                <w:noProof/>
                <w:color w:val="548DD4"/>
              </w:rPr>
              <w:t>[</w:t>
            </w:r>
            <w:r w:rsidRPr="007D2589">
              <w:rPr>
                <w:rFonts w:cs="Arial"/>
                <w:i/>
                <w:iCs/>
                <w:noProof/>
                <w:color w:val="548DD4"/>
              </w:rPr>
              <w:t>Plans should modify this section to reflect Medicaid or plan-covered supplemental benefits as appropriate</w:t>
            </w:r>
            <w:r w:rsidRPr="007D2589">
              <w:rPr>
                <w:rFonts w:cs="Arial"/>
                <w:noProof/>
                <w:color w:val="548DD4"/>
              </w:rPr>
              <w:t>.]</w:t>
            </w:r>
          </w:p>
          <w:p w14:paraId="57CDA2F3" w14:textId="4F819458" w:rsidR="00E766A6" w:rsidRPr="00496847" w:rsidRDefault="00E766A6" w:rsidP="00E766A6">
            <w:pPr>
              <w:pStyle w:val="Tabletext"/>
              <w:rPr>
                <w:rFonts w:cs="Arial"/>
                <w:noProof/>
              </w:rPr>
            </w:pPr>
            <w:r w:rsidRPr="00496847">
              <w:rPr>
                <w:rFonts w:cs="Arial"/>
                <w:noProof/>
              </w:rPr>
              <w:t>Before you can get home health services, a doctor must tell us you need them, and they must be provided by a home health agency. You must be homebound, which means leaving home is a major effort.</w:t>
            </w:r>
          </w:p>
          <w:p w14:paraId="06F1289C" w14:textId="563CB1EB" w:rsidR="00E766A6" w:rsidRPr="00496847" w:rsidRDefault="00E766A6" w:rsidP="00E766A6">
            <w:pPr>
              <w:pStyle w:val="Tabletext"/>
              <w:rPr>
                <w:rFonts w:cs="Arial"/>
                <w:noProof/>
              </w:rPr>
            </w:pPr>
            <w:r w:rsidRPr="00496847">
              <w:rPr>
                <w:rFonts w:cs="Arial"/>
                <w:noProof/>
              </w:rPr>
              <w:t>We pay for the following services, and maybe other services not listed here:</w:t>
            </w:r>
          </w:p>
          <w:p w14:paraId="6CAFA476" w14:textId="79FD40C4" w:rsidR="00E766A6" w:rsidRPr="00496847" w:rsidRDefault="00E766A6" w:rsidP="00FA4FC7">
            <w:pPr>
              <w:pStyle w:val="Tablelistbullet"/>
              <w:numPr>
                <w:ilvl w:val="0"/>
                <w:numId w:val="23"/>
              </w:numPr>
              <w:ind w:left="432"/>
              <w:rPr>
                <w:rFonts w:cs="Arial"/>
                <w:noProof/>
              </w:rPr>
            </w:pPr>
            <w:r>
              <w:rPr>
                <w:rFonts w:cs="Arial"/>
                <w:noProof/>
              </w:rPr>
              <w:t>p</w:t>
            </w:r>
            <w:r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p>
          <w:p w14:paraId="29454120" w14:textId="03AAA75A" w:rsidR="00E766A6" w:rsidRPr="00496847" w:rsidRDefault="00E766A6" w:rsidP="00FA4FC7">
            <w:pPr>
              <w:pStyle w:val="Tablelistbullet"/>
              <w:numPr>
                <w:ilvl w:val="0"/>
                <w:numId w:val="23"/>
              </w:numPr>
              <w:ind w:left="432"/>
              <w:rPr>
                <w:rFonts w:cs="Arial"/>
                <w:noProof/>
              </w:rPr>
            </w:pPr>
            <w:r>
              <w:rPr>
                <w:rFonts w:cs="Arial"/>
                <w:noProof/>
              </w:rPr>
              <w:t>p</w:t>
            </w:r>
            <w:r w:rsidRPr="00496847">
              <w:rPr>
                <w:rFonts w:cs="Arial"/>
                <w:noProof/>
              </w:rPr>
              <w:t>hysical therapy, occupational therapy, and speech therapy</w:t>
            </w:r>
          </w:p>
          <w:p w14:paraId="60E01EA6" w14:textId="44E2DCD2" w:rsidR="00E766A6" w:rsidRPr="00496847" w:rsidRDefault="00E766A6" w:rsidP="00FA4FC7">
            <w:pPr>
              <w:pStyle w:val="Tablelistbullet"/>
              <w:numPr>
                <w:ilvl w:val="0"/>
                <w:numId w:val="23"/>
              </w:numPr>
              <w:ind w:left="432"/>
              <w:rPr>
                <w:rFonts w:cs="Arial"/>
                <w:b/>
                <w:bCs/>
                <w:noProof/>
                <w:szCs w:val="30"/>
              </w:rPr>
            </w:pPr>
            <w:r>
              <w:rPr>
                <w:rFonts w:cs="Arial"/>
                <w:noProof/>
              </w:rPr>
              <w:t>m</w:t>
            </w:r>
            <w:r w:rsidRPr="00496847">
              <w:rPr>
                <w:rFonts w:cs="Arial"/>
                <w:noProof/>
              </w:rPr>
              <w:t>edical and social services</w:t>
            </w:r>
          </w:p>
          <w:p w14:paraId="633BADA1" w14:textId="77777777" w:rsidR="0032359D" w:rsidRPr="00385AE7" w:rsidRDefault="00E766A6" w:rsidP="00FA4FC7">
            <w:pPr>
              <w:pStyle w:val="Tablelistbullet"/>
              <w:numPr>
                <w:ilvl w:val="0"/>
                <w:numId w:val="69"/>
              </w:numPr>
              <w:ind w:left="720"/>
              <w:rPr>
                <w:rFonts w:cs="Arial"/>
                <w:noProof/>
              </w:rPr>
            </w:pPr>
            <w:r>
              <w:rPr>
                <w:rFonts w:cs="Arial"/>
                <w:noProof/>
              </w:rPr>
              <w:t>m</w:t>
            </w:r>
            <w:r w:rsidRPr="00496847">
              <w:rPr>
                <w:rFonts w:cs="Arial"/>
                <w:noProof/>
              </w:rPr>
              <w:t>edical equipment and supplies</w:t>
            </w:r>
            <w:r w:rsidR="0032359D">
              <w:t xml:space="preserve"> </w:t>
            </w:r>
          </w:p>
          <w:p w14:paraId="4C21D2C2" w14:textId="0193629F" w:rsidR="0032359D" w:rsidRPr="0032359D" w:rsidRDefault="00C84D9A" w:rsidP="00FA4FC7">
            <w:pPr>
              <w:pStyle w:val="Tablelistbullet"/>
              <w:numPr>
                <w:ilvl w:val="0"/>
                <w:numId w:val="69"/>
              </w:numPr>
              <w:ind w:left="720"/>
              <w:rPr>
                <w:rFonts w:cs="Arial"/>
                <w:noProof/>
              </w:rPr>
            </w:pPr>
            <w:r>
              <w:rPr>
                <w:rFonts w:cs="Arial"/>
                <w:noProof/>
              </w:rPr>
              <w:t>r</w:t>
            </w:r>
            <w:r w:rsidR="0032359D" w:rsidRPr="0032359D">
              <w:rPr>
                <w:rFonts w:cs="Arial"/>
                <w:noProof/>
              </w:rPr>
              <w:t xml:space="preserve">espiratory therapy </w:t>
            </w:r>
          </w:p>
          <w:p w14:paraId="489F3245" w14:textId="5159F509" w:rsidR="0032359D" w:rsidRPr="0032359D" w:rsidRDefault="00C84D9A" w:rsidP="00FA4FC7">
            <w:pPr>
              <w:pStyle w:val="Tablelistbullet"/>
              <w:numPr>
                <w:ilvl w:val="0"/>
                <w:numId w:val="69"/>
              </w:numPr>
              <w:ind w:left="720"/>
              <w:rPr>
                <w:rFonts w:cs="Arial"/>
                <w:noProof/>
              </w:rPr>
            </w:pPr>
            <w:r>
              <w:rPr>
                <w:rFonts w:cs="Arial"/>
                <w:noProof/>
              </w:rPr>
              <w:t>h</w:t>
            </w:r>
            <w:r w:rsidR="0032359D" w:rsidRPr="0032359D">
              <w:rPr>
                <w:rFonts w:cs="Arial"/>
                <w:noProof/>
              </w:rPr>
              <w:t>ome Care Nursing (HCN)</w:t>
            </w:r>
          </w:p>
          <w:p w14:paraId="11049EB9" w14:textId="5756C415" w:rsidR="00E766A6" w:rsidRPr="00496847" w:rsidRDefault="0032359D" w:rsidP="00FA4FC7">
            <w:pPr>
              <w:pStyle w:val="Tablelistbullet"/>
              <w:numPr>
                <w:ilvl w:val="0"/>
                <w:numId w:val="69"/>
              </w:numPr>
              <w:ind w:left="720"/>
              <w:rPr>
                <w:rFonts w:cs="Arial"/>
                <w:b/>
                <w:bCs/>
                <w:noProof/>
                <w:szCs w:val="30"/>
              </w:rPr>
            </w:pPr>
            <w:r w:rsidRPr="00D34387">
              <w:rPr>
                <w:rFonts w:cs="Arial"/>
                <w:noProof/>
                <w:color w:val="548DD4"/>
              </w:rPr>
              <w:t>[</w:t>
            </w:r>
            <w:r w:rsidRPr="00D34387">
              <w:rPr>
                <w:rFonts w:cs="Arial"/>
                <w:i/>
                <w:iCs/>
                <w:noProof/>
                <w:color w:val="548DD4"/>
              </w:rPr>
              <w:t>MSHO insert</w:t>
            </w:r>
            <w:r w:rsidR="00D34387" w:rsidRPr="00D34387">
              <w:rPr>
                <w:rFonts w:cs="Arial"/>
                <w:noProof/>
                <w:color w:val="548DD4"/>
              </w:rPr>
              <w:t>:</w:t>
            </w:r>
            <w:r w:rsidRPr="00D34387">
              <w:rPr>
                <w:rFonts w:cs="Arial"/>
                <w:noProof/>
                <w:color w:val="548DD4"/>
              </w:rPr>
              <w:t xml:space="preserve"> </w:t>
            </w:r>
            <w:r w:rsidR="00C84D9A" w:rsidRPr="00D34387">
              <w:rPr>
                <w:rFonts w:cs="Arial"/>
                <w:noProof/>
                <w:color w:val="548DD4"/>
              </w:rPr>
              <w:t>p</w:t>
            </w:r>
            <w:r w:rsidRPr="00D34387">
              <w:rPr>
                <w:rFonts w:cs="Arial"/>
                <w:noProof/>
                <w:color w:val="548DD4"/>
              </w:rPr>
              <w:t xml:space="preserve">ersonal care assistant (PCA) services and supervision of PCA services (Community First Services and Supports (CFSS) </w:t>
            </w:r>
            <w:r w:rsidR="000B6454" w:rsidRPr="00D34387">
              <w:rPr>
                <w:rFonts w:cs="Arial"/>
                <w:noProof/>
                <w:color w:val="548DD4"/>
              </w:rPr>
              <w:t xml:space="preserve">will </w:t>
            </w:r>
            <w:r w:rsidR="00EC149C" w:rsidRPr="00D34387">
              <w:rPr>
                <w:rFonts w:cs="Arial"/>
                <w:noProof/>
                <w:color w:val="548DD4"/>
              </w:rPr>
              <w:t>re</w:t>
            </w:r>
            <w:r w:rsidRPr="00D34387">
              <w:rPr>
                <w:rFonts w:cs="Arial"/>
                <w:noProof/>
                <w:color w:val="548DD4"/>
              </w:rPr>
              <w:t xml:space="preserve">place PCA services </w:t>
            </w:r>
            <w:r w:rsidR="00EC149C" w:rsidRPr="00D34387">
              <w:rPr>
                <w:rFonts w:cs="Arial"/>
                <w:noProof/>
                <w:color w:val="548DD4"/>
              </w:rPr>
              <w:t>at the member’s annual reassessment starting October 1, 2024</w:t>
            </w:r>
            <w:r w:rsidR="00F23158" w:rsidRPr="00D34387">
              <w:rPr>
                <w:rFonts w:cs="Arial"/>
                <w:noProof/>
                <w:color w:val="548DD4"/>
              </w:rPr>
              <w:t>).</w:t>
            </w:r>
            <w:r w:rsidR="00D34387" w:rsidRPr="00D34387">
              <w:rPr>
                <w:rFonts w:cs="Arial"/>
                <w:noProof/>
                <w:color w:val="548DD4"/>
              </w:rPr>
              <w:t>]</w:t>
            </w:r>
          </w:p>
        </w:tc>
        <w:tc>
          <w:tcPr>
            <w:tcW w:w="2707" w:type="dxa"/>
            <w:tcMar>
              <w:top w:w="144" w:type="dxa"/>
              <w:left w:w="144" w:type="dxa"/>
              <w:bottom w:w="144" w:type="dxa"/>
              <w:right w:w="144" w:type="dxa"/>
            </w:tcMar>
          </w:tcPr>
          <w:p w14:paraId="7949DF91" w14:textId="1FABEC2D" w:rsidR="00E766A6" w:rsidRPr="00496847" w:rsidRDefault="00E766A6" w:rsidP="00E766A6">
            <w:pPr>
              <w:pStyle w:val="Tabletext"/>
              <w:rPr>
                <w:rFonts w:cs="Arial"/>
                <w:noProof/>
              </w:rPr>
            </w:pPr>
            <w:r w:rsidRPr="007D2589">
              <w:rPr>
                <w:rFonts w:cs="Arial"/>
                <w:noProof/>
                <w:color w:val="548DD4"/>
              </w:rPr>
              <w:t>[</w:t>
            </w:r>
            <w:r w:rsidRPr="007D2589">
              <w:rPr>
                <w:rFonts w:cs="Arial"/>
                <w:i/>
                <w:iCs/>
                <w:noProof/>
                <w:color w:val="548DD4"/>
              </w:rPr>
              <w:t>List copays</w:t>
            </w:r>
            <w:r w:rsidRPr="007D2589">
              <w:rPr>
                <w:rFonts w:cs="Arial"/>
                <w:noProof/>
                <w:color w:val="548DD4"/>
              </w:rPr>
              <w:t>.]</w:t>
            </w:r>
          </w:p>
        </w:tc>
      </w:tr>
      <w:tr w:rsidR="00E766A6"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E766A6" w:rsidRPr="0058576B" w:rsidRDefault="00E766A6" w:rsidP="00E766A6">
            <w:pPr>
              <w:pStyle w:val="Tablesubtitle"/>
            </w:pPr>
            <w:r w:rsidRPr="0058576B">
              <w:t>Home infusion therapy</w:t>
            </w:r>
          </w:p>
          <w:p w14:paraId="0197150C" w14:textId="64A51FCF" w:rsidR="00E766A6" w:rsidRPr="00496847" w:rsidRDefault="00E766A6" w:rsidP="00E766A6">
            <w:pPr>
              <w:spacing w:after="120" w:line="280" w:lineRule="exact"/>
              <w:ind w:right="288"/>
              <w:rPr>
                <w:rFonts w:cs="Arial"/>
              </w:rPr>
            </w:pPr>
            <w:r w:rsidRPr="00496847">
              <w:rPr>
                <w:rFonts w:cs="Arial"/>
              </w:rPr>
              <w:t>Our plan pays for home infusion therapy, defined as drugs or biological substances administered into a vein or applied under the skin and provided to you at home. The following are needed to perform home infusion:</w:t>
            </w:r>
          </w:p>
          <w:p w14:paraId="1C0F2E1A" w14:textId="43A33804" w:rsidR="00E766A6" w:rsidRPr="00496847" w:rsidRDefault="00E766A6" w:rsidP="00E766A6">
            <w:pPr>
              <w:pStyle w:val="Tablelistbullet"/>
            </w:pPr>
            <w:r>
              <w:t>t</w:t>
            </w:r>
            <w:r w:rsidRPr="00496847">
              <w:t>he drug or biological substance, such as an antiviral or immune globulin;</w:t>
            </w:r>
          </w:p>
          <w:p w14:paraId="0D684C87" w14:textId="67A8C7EB" w:rsidR="00E766A6" w:rsidRPr="00496847" w:rsidRDefault="00E766A6" w:rsidP="00E766A6">
            <w:pPr>
              <w:pStyle w:val="Tablelistbullet"/>
            </w:pPr>
            <w:r>
              <w:t>e</w:t>
            </w:r>
            <w:r w:rsidRPr="00496847">
              <w:t xml:space="preserve">quipment, such as a pump; </w:t>
            </w:r>
            <w:r w:rsidRPr="00496847">
              <w:rPr>
                <w:b/>
                <w:bCs/>
              </w:rPr>
              <w:t xml:space="preserve">and </w:t>
            </w:r>
          </w:p>
          <w:p w14:paraId="754C950B" w14:textId="510A73BD" w:rsidR="00E766A6" w:rsidRPr="00496847" w:rsidRDefault="00E766A6" w:rsidP="00E766A6">
            <w:pPr>
              <w:pStyle w:val="Tablelistbullet"/>
            </w:pPr>
            <w:r>
              <w:t>s</w:t>
            </w:r>
            <w:r w:rsidRPr="00496847">
              <w:t>upplies, such as tubing or a catheter.</w:t>
            </w:r>
          </w:p>
          <w:p w14:paraId="15FEBFD2" w14:textId="6A103B2F" w:rsidR="00E766A6" w:rsidRPr="00496847" w:rsidRDefault="00E766A6" w:rsidP="00E766A6">
            <w:pPr>
              <w:pStyle w:val="Tabletext"/>
            </w:pPr>
            <w:r w:rsidRPr="00496847">
              <w:t>Our plan covers home infusion services that include but are not limited to:</w:t>
            </w:r>
          </w:p>
          <w:p w14:paraId="69119E0C" w14:textId="1906ECAF" w:rsidR="00E766A6" w:rsidRPr="00496847" w:rsidRDefault="00E766A6" w:rsidP="00E766A6">
            <w:pPr>
              <w:pStyle w:val="Tablelistbullet"/>
            </w:pPr>
            <w:r>
              <w:t>p</w:t>
            </w:r>
            <w:r w:rsidRPr="00496847">
              <w:t>rofessional services, including nursing services, provided in accordance with your care plan;</w:t>
            </w:r>
          </w:p>
          <w:p w14:paraId="63E92C7E" w14:textId="39B2B2F1" w:rsidR="00E766A6" w:rsidRPr="00496847" w:rsidRDefault="00E766A6" w:rsidP="00E766A6">
            <w:pPr>
              <w:pStyle w:val="Tablelistbullet"/>
            </w:pPr>
            <w:r>
              <w:t>m</w:t>
            </w:r>
            <w:r w:rsidRPr="00496847">
              <w:t>ember training and education not already included in the DME benefit;</w:t>
            </w:r>
          </w:p>
          <w:p w14:paraId="035CBA77" w14:textId="17879854" w:rsidR="00E766A6" w:rsidRPr="00496847" w:rsidRDefault="00E766A6" w:rsidP="00E766A6">
            <w:pPr>
              <w:pStyle w:val="Tablelistbullet"/>
            </w:pPr>
            <w:r>
              <w:t>r</w:t>
            </w:r>
            <w:r w:rsidRPr="00496847">
              <w:t xml:space="preserve">emote monitoring; </w:t>
            </w:r>
            <w:r w:rsidRPr="00496847">
              <w:rPr>
                <w:b/>
                <w:bCs/>
              </w:rPr>
              <w:t>and</w:t>
            </w:r>
          </w:p>
          <w:p w14:paraId="176A0ECC" w14:textId="47EB7AA6" w:rsidR="00E766A6" w:rsidRPr="00496847" w:rsidRDefault="00E766A6" w:rsidP="00E766A6">
            <w:pPr>
              <w:pStyle w:val="Tablelistbullet"/>
            </w:pPr>
            <w:r>
              <w:t>m</w:t>
            </w:r>
            <w:r w:rsidRPr="00496847">
              <w:t>onitoring services for the provision of home infusion therapy and home infusion drugs furnished by a qualified home infusion therapy supplier.</w:t>
            </w:r>
          </w:p>
          <w:p w14:paraId="6D644886" w14:textId="348DFA11" w:rsidR="00E766A6" w:rsidRPr="002050F8" w:rsidRDefault="00E766A6" w:rsidP="00E766A6">
            <w:pPr>
              <w:pStyle w:val="Tabletext"/>
              <w:rPr>
                <w:noProof/>
              </w:rPr>
            </w:pPr>
            <w:r w:rsidRPr="007D2589">
              <w:rPr>
                <w:rFonts w:eastAsia="Calibri" w:cs="Arial"/>
                <w:iCs/>
                <w:color w:val="548DD4"/>
              </w:rPr>
              <w:t>[</w:t>
            </w:r>
            <w:r w:rsidRPr="007D2589">
              <w:rPr>
                <w:rFonts w:eastAsia="Calibri" w:cs="Arial"/>
                <w:i/>
                <w:iCs/>
                <w:color w:val="548DD4"/>
              </w:rPr>
              <w:t>List any additional benefits offered</w:t>
            </w:r>
            <w:r w:rsidRPr="007D2589">
              <w:rPr>
                <w:rFonts w:eastAsia="Calibri" w:cs="Arial"/>
                <w:color w:val="548DD4"/>
              </w:rPr>
              <w:t>.</w:t>
            </w:r>
            <w:r w:rsidRPr="007D2589">
              <w:rPr>
                <w:rFonts w:eastAsia="Calibri" w:cs="Arial"/>
                <w:iCs/>
                <w:color w:val="548DD4"/>
              </w:rPr>
              <w:t>]</w:t>
            </w:r>
          </w:p>
        </w:tc>
        <w:tc>
          <w:tcPr>
            <w:tcW w:w="2707" w:type="dxa"/>
            <w:tcMar>
              <w:top w:w="144" w:type="dxa"/>
              <w:left w:w="144" w:type="dxa"/>
              <w:bottom w:w="144" w:type="dxa"/>
              <w:right w:w="144" w:type="dxa"/>
            </w:tcMar>
          </w:tcPr>
          <w:p w14:paraId="3A0465E9" w14:textId="4FE0F0A6" w:rsidR="00E766A6" w:rsidRPr="007D2589" w:rsidRDefault="00E766A6" w:rsidP="00E766A6">
            <w:pPr>
              <w:pStyle w:val="Tabletext"/>
              <w:rPr>
                <w:rFonts w:cs="Arial"/>
                <w:i/>
                <w:color w:val="548DD4"/>
              </w:rPr>
            </w:pPr>
            <w:r w:rsidRPr="007D2589">
              <w:rPr>
                <w:rFonts w:cs="Arial"/>
                <w:color w:val="548DD4"/>
              </w:rPr>
              <w:t>[</w:t>
            </w:r>
            <w:r w:rsidRPr="007D2589">
              <w:rPr>
                <w:rFonts w:cs="Arial"/>
                <w:i/>
                <w:iCs/>
                <w:color w:val="548DD4"/>
              </w:rPr>
              <w:t>List copays</w:t>
            </w:r>
            <w:r w:rsidRPr="007D2589">
              <w:rPr>
                <w:rFonts w:cs="Arial"/>
                <w:color w:val="548DD4"/>
              </w:rPr>
              <w:t>.]</w:t>
            </w:r>
          </w:p>
          <w:p w14:paraId="3B3F3E02" w14:textId="690A2C4D" w:rsidR="00E766A6" w:rsidRPr="00496847" w:rsidRDefault="00E766A6" w:rsidP="00E766A6">
            <w:pPr>
              <w:pStyle w:val="Tabletext"/>
              <w:rPr>
                <w:rFonts w:cs="Arial"/>
                <w:i/>
                <w:noProof/>
              </w:rPr>
            </w:pPr>
            <w:r w:rsidRPr="007D2589">
              <w:rPr>
                <w:rFonts w:cs="Arial"/>
                <w:color w:val="548DD4"/>
              </w:rPr>
              <w:t>[</w:t>
            </w:r>
            <w:r w:rsidRPr="007D2589">
              <w:rPr>
                <w:rFonts w:cs="Arial"/>
                <w:i/>
                <w:iCs/>
                <w:color w:val="548DD4"/>
              </w:rPr>
              <w:t>List copays for additional benefits</w:t>
            </w:r>
            <w:r w:rsidRPr="007D2589">
              <w:rPr>
                <w:rFonts w:cs="Arial"/>
                <w:color w:val="548DD4"/>
              </w:rPr>
              <w:t>.]</w:t>
            </w:r>
          </w:p>
        </w:tc>
      </w:tr>
      <w:tr w:rsidR="00E766A6"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E766A6" w:rsidRPr="0058576B" w:rsidRDefault="00E766A6" w:rsidP="00E766A6">
            <w:pPr>
              <w:pStyle w:val="Tablesubtitle"/>
              <w:rPr>
                <w:rFonts w:cs="Arial"/>
                <w:noProof/>
              </w:rPr>
            </w:pPr>
            <w:r w:rsidRPr="0058576B">
              <w:rPr>
                <w:rFonts w:cs="Arial"/>
                <w:noProof/>
              </w:rPr>
              <w:t>Hospice care</w:t>
            </w:r>
          </w:p>
          <w:p w14:paraId="0F76CDB9" w14:textId="3C1A71CD" w:rsidR="00E766A6" w:rsidRPr="009C1141" w:rsidRDefault="00E766A6" w:rsidP="00E766A6">
            <w:pPr>
              <w:pStyle w:val="Tabletext"/>
            </w:pPr>
            <w:r w:rsidRPr="00496847">
              <w:rPr>
                <w:noProof/>
              </w:rPr>
              <w:t>You have the right to elect hospice if your provider and hospice medical director determine you have a terminal prognosis. This means you have a terminal illness and are expected to have six months or less to live. You can get care from any hospice program certified by Medicare. Our plan must help you find Medicare-certified hospice programs in the plan’s service area. Your hospice doctor can be a network provider</w:t>
            </w:r>
            <w:r w:rsidRPr="009C1141">
              <w:t xml:space="preserve"> or an out-of-network provider.</w:t>
            </w:r>
          </w:p>
          <w:p w14:paraId="5BBEF0C5" w14:textId="68439A04" w:rsidR="00E766A6" w:rsidRPr="00496847" w:rsidRDefault="00E766A6" w:rsidP="00E766A6">
            <w:pPr>
              <w:pStyle w:val="Tabletext"/>
              <w:rPr>
                <w:noProof/>
              </w:rPr>
            </w:pPr>
            <w:r>
              <w:rPr>
                <w:noProof/>
              </w:rPr>
              <w:t>Covered services include</w:t>
            </w:r>
            <w:r w:rsidRPr="423C2E9A">
              <w:rPr>
                <w:noProof/>
              </w:rPr>
              <w:t>:</w:t>
            </w:r>
            <w:r w:rsidRPr="423C2E9A">
              <w:rPr>
                <w:noProof/>
                <w:sz w:val="12"/>
                <w:szCs w:val="12"/>
              </w:rPr>
              <w:t xml:space="preserve"> </w:t>
            </w:r>
          </w:p>
          <w:p w14:paraId="4727A91B" w14:textId="047881B2" w:rsidR="00E766A6" w:rsidRPr="009C1141" w:rsidRDefault="00E766A6" w:rsidP="00E766A6">
            <w:pPr>
              <w:pStyle w:val="Tablelistbullet"/>
            </w:pPr>
            <w:r>
              <w:rPr>
                <w:noProof/>
              </w:rPr>
              <w:t>d</w:t>
            </w:r>
            <w:r w:rsidRPr="00496847">
              <w:rPr>
                <w:noProof/>
              </w:rPr>
              <w:t>rugs to treat sy</w:t>
            </w:r>
            <w:r w:rsidRPr="009C1141">
              <w:t>mptoms and pain</w:t>
            </w:r>
          </w:p>
          <w:p w14:paraId="578F4E18" w14:textId="1E142EE8" w:rsidR="00E766A6" w:rsidRPr="009C1141" w:rsidRDefault="00E766A6" w:rsidP="00E766A6">
            <w:pPr>
              <w:pStyle w:val="Tablelistbullet"/>
            </w:pPr>
            <w:r>
              <w:t>s</w:t>
            </w:r>
            <w:r w:rsidRPr="009C1141">
              <w:t>hort-term respite care</w:t>
            </w:r>
          </w:p>
          <w:p w14:paraId="2FB3CE07" w14:textId="07583853" w:rsidR="00E766A6" w:rsidRDefault="00E766A6" w:rsidP="00E766A6">
            <w:pPr>
              <w:pStyle w:val="Tablelistbullet"/>
            </w:pPr>
            <w:r>
              <w:t>h</w:t>
            </w:r>
            <w:r w:rsidRPr="009C1141">
              <w:t>ome care</w:t>
            </w:r>
          </w:p>
          <w:p w14:paraId="12DCF812" w14:textId="60F09359" w:rsidR="00E766A6" w:rsidRPr="00496847" w:rsidRDefault="00E766A6" w:rsidP="00E766A6">
            <w:pPr>
              <w:pStyle w:val="Tabletext"/>
              <w:rPr>
                <w:rFonts w:cs="Arial"/>
                <w:b/>
                <w:noProof/>
              </w:rPr>
            </w:pPr>
            <w:r w:rsidRPr="00496847">
              <w:rPr>
                <w:rFonts w:cs="Arial"/>
                <w:b/>
                <w:noProof/>
              </w:rPr>
              <w:t xml:space="preserve">Hospice services and services covered by Medicare Part A or </w:t>
            </w:r>
            <w:r>
              <w:rPr>
                <w:rFonts w:cs="Arial"/>
                <w:b/>
                <w:noProof/>
              </w:rPr>
              <w:t xml:space="preserve">Medicare Part </w:t>
            </w:r>
            <w:r w:rsidRPr="00496847">
              <w:rPr>
                <w:rFonts w:cs="Arial"/>
                <w:b/>
                <w:noProof/>
              </w:rPr>
              <w:t>B that relate to your terminal prognosis are billed to Medicare.</w:t>
            </w:r>
          </w:p>
          <w:p w14:paraId="42259099" w14:textId="0DD2F66C" w:rsidR="00E766A6" w:rsidRPr="00496847" w:rsidRDefault="00E766A6" w:rsidP="00FA4FC7">
            <w:pPr>
              <w:pStyle w:val="Tablelistbullet"/>
              <w:numPr>
                <w:ilvl w:val="0"/>
                <w:numId w:val="24"/>
              </w:numPr>
              <w:ind w:left="432"/>
              <w:rPr>
                <w:rFonts w:cs="Arial"/>
                <w:b/>
                <w:i/>
                <w:noProof/>
              </w:rPr>
            </w:pPr>
            <w:r>
              <w:rPr>
                <w:rFonts w:cs="Arial"/>
                <w:noProof/>
              </w:rPr>
              <w:t>Refer</w:t>
            </w:r>
            <w:r w:rsidRPr="00496847">
              <w:rPr>
                <w:rFonts w:cs="Arial"/>
                <w:noProof/>
              </w:rPr>
              <w:t xml:space="preserve"> to </w:t>
            </w:r>
            <w:r w:rsidRPr="00496847">
              <w:rPr>
                <w:rFonts w:cs="Arial"/>
                <w:b/>
                <w:noProof/>
              </w:rPr>
              <w:t>Section F</w:t>
            </w:r>
            <w:r w:rsidRPr="00496847">
              <w:rPr>
                <w:rFonts w:cs="Arial"/>
                <w:noProof/>
              </w:rPr>
              <w:t xml:space="preserve"> of this chapter for more information.</w:t>
            </w:r>
          </w:p>
          <w:p w14:paraId="3629110E" w14:textId="0851A410" w:rsidR="00E766A6" w:rsidRPr="00496847" w:rsidRDefault="00E766A6" w:rsidP="00E766A6">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Pr>
                <w:rFonts w:cs="Arial"/>
                <w:b/>
                <w:bCs/>
                <w:iCs/>
                <w:noProof/>
              </w:rPr>
              <w:t xml:space="preserve">Medicare Part </w:t>
            </w:r>
            <w:r w:rsidRPr="00496847">
              <w:rPr>
                <w:rFonts w:cs="Arial"/>
                <w:b/>
                <w:bCs/>
                <w:iCs/>
                <w:noProof/>
              </w:rPr>
              <w:t>B:</w:t>
            </w:r>
          </w:p>
          <w:p w14:paraId="608006E6" w14:textId="397F72FC" w:rsidR="00E766A6" w:rsidRPr="00496847" w:rsidRDefault="00E766A6" w:rsidP="00FA4FC7">
            <w:pPr>
              <w:pStyle w:val="Tablelistbullet"/>
              <w:numPr>
                <w:ilvl w:val="0"/>
                <w:numId w:val="24"/>
              </w:numPr>
              <w:ind w:left="432"/>
              <w:rPr>
                <w:rFonts w:cs="Arial"/>
                <w:noProof/>
              </w:rPr>
            </w:pPr>
            <w:r w:rsidRPr="00496847">
              <w:rPr>
                <w:rFonts w:cs="Arial"/>
                <w:noProof/>
              </w:rPr>
              <w:t xml:space="preserve">Our plan covers services not covered under Medicare Part A or </w:t>
            </w:r>
            <w:r>
              <w:rPr>
                <w:rFonts w:cs="Arial"/>
                <w:noProof/>
              </w:rPr>
              <w:t xml:space="preserve">Medicare Part </w:t>
            </w:r>
            <w:r w:rsidRPr="00496847">
              <w:rPr>
                <w:rFonts w:cs="Arial"/>
                <w:noProof/>
              </w:rPr>
              <w:t xml:space="preserve">B. We cover the services whether or not they relate to your terminal prognosis. You pay </w:t>
            </w:r>
            <w:r w:rsidRPr="0032359D">
              <w:rPr>
                <w:rFonts w:cs="Arial"/>
                <w:i/>
                <w:noProof/>
                <w:color w:val="548DD4"/>
              </w:rPr>
              <w:t xml:space="preserve">[insert as appropriate: our plan’s cost-sharing amount </w:t>
            </w:r>
            <w:r w:rsidRPr="0032359D">
              <w:rPr>
                <w:rFonts w:cs="Arial"/>
                <w:b/>
                <w:i/>
                <w:noProof/>
                <w:color w:val="548DD4"/>
              </w:rPr>
              <w:t xml:space="preserve">or </w:t>
            </w:r>
            <w:r w:rsidRPr="0032359D">
              <w:rPr>
                <w:rFonts w:cs="Arial"/>
                <w:i/>
                <w:noProof/>
                <w:color w:val="548DD4"/>
              </w:rPr>
              <w:t>nothing</w:t>
            </w:r>
            <w:r>
              <w:rPr>
                <w:rFonts w:cs="Arial"/>
                <w:noProof/>
              </w:rPr>
              <w:t>]</w:t>
            </w:r>
            <w:r w:rsidRPr="00496847">
              <w:rPr>
                <w:rFonts w:cs="Arial"/>
                <w:noProof/>
              </w:rPr>
              <w:t xml:space="preserve"> for these services.</w:t>
            </w:r>
          </w:p>
          <w:p w14:paraId="2A9583F7" w14:textId="77777777" w:rsidR="00E766A6" w:rsidRPr="00496847" w:rsidRDefault="00E766A6" w:rsidP="00E766A6">
            <w:pPr>
              <w:pStyle w:val="Tabletext"/>
              <w:rPr>
                <w:rFonts w:cs="Arial"/>
                <w:b/>
                <w:noProof/>
              </w:rPr>
            </w:pPr>
            <w:r w:rsidRPr="00496847">
              <w:rPr>
                <w:rFonts w:cs="Arial"/>
                <w:b/>
                <w:noProof/>
              </w:rPr>
              <w:t>For drugs that may be covered by our plan’s Medicare Part D benefit:</w:t>
            </w:r>
          </w:p>
          <w:p w14:paraId="44F46F79" w14:textId="7BA25C03" w:rsidR="00E766A6" w:rsidRPr="00496847" w:rsidRDefault="00E766A6" w:rsidP="00E766A6">
            <w:pPr>
              <w:pStyle w:val="Tablelistbullet"/>
              <w:rPr>
                <w:rFonts w:cs="Arial"/>
                <w:noProof/>
              </w:rPr>
            </w:pPr>
            <w:r w:rsidRPr="00496847">
              <w:rPr>
                <w:rFonts w:cs="Arial"/>
                <w:noProof/>
              </w:rPr>
              <w:t xml:space="preserve">Drugs are never covered by both hospice and our plan at the same time. For more information, refer to </w:t>
            </w:r>
            <w:r w:rsidRPr="00496847">
              <w:rPr>
                <w:rFonts w:cs="Arial"/>
                <w:b/>
                <w:noProof/>
              </w:rPr>
              <w:t>Chapter 5</w:t>
            </w:r>
            <w:r w:rsidRPr="00496847">
              <w:rPr>
                <w:rFonts w:cs="Arial"/>
                <w:noProof/>
              </w:rPr>
              <w:t xml:space="preserve"> </w:t>
            </w:r>
            <w:r w:rsidRPr="00496847">
              <w:rPr>
                <w:rFonts w:cs="Arial"/>
                <w:iCs/>
              </w:rPr>
              <w:t xml:space="preserve">of </w:t>
            </w:r>
            <w:r w:rsidR="00325846">
              <w:rPr>
                <w:rFonts w:cs="Arial"/>
                <w:iCs/>
              </w:rPr>
              <w:t>this</w:t>
            </w:r>
            <w:r w:rsidR="00325846" w:rsidRPr="00496847">
              <w:rPr>
                <w:rFonts w:cs="Arial"/>
                <w:iCs/>
              </w:rPr>
              <w:t xml:space="preserve"> </w:t>
            </w:r>
            <w:r w:rsidRPr="0017703A">
              <w:rPr>
                <w:rFonts w:cs="Arial"/>
                <w:i/>
              </w:rPr>
              <w:t>Member Handbook</w:t>
            </w:r>
            <w:r w:rsidRPr="00496847">
              <w:rPr>
                <w:rFonts w:cs="Arial"/>
                <w:noProof/>
              </w:rPr>
              <w:t>.</w:t>
            </w:r>
          </w:p>
          <w:p w14:paraId="70655F81" w14:textId="77777777" w:rsidR="00E766A6" w:rsidRPr="00496847" w:rsidRDefault="00E766A6" w:rsidP="00E766A6">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is </w:t>
            </w:r>
            <w:r w:rsidRPr="00496847">
              <w:rPr>
                <w:rFonts w:cs="Arial"/>
                <w:b/>
                <w:noProof/>
              </w:rPr>
              <w:t>not</w:t>
            </w:r>
            <w:r w:rsidRPr="00496847">
              <w:rPr>
                <w:rFonts w:cs="Arial"/>
                <w:noProof/>
              </w:rPr>
              <w:t xml:space="preserve"> related to your terminal prognosis. </w:t>
            </w:r>
          </w:p>
          <w:p w14:paraId="58EA45A4" w14:textId="055B3CCE" w:rsidR="00E766A6" w:rsidRPr="00496847" w:rsidRDefault="00E766A6" w:rsidP="00E766A6">
            <w:pPr>
              <w:pStyle w:val="Tabletext"/>
              <w:rPr>
                <w:rFonts w:cs="Arial"/>
                <w:b/>
                <w:bCs/>
                <w:noProof/>
              </w:rPr>
            </w:pPr>
            <w:r w:rsidRPr="000267C6">
              <w:rPr>
                <w:rFonts w:cs="Arial"/>
                <w:noProof/>
                <w:color w:val="548DD4"/>
              </w:rPr>
              <w:t>[</w:t>
            </w:r>
            <w:r w:rsidRPr="000267C6">
              <w:rPr>
                <w:rFonts w:cs="Arial"/>
                <w:i/>
                <w:iCs/>
                <w:noProof/>
                <w:color w:val="548DD4"/>
              </w:rPr>
              <w:t>Insert if applicable</w:t>
            </w:r>
            <w:r w:rsidRPr="000267C6">
              <w:rPr>
                <w:rFonts w:cs="Arial"/>
                <w:noProof/>
                <w:color w:val="548DD4"/>
              </w:rPr>
              <w:t xml:space="preserve">, </w:t>
            </w:r>
            <w:r w:rsidRPr="000267C6">
              <w:rPr>
                <w:rFonts w:cs="Arial"/>
                <w:i/>
                <w:iCs/>
                <w:noProof/>
                <w:color w:val="548DD4"/>
              </w:rPr>
              <w:t>edit as appropriate</w:t>
            </w:r>
            <w:r w:rsidRPr="000267C6">
              <w:rPr>
                <w:rFonts w:cs="Arial"/>
                <w:noProof/>
                <w:color w:val="548DD4"/>
              </w:rPr>
              <w:t>: Our plan covers hospice consultation services (one time only) for a terminally ill member who has not chosen the hospice benefit.]</w:t>
            </w:r>
          </w:p>
        </w:tc>
        <w:tc>
          <w:tcPr>
            <w:tcW w:w="2707" w:type="dxa"/>
            <w:tcMar>
              <w:top w:w="144" w:type="dxa"/>
              <w:left w:w="144" w:type="dxa"/>
              <w:bottom w:w="144" w:type="dxa"/>
              <w:right w:w="144" w:type="dxa"/>
            </w:tcMar>
          </w:tcPr>
          <w:p w14:paraId="2E7E7953" w14:textId="46B1E749" w:rsidR="00E766A6" w:rsidRPr="0017703A" w:rsidRDefault="00E766A6" w:rsidP="00E766A6">
            <w:pPr>
              <w:pStyle w:val="Tabletext"/>
              <w:rPr>
                <w:rFonts w:cs="Arial"/>
                <w:color w:val="548DD4"/>
              </w:rPr>
            </w:pPr>
            <w:r w:rsidRPr="0017703A">
              <w:rPr>
                <w:rFonts w:cs="Arial"/>
                <w:color w:val="548DD4"/>
              </w:rPr>
              <w:t>[</w:t>
            </w:r>
            <w:r w:rsidRPr="0017703A">
              <w:rPr>
                <w:rFonts w:cs="Arial"/>
                <w:i/>
                <w:iCs/>
                <w:color w:val="548DD4"/>
              </w:rPr>
              <w:t>List copays</w:t>
            </w:r>
            <w:r w:rsidRPr="0017703A">
              <w:rPr>
                <w:rFonts w:cs="Arial"/>
                <w:color w:val="548DD4"/>
              </w:rPr>
              <w:t>.]</w:t>
            </w:r>
          </w:p>
          <w:p w14:paraId="20A711E7" w14:textId="5E758AE9" w:rsidR="00E766A6" w:rsidRPr="006B70B7" w:rsidRDefault="00E766A6" w:rsidP="00E766A6">
            <w:pPr>
              <w:rPr>
                <w:rFonts w:cs="Arial"/>
              </w:rPr>
            </w:pPr>
            <w:r w:rsidRPr="0017703A">
              <w:rPr>
                <w:rFonts w:cs="Arial"/>
                <w:color w:val="548DD4"/>
              </w:rPr>
              <w:t>[</w:t>
            </w:r>
            <w:r w:rsidRPr="0017703A">
              <w:rPr>
                <w:rFonts w:cs="Arial"/>
                <w:i/>
                <w:iCs/>
                <w:color w:val="548DD4"/>
              </w:rPr>
              <w:t>Include information about cost-sharing for hospice consultation services if applicable</w:t>
            </w:r>
            <w:r w:rsidRPr="0017703A">
              <w:rPr>
                <w:rFonts w:cs="Arial"/>
                <w:color w:val="548DD4"/>
              </w:rPr>
              <w:t>.]</w:t>
            </w:r>
          </w:p>
        </w:tc>
      </w:tr>
      <w:tr w:rsidR="0032359D" w:rsidRPr="00496847" w14:paraId="032B9EBC" w14:textId="77777777" w:rsidTr="2EBAE05A">
        <w:trPr>
          <w:cantSplit/>
        </w:trPr>
        <w:tc>
          <w:tcPr>
            <w:tcW w:w="533" w:type="dxa"/>
            <w:shd w:val="clear" w:color="auto" w:fill="auto"/>
            <w:tcMar>
              <w:top w:w="144" w:type="dxa"/>
              <w:left w:w="144" w:type="dxa"/>
              <w:bottom w:w="144" w:type="dxa"/>
              <w:right w:w="144" w:type="dxa"/>
            </w:tcMar>
          </w:tcPr>
          <w:p w14:paraId="2E7BAFC9" w14:textId="77777777" w:rsidR="0032359D" w:rsidRDefault="0032359D" w:rsidP="00E766A6">
            <w:pPr>
              <w:pStyle w:val="Tableapple"/>
              <w:spacing w:line="280" w:lineRule="exact"/>
              <w:rPr>
                <w:noProof/>
              </w:rPr>
            </w:pPr>
          </w:p>
        </w:tc>
        <w:tc>
          <w:tcPr>
            <w:tcW w:w="6667" w:type="dxa"/>
            <w:shd w:val="clear" w:color="auto" w:fill="auto"/>
            <w:tcMar>
              <w:top w:w="144" w:type="dxa"/>
              <w:left w:w="144" w:type="dxa"/>
              <w:bottom w:w="144" w:type="dxa"/>
              <w:right w:w="144" w:type="dxa"/>
            </w:tcMar>
          </w:tcPr>
          <w:p w14:paraId="1954B18A" w14:textId="77777777" w:rsidR="0032359D" w:rsidRPr="0032359D" w:rsidRDefault="0032359D" w:rsidP="0032359D">
            <w:pPr>
              <w:pStyle w:val="Tablesubtitle"/>
              <w:tabs>
                <w:tab w:val="left" w:pos="2010"/>
              </w:tabs>
              <w:rPr>
                <w:rFonts w:cs="Arial"/>
                <w:noProof/>
              </w:rPr>
            </w:pPr>
            <w:r w:rsidRPr="0032359D">
              <w:rPr>
                <w:rFonts w:cs="Arial"/>
                <w:noProof/>
              </w:rPr>
              <w:t>Housing stabilization services</w:t>
            </w:r>
          </w:p>
          <w:p w14:paraId="612BCC94" w14:textId="77777777" w:rsidR="0032359D" w:rsidRPr="00385AE7" w:rsidRDefault="0032359D" w:rsidP="0032359D">
            <w:pPr>
              <w:pStyle w:val="Tablesubtitle"/>
              <w:tabs>
                <w:tab w:val="left" w:pos="2010"/>
              </w:tabs>
              <w:rPr>
                <w:rFonts w:cs="Arial"/>
                <w:b w:val="0"/>
                <w:bCs w:val="0"/>
                <w:noProof/>
              </w:rPr>
            </w:pPr>
            <w:r w:rsidRPr="00385AE7">
              <w:rPr>
                <w:rFonts w:cs="Arial"/>
                <w:b w:val="0"/>
                <w:bCs w:val="0"/>
                <w:noProof/>
              </w:rPr>
              <w:t>The plan will pay for the following services for members eligible for Housing Stabilization Services:</w:t>
            </w:r>
          </w:p>
          <w:p w14:paraId="03374A28" w14:textId="77777777" w:rsidR="0032359D" w:rsidRDefault="0032359D" w:rsidP="00FA4FC7">
            <w:pPr>
              <w:pStyle w:val="Tablelistbullet"/>
              <w:numPr>
                <w:ilvl w:val="0"/>
                <w:numId w:val="23"/>
              </w:numPr>
              <w:ind w:left="367"/>
              <w:rPr>
                <w:rFonts w:cs="Arial"/>
                <w:noProof/>
              </w:rPr>
            </w:pPr>
            <w:r w:rsidRPr="0032359D">
              <w:rPr>
                <w:rFonts w:cs="Arial"/>
                <w:noProof/>
              </w:rPr>
              <w:t>Housing consultation services to develop a person-centered plan for people without Medical Assistance case management services</w:t>
            </w:r>
          </w:p>
          <w:p w14:paraId="6DCC5240" w14:textId="77777777" w:rsidR="0032359D" w:rsidRDefault="0032359D" w:rsidP="00FA4FC7">
            <w:pPr>
              <w:pStyle w:val="Tablelistbullet"/>
              <w:numPr>
                <w:ilvl w:val="0"/>
                <w:numId w:val="23"/>
              </w:numPr>
              <w:ind w:left="367"/>
              <w:rPr>
                <w:rFonts w:cs="Arial"/>
                <w:noProof/>
              </w:rPr>
            </w:pPr>
            <w:r w:rsidRPr="0032359D">
              <w:rPr>
                <w:rFonts w:cs="Arial"/>
                <w:noProof/>
              </w:rPr>
              <w:t>Housing transition services to help you plan for, find, and move into housing</w:t>
            </w:r>
          </w:p>
          <w:p w14:paraId="3ABBA20C" w14:textId="2015C20B" w:rsidR="0032359D" w:rsidRPr="0032359D" w:rsidRDefault="0032359D" w:rsidP="00FA4FC7">
            <w:pPr>
              <w:pStyle w:val="Tablelistbullet"/>
              <w:numPr>
                <w:ilvl w:val="0"/>
                <w:numId w:val="23"/>
              </w:numPr>
              <w:ind w:left="367"/>
              <w:rPr>
                <w:rFonts w:cs="Arial"/>
                <w:noProof/>
              </w:rPr>
            </w:pPr>
            <w:r w:rsidRPr="0032359D">
              <w:rPr>
                <w:rFonts w:cs="Arial"/>
                <w:noProof/>
              </w:rPr>
              <w:t>Housing transition- moving expenses (limited to $3000 per year)</w:t>
            </w:r>
          </w:p>
          <w:p w14:paraId="65D60414" w14:textId="26DC7D70" w:rsidR="0032359D" w:rsidRDefault="0032359D" w:rsidP="00FA4FC7">
            <w:pPr>
              <w:pStyle w:val="Tablesubtitle"/>
              <w:numPr>
                <w:ilvl w:val="0"/>
                <w:numId w:val="70"/>
              </w:numPr>
              <w:tabs>
                <w:tab w:val="left" w:pos="2010"/>
              </w:tabs>
              <w:ind w:left="720"/>
              <w:rPr>
                <w:rFonts w:cs="Arial"/>
                <w:b w:val="0"/>
                <w:bCs w:val="0"/>
                <w:noProof/>
              </w:rPr>
            </w:pPr>
            <w:r w:rsidRPr="00385AE7">
              <w:rPr>
                <w:rFonts w:cs="Arial"/>
                <w:b w:val="0"/>
                <w:bCs w:val="0"/>
                <w:noProof/>
              </w:rPr>
              <w:t xml:space="preserve">Only for people leaving a Medical Assistance funded institution </w:t>
            </w:r>
            <w:r w:rsidR="007E7357">
              <w:rPr>
                <w:rFonts w:cs="Arial"/>
                <w:b w:val="0"/>
                <w:bCs w:val="0"/>
                <w:noProof/>
              </w:rPr>
              <w:t>or</w:t>
            </w:r>
            <w:r w:rsidRPr="00385AE7">
              <w:rPr>
                <w:rFonts w:cs="Arial"/>
                <w:b w:val="0"/>
                <w:bCs w:val="0"/>
                <w:noProof/>
              </w:rPr>
              <w:t xml:space="preserve"> provider controlled setting that are moving into their own home. </w:t>
            </w:r>
          </w:p>
          <w:p w14:paraId="50D7C177" w14:textId="63F729A9" w:rsidR="0032359D" w:rsidRDefault="0032359D" w:rsidP="00FA4FC7">
            <w:pPr>
              <w:pStyle w:val="Tablesubtitle"/>
              <w:numPr>
                <w:ilvl w:val="0"/>
                <w:numId w:val="70"/>
              </w:numPr>
              <w:tabs>
                <w:tab w:val="left" w:pos="2010"/>
              </w:tabs>
              <w:ind w:left="720"/>
              <w:rPr>
                <w:rFonts w:cs="Arial"/>
                <w:b w:val="0"/>
                <w:bCs w:val="0"/>
                <w:noProof/>
              </w:rPr>
            </w:pPr>
            <w:r w:rsidRPr="00385AE7">
              <w:rPr>
                <w:rFonts w:cs="Arial"/>
                <w:b w:val="0"/>
                <w:bCs w:val="0"/>
                <w:noProof/>
              </w:rPr>
              <w:t>Applications, security deposits, and the cost of securing documentation that is required to obtain a lease on an apartment or home</w:t>
            </w:r>
          </w:p>
          <w:p w14:paraId="0993B25E" w14:textId="29CC59D5" w:rsidR="00510E3F" w:rsidRDefault="00510E3F" w:rsidP="00FA4FC7">
            <w:pPr>
              <w:pStyle w:val="Tablesubtitle"/>
              <w:numPr>
                <w:ilvl w:val="0"/>
                <w:numId w:val="70"/>
              </w:numPr>
              <w:tabs>
                <w:tab w:val="left" w:pos="2010"/>
              </w:tabs>
              <w:ind w:left="720"/>
              <w:rPr>
                <w:rFonts w:cs="Arial"/>
                <w:b w:val="0"/>
                <w:bCs w:val="0"/>
                <w:noProof/>
              </w:rPr>
            </w:pPr>
            <w:r w:rsidRPr="00510E3F">
              <w:rPr>
                <w:rFonts w:cs="Arial"/>
                <w:b w:val="0"/>
                <w:bCs w:val="0"/>
                <w:noProof/>
              </w:rPr>
              <w:t>Essential household furnishings required to live in and use a community-home, including furniture, window coverings, food preparation items, and bed/bath linens</w:t>
            </w:r>
          </w:p>
          <w:p w14:paraId="685699CC" w14:textId="1F9F00BF" w:rsidR="0032359D" w:rsidRDefault="0032359D" w:rsidP="00FA4FC7">
            <w:pPr>
              <w:pStyle w:val="Tablesubtitle"/>
              <w:numPr>
                <w:ilvl w:val="0"/>
                <w:numId w:val="70"/>
              </w:numPr>
              <w:tabs>
                <w:tab w:val="left" w:pos="2010"/>
              </w:tabs>
              <w:ind w:left="720"/>
              <w:rPr>
                <w:rFonts w:cs="Arial"/>
                <w:b w:val="0"/>
                <w:bCs w:val="0"/>
                <w:noProof/>
              </w:rPr>
            </w:pPr>
            <w:r>
              <w:rPr>
                <w:rFonts w:cs="Arial"/>
                <w:b w:val="0"/>
                <w:bCs w:val="0"/>
                <w:noProof/>
              </w:rPr>
              <w:t>Set up fees or deposits for utility or service access, including telephone, electricity, heating and water</w:t>
            </w:r>
          </w:p>
          <w:p w14:paraId="22303C3A" w14:textId="5D277EA8" w:rsidR="0032359D" w:rsidRDefault="0032359D" w:rsidP="00FA4FC7">
            <w:pPr>
              <w:pStyle w:val="Tablesubtitle"/>
              <w:numPr>
                <w:ilvl w:val="0"/>
                <w:numId w:val="70"/>
              </w:numPr>
              <w:tabs>
                <w:tab w:val="left" w:pos="2010"/>
              </w:tabs>
              <w:ind w:left="720"/>
              <w:rPr>
                <w:rFonts w:cs="Arial"/>
                <w:b w:val="0"/>
                <w:bCs w:val="0"/>
                <w:noProof/>
              </w:rPr>
            </w:pPr>
            <w:r>
              <w:rPr>
                <w:rFonts w:cs="Arial"/>
                <w:b w:val="0"/>
                <w:bCs w:val="0"/>
                <w:noProof/>
              </w:rPr>
              <w:t>Services necessary for the individual’s health and safety such as pest removal and one time cleaning prior to moving in</w:t>
            </w:r>
          </w:p>
          <w:p w14:paraId="2A46BB6B" w14:textId="4F32E333" w:rsidR="0032359D" w:rsidRPr="00385AE7" w:rsidRDefault="00510E3F" w:rsidP="00FA4FC7">
            <w:pPr>
              <w:pStyle w:val="Tablesubtitle"/>
              <w:numPr>
                <w:ilvl w:val="0"/>
                <w:numId w:val="70"/>
              </w:numPr>
              <w:tabs>
                <w:tab w:val="left" w:pos="2010"/>
              </w:tabs>
              <w:ind w:left="720"/>
              <w:rPr>
                <w:rFonts w:cs="Arial"/>
                <w:b w:val="0"/>
                <w:bCs w:val="0"/>
                <w:noProof/>
              </w:rPr>
            </w:pPr>
            <w:r>
              <w:rPr>
                <w:rFonts w:cs="Arial"/>
                <w:b w:val="0"/>
                <w:bCs w:val="0"/>
                <w:noProof/>
              </w:rPr>
              <w:t>Necessary home accessiblility adaptations</w:t>
            </w:r>
          </w:p>
          <w:p w14:paraId="04475C7B" w14:textId="77777777" w:rsidR="00510E3F" w:rsidRDefault="0032359D" w:rsidP="00FA4FC7">
            <w:pPr>
              <w:pStyle w:val="Tablelistbullet"/>
              <w:numPr>
                <w:ilvl w:val="0"/>
                <w:numId w:val="23"/>
              </w:numPr>
              <w:ind w:left="367"/>
              <w:rPr>
                <w:rFonts w:cs="Arial"/>
                <w:noProof/>
              </w:rPr>
            </w:pPr>
            <w:r w:rsidRPr="00510E3F">
              <w:rPr>
                <w:rFonts w:cs="Arial"/>
                <w:noProof/>
              </w:rPr>
              <w:t xml:space="preserve">Housing sustaining services to help you maintain housing </w:t>
            </w:r>
          </w:p>
          <w:p w14:paraId="7CB83571" w14:textId="7137C9D8" w:rsidR="0032359D" w:rsidRPr="00510E3F" w:rsidRDefault="0032359D" w:rsidP="00FA4FC7">
            <w:pPr>
              <w:pStyle w:val="Tablelistbullet"/>
              <w:numPr>
                <w:ilvl w:val="0"/>
                <w:numId w:val="23"/>
              </w:numPr>
              <w:ind w:left="367"/>
              <w:rPr>
                <w:rFonts w:cs="Arial"/>
                <w:noProof/>
              </w:rPr>
            </w:pPr>
            <w:r w:rsidRPr="00510E3F">
              <w:rPr>
                <w:rFonts w:cs="Arial"/>
                <w:noProof/>
              </w:rPr>
              <w:t>Transportation to get housing stabilization services (within a 60 mile radius)</w:t>
            </w:r>
          </w:p>
          <w:p w14:paraId="5A1387A9" w14:textId="45E02765" w:rsidR="0032359D" w:rsidRPr="008A195C" w:rsidRDefault="008A195C" w:rsidP="008A195C">
            <w:pPr>
              <w:pStyle w:val="Tablesubtitle"/>
              <w:tabs>
                <w:tab w:val="left" w:pos="2010"/>
              </w:tabs>
              <w:jc w:val="right"/>
              <w:rPr>
                <w:rFonts w:cs="Arial"/>
                <w:noProof/>
              </w:rPr>
            </w:pPr>
            <w:r>
              <w:rPr>
                <w:rFonts w:cs="Arial"/>
                <w:noProof/>
              </w:rPr>
              <w:t>Continued on the next page</w:t>
            </w:r>
          </w:p>
        </w:tc>
        <w:tc>
          <w:tcPr>
            <w:tcW w:w="2707" w:type="dxa"/>
            <w:tcMar>
              <w:top w:w="144" w:type="dxa"/>
              <w:left w:w="144" w:type="dxa"/>
              <w:bottom w:w="144" w:type="dxa"/>
              <w:right w:w="144" w:type="dxa"/>
            </w:tcMar>
          </w:tcPr>
          <w:p w14:paraId="3A484FD6" w14:textId="77777777" w:rsidR="0032359D" w:rsidRPr="00496847" w:rsidRDefault="0032359D" w:rsidP="00E766A6">
            <w:pPr>
              <w:pStyle w:val="Tabletext"/>
              <w:rPr>
                <w:rFonts w:cs="Arial"/>
                <w:noProof/>
              </w:rPr>
            </w:pPr>
          </w:p>
        </w:tc>
      </w:tr>
      <w:tr w:rsidR="008A195C" w:rsidRPr="00496847" w14:paraId="2C579B35" w14:textId="77777777" w:rsidTr="2EBAE05A">
        <w:trPr>
          <w:cantSplit/>
        </w:trPr>
        <w:tc>
          <w:tcPr>
            <w:tcW w:w="533" w:type="dxa"/>
            <w:shd w:val="clear" w:color="auto" w:fill="auto"/>
            <w:tcMar>
              <w:top w:w="144" w:type="dxa"/>
              <w:left w:w="144" w:type="dxa"/>
              <w:bottom w:w="144" w:type="dxa"/>
              <w:right w:w="144" w:type="dxa"/>
            </w:tcMar>
          </w:tcPr>
          <w:p w14:paraId="282A93D0" w14:textId="77777777" w:rsidR="008A195C" w:rsidRDefault="008A195C" w:rsidP="00E766A6">
            <w:pPr>
              <w:pStyle w:val="Tableapple"/>
              <w:spacing w:line="280" w:lineRule="exact"/>
              <w:rPr>
                <w:noProof/>
              </w:rPr>
            </w:pPr>
          </w:p>
        </w:tc>
        <w:tc>
          <w:tcPr>
            <w:tcW w:w="6667" w:type="dxa"/>
            <w:shd w:val="clear" w:color="auto" w:fill="auto"/>
            <w:tcMar>
              <w:top w:w="144" w:type="dxa"/>
              <w:left w:w="144" w:type="dxa"/>
              <w:bottom w:w="144" w:type="dxa"/>
              <w:right w:w="144" w:type="dxa"/>
            </w:tcMar>
          </w:tcPr>
          <w:p w14:paraId="301CC948" w14:textId="1164EF1A" w:rsidR="008A195C" w:rsidRPr="0032359D" w:rsidRDefault="008A195C" w:rsidP="008A195C">
            <w:pPr>
              <w:pStyle w:val="Tablesubtitle"/>
              <w:tabs>
                <w:tab w:val="left" w:pos="2010"/>
              </w:tabs>
              <w:rPr>
                <w:rFonts w:cs="Arial"/>
                <w:noProof/>
              </w:rPr>
            </w:pPr>
            <w:r w:rsidRPr="0032359D">
              <w:rPr>
                <w:rFonts w:cs="Arial"/>
                <w:noProof/>
              </w:rPr>
              <w:t>Housing stabilization services</w:t>
            </w:r>
            <w:r>
              <w:rPr>
                <w:rFonts w:cs="Arial"/>
                <w:noProof/>
              </w:rPr>
              <w:t xml:space="preserve"> (continued)</w:t>
            </w:r>
          </w:p>
          <w:p w14:paraId="37EA008B" w14:textId="77777777" w:rsidR="008A195C" w:rsidRPr="00385AE7" w:rsidRDefault="008A195C" w:rsidP="008A195C">
            <w:pPr>
              <w:pStyle w:val="Tablesubtitle"/>
              <w:tabs>
                <w:tab w:val="left" w:pos="2010"/>
              </w:tabs>
              <w:rPr>
                <w:rFonts w:cs="Arial"/>
                <w:b w:val="0"/>
                <w:bCs w:val="0"/>
                <w:noProof/>
              </w:rPr>
            </w:pPr>
            <w:r w:rsidRPr="00385AE7">
              <w:rPr>
                <w:rFonts w:cs="Arial"/>
                <w:b w:val="0"/>
                <w:bCs w:val="0"/>
                <w:noProof/>
              </w:rPr>
              <w:t>You must have a Housing Stabilization Services eligibility assessment done and be found eligible for these services. If you need Housing Stabilization Services, you can ask for an assessment or be supported by your provider or case manager.</w:t>
            </w:r>
          </w:p>
          <w:p w14:paraId="2723A87E" w14:textId="77777777" w:rsidR="008A195C" w:rsidRPr="00385AE7" w:rsidRDefault="008A195C" w:rsidP="008A195C">
            <w:pPr>
              <w:pStyle w:val="Tablesubtitle"/>
              <w:tabs>
                <w:tab w:val="left" w:pos="2010"/>
              </w:tabs>
              <w:rPr>
                <w:rFonts w:cs="Arial"/>
                <w:b w:val="0"/>
                <w:bCs w:val="0"/>
                <w:noProof/>
              </w:rPr>
            </w:pPr>
            <w:r w:rsidRPr="00385AE7">
              <w:rPr>
                <w:rFonts w:cs="Arial"/>
                <w:b w:val="0"/>
                <w:bCs w:val="0"/>
                <w:noProof/>
              </w:rPr>
              <w:t>If you have a targeted case manager or waiver case manager or senior care coordinator, that case manager can support you in accessing services, or you can contact a Housing Stabilization Services provider directly to help you.</w:t>
            </w:r>
          </w:p>
          <w:p w14:paraId="1E03B501" w14:textId="77777777" w:rsidR="008A195C" w:rsidRPr="00385AE7" w:rsidRDefault="008A195C" w:rsidP="008A195C">
            <w:pPr>
              <w:pStyle w:val="Tablesubtitle"/>
              <w:tabs>
                <w:tab w:val="left" w:pos="2010"/>
              </w:tabs>
              <w:rPr>
                <w:rFonts w:cs="Arial"/>
                <w:b w:val="0"/>
                <w:bCs w:val="0"/>
                <w:noProof/>
              </w:rPr>
            </w:pPr>
            <w:r w:rsidRPr="00385AE7">
              <w:rPr>
                <w:rFonts w:cs="Arial"/>
                <w:b w:val="0"/>
                <w:bCs w:val="0"/>
                <w:noProof/>
              </w:rPr>
              <w:t>Department of Human Services (DHS) staff will use the results of the assessment to determine whether you meet the needs-based criteria to get this service. DHS will send you a letter of approval or denial for Housing Stabilization Services.</w:t>
            </w:r>
          </w:p>
          <w:p w14:paraId="04755A46" w14:textId="0F43A8EE" w:rsidR="008A195C" w:rsidRPr="0058576B" w:rsidRDefault="008A195C" w:rsidP="008A195C">
            <w:pPr>
              <w:pStyle w:val="Tablesubtitle"/>
              <w:tabs>
                <w:tab w:val="left" w:pos="2010"/>
              </w:tabs>
              <w:rPr>
                <w:rFonts w:cs="Arial"/>
                <w:noProof/>
              </w:rPr>
            </w:pPr>
            <w:r w:rsidRPr="00510E3F">
              <w:rPr>
                <w:rFonts w:cs="Arial"/>
                <w:b w:val="0"/>
                <w:bCs w:val="0"/>
                <w:noProof/>
              </w:rPr>
              <w:t>If you are approved for moving expenses, your provider must send us the receipt for each moving expense. Work with your provider on how to access this benefit.</w:t>
            </w:r>
          </w:p>
        </w:tc>
        <w:tc>
          <w:tcPr>
            <w:tcW w:w="2707" w:type="dxa"/>
            <w:tcMar>
              <w:top w:w="144" w:type="dxa"/>
              <w:left w:w="144" w:type="dxa"/>
              <w:bottom w:w="144" w:type="dxa"/>
              <w:right w:w="144" w:type="dxa"/>
            </w:tcMar>
          </w:tcPr>
          <w:p w14:paraId="2514DC63" w14:textId="77777777" w:rsidR="008A195C" w:rsidRPr="00496847" w:rsidRDefault="008A195C" w:rsidP="00E766A6">
            <w:pPr>
              <w:pStyle w:val="Tabletext"/>
              <w:rPr>
                <w:rFonts w:cs="Arial"/>
                <w:noProof/>
              </w:rPr>
            </w:pPr>
          </w:p>
        </w:tc>
      </w:tr>
      <w:tr w:rsidR="00E766A6"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E766A6" w:rsidRPr="00496847" w:rsidRDefault="00E766A6" w:rsidP="00E766A6">
            <w:pPr>
              <w:pStyle w:val="Tableapple"/>
              <w:spacing w:line="280" w:lineRule="exact"/>
              <w:rPr>
                <w:rFonts w:cs="Arial"/>
                <w:noProof/>
              </w:rPr>
            </w:pPr>
            <w:r>
              <w:rPr>
                <w:noProof/>
              </w:rPr>
              <w:lastRenderedPageBreak/>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E766A6" w:rsidRPr="0058576B" w:rsidRDefault="00E766A6" w:rsidP="00E766A6">
            <w:pPr>
              <w:pStyle w:val="Tablesubtitle"/>
              <w:tabs>
                <w:tab w:val="left" w:pos="2010"/>
              </w:tabs>
              <w:rPr>
                <w:rFonts w:cs="Arial"/>
                <w:noProof/>
              </w:rPr>
            </w:pPr>
            <w:r w:rsidRPr="0058576B">
              <w:rPr>
                <w:rFonts w:cs="Arial"/>
                <w:noProof/>
              </w:rPr>
              <w:t>Immunizations</w:t>
            </w:r>
          </w:p>
          <w:p w14:paraId="027D8560" w14:textId="3516D035" w:rsidR="00E766A6" w:rsidRPr="00496847" w:rsidRDefault="00E766A6" w:rsidP="00E766A6">
            <w:pPr>
              <w:pStyle w:val="Tabletext"/>
              <w:rPr>
                <w:rFonts w:cs="Arial"/>
                <w:noProof/>
              </w:rPr>
            </w:pPr>
            <w:r w:rsidRPr="00496847">
              <w:rPr>
                <w:rFonts w:cs="Arial"/>
                <w:noProof/>
              </w:rPr>
              <w:t>We pay for the following services:</w:t>
            </w:r>
          </w:p>
          <w:p w14:paraId="24725705" w14:textId="7DC40525" w:rsidR="00E766A6" w:rsidRPr="00496847" w:rsidRDefault="00E766A6" w:rsidP="00FA4FC7">
            <w:pPr>
              <w:pStyle w:val="Tablelistbullet"/>
              <w:numPr>
                <w:ilvl w:val="0"/>
                <w:numId w:val="25"/>
              </w:numPr>
              <w:ind w:left="432"/>
              <w:rPr>
                <w:rFonts w:cs="Arial"/>
                <w:noProof/>
              </w:rPr>
            </w:pPr>
            <w:r>
              <w:rPr>
                <w:rFonts w:cs="Arial"/>
                <w:noProof/>
              </w:rPr>
              <w:t>p</w:t>
            </w:r>
            <w:r w:rsidRPr="00496847">
              <w:rPr>
                <w:rFonts w:cs="Arial"/>
                <w:noProof/>
              </w:rPr>
              <w:t>neumonia vaccine</w:t>
            </w:r>
            <w:r>
              <w:rPr>
                <w:rFonts w:cs="Arial"/>
                <w:noProof/>
              </w:rPr>
              <w:t>s</w:t>
            </w:r>
          </w:p>
          <w:p w14:paraId="51811590" w14:textId="3F117690" w:rsidR="00E766A6" w:rsidRPr="00496847" w:rsidRDefault="00E766A6" w:rsidP="00FA4FC7">
            <w:pPr>
              <w:pStyle w:val="Tablelistbullet"/>
              <w:numPr>
                <w:ilvl w:val="0"/>
                <w:numId w:val="25"/>
              </w:numPr>
              <w:ind w:left="432"/>
              <w:rPr>
                <w:rFonts w:cs="Arial"/>
                <w:noProof/>
              </w:rPr>
            </w:pPr>
            <w:r>
              <w:rPr>
                <w:rFonts w:cs="Arial"/>
                <w:noProof/>
              </w:rPr>
              <w:t>f</w:t>
            </w:r>
            <w:r w:rsidRPr="00496847">
              <w:rPr>
                <w:rFonts w:cs="Arial"/>
                <w:noProof/>
              </w:rPr>
              <w:t>lu</w:t>
            </w:r>
            <w:r>
              <w:rPr>
                <w:rFonts w:cs="Arial"/>
                <w:noProof/>
              </w:rPr>
              <w:t>/influenza</w:t>
            </w:r>
            <w:r w:rsidRPr="00496847">
              <w:rPr>
                <w:rFonts w:cs="Arial"/>
                <w:noProof/>
              </w:rPr>
              <w:t xml:space="preserve"> shots, once each flu</w:t>
            </w:r>
            <w:r>
              <w:rPr>
                <w:rFonts w:cs="Arial"/>
                <w:noProof/>
              </w:rPr>
              <w:t>/influenza</w:t>
            </w:r>
            <w:r w:rsidRPr="00496847">
              <w:rPr>
                <w:rFonts w:cs="Arial"/>
                <w:noProof/>
              </w:rPr>
              <w:t xml:space="preserve"> season in the fall and winter, with additional flu</w:t>
            </w:r>
            <w:r>
              <w:rPr>
                <w:rFonts w:cs="Arial"/>
                <w:noProof/>
              </w:rPr>
              <w:t>/influenza</w:t>
            </w:r>
            <w:r w:rsidRPr="00496847">
              <w:rPr>
                <w:rFonts w:cs="Arial"/>
                <w:noProof/>
              </w:rPr>
              <w:t xml:space="preserve"> shots if medically necessary</w:t>
            </w:r>
          </w:p>
          <w:p w14:paraId="60250F60" w14:textId="14807B52" w:rsidR="00E766A6" w:rsidRPr="00496847" w:rsidRDefault="00E766A6" w:rsidP="00FA4FC7">
            <w:pPr>
              <w:pStyle w:val="Tablelistbullet"/>
              <w:numPr>
                <w:ilvl w:val="0"/>
                <w:numId w:val="25"/>
              </w:numPr>
              <w:ind w:left="432"/>
              <w:rPr>
                <w:rFonts w:cs="Arial"/>
                <w:noProof/>
              </w:rPr>
            </w:pPr>
            <w:r>
              <w:rPr>
                <w:rFonts w:cs="Arial"/>
                <w:noProof/>
              </w:rPr>
              <w:t>h</w:t>
            </w:r>
            <w:r w:rsidRPr="00496847">
              <w:rPr>
                <w:rFonts w:cs="Arial"/>
                <w:noProof/>
              </w:rPr>
              <w:t>epatitis B vaccine</w:t>
            </w:r>
            <w:r>
              <w:rPr>
                <w:rFonts w:cs="Arial"/>
                <w:noProof/>
              </w:rPr>
              <w:t>s</w:t>
            </w:r>
            <w:r w:rsidRPr="00496847">
              <w:rPr>
                <w:rFonts w:cs="Arial"/>
                <w:noProof/>
              </w:rPr>
              <w:t xml:space="preserve"> if you are at high or intermediate risk of getting hepatitis B</w:t>
            </w:r>
          </w:p>
          <w:p w14:paraId="16D4CC15" w14:textId="2235F2E9" w:rsidR="00E766A6" w:rsidRPr="00496847" w:rsidRDefault="00E766A6" w:rsidP="00FA4FC7">
            <w:pPr>
              <w:pStyle w:val="Tablelistbullet"/>
              <w:numPr>
                <w:ilvl w:val="0"/>
                <w:numId w:val="25"/>
              </w:numPr>
              <w:ind w:left="432"/>
              <w:rPr>
                <w:rFonts w:cs="Arial"/>
                <w:noProof/>
              </w:rPr>
            </w:pPr>
            <w:r w:rsidRPr="00496847">
              <w:rPr>
                <w:rFonts w:cs="Arial"/>
                <w:noProof/>
              </w:rPr>
              <w:t>COVID-19 vaccines</w:t>
            </w:r>
          </w:p>
          <w:p w14:paraId="08CBBC75" w14:textId="27C7A36B" w:rsidR="00E766A6" w:rsidRPr="00496847" w:rsidRDefault="00E766A6" w:rsidP="00FA4FC7">
            <w:pPr>
              <w:pStyle w:val="Tablelistbullet"/>
              <w:numPr>
                <w:ilvl w:val="0"/>
                <w:numId w:val="25"/>
              </w:numPr>
              <w:ind w:left="432"/>
              <w:rPr>
                <w:rFonts w:cs="Arial"/>
                <w:b/>
                <w:bCs/>
                <w:noProof/>
                <w:szCs w:val="30"/>
              </w:rPr>
            </w:pPr>
            <w:r>
              <w:rPr>
                <w:rFonts w:cs="Arial"/>
                <w:noProof/>
              </w:rPr>
              <w:t>o</w:t>
            </w:r>
            <w:r w:rsidRPr="00496847">
              <w:rPr>
                <w:rFonts w:cs="Arial"/>
                <w:noProof/>
              </w:rPr>
              <w:t>ther vaccines if you are at risk and they meet Medicare Part B coverage rules</w:t>
            </w:r>
          </w:p>
          <w:p w14:paraId="0B097B2C" w14:textId="0670A434" w:rsidR="00E766A6" w:rsidRPr="00496847" w:rsidRDefault="00E766A6" w:rsidP="00E766A6">
            <w:pPr>
              <w:pStyle w:val="Tabletext"/>
              <w:rPr>
                <w:rFonts w:cs="Arial"/>
                <w:noProof/>
              </w:rPr>
            </w:pPr>
            <w:r w:rsidRPr="00496847">
              <w:rPr>
                <w:rFonts w:cs="Arial"/>
                <w:noProof/>
              </w:rPr>
              <w:t xml:space="preserve">We pay for other vaccines that meet the Medicare Part D coverage rules. Refer to </w:t>
            </w:r>
            <w:r w:rsidRPr="00496847">
              <w:rPr>
                <w:rFonts w:cs="Arial"/>
                <w:b/>
                <w:noProof/>
              </w:rPr>
              <w:t xml:space="preserve">Chapter 6 </w:t>
            </w:r>
            <w:r w:rsidRPr="00496847">
              <w:rPr>
                <w:rFonts w:cs="Arial"/>
                <w:noProof/>
              </w:rPr>
              <w:t xml:space="preserve">of </w:t>
            </w:r>
            <w:r w:rsidR="00E92BEE">
              <w:rPr>
                <w:rFonts w:cs="Arial"/>
                <w:noProof/>
              </w:rPr>
              <w:t>this</w:t>
            </w:r>
            <w:r w:rsidR="00E92BEE" w:rsidRPr="00496847">
              <w:rPr>
                <w:rFonts w:cs="Arial"/>
                <w:noProof/>
              </w:rPr>
              <w:t xml:space="preserve"> </w:t>
            </w:r>
            <w:r w:rsidRPr="000267C6">
              <w:rPr>
                <w:rFonts w:cs="Arial"/>
                <w:i/>
                <w:iCs/>
                <w:noProof/>
              </w:rPr>
              <w:t>Member Handbook</w:t>
            </w:r>
            <w:r w:rsidRPr="00496847">
              <w:rPr>
                <w:rFonts w:cs="Arial"/>
                <w:noProof/>
              </w:rPr>
              <w:t xml:space="preserve"> to learn more.</w:t>
            </w:r>
          </w:p>
          <w:p w14:paraId="05C6EFF9" w14:textId="02B93357" w:rsidR="00E766A6" w:rsidRPr="00496847" w:rsidRDefault="00E766A6" w:rsidP="00E766A6">
            <w:pPr>
              <w:pStyle w:val="Tabletext"/>
              <w:rPr>
                <w:rFonts w:cs="Arial"/>
                <w:noProof/>
              </w:rPr>
            </w:pPr>
            <w:r w:rsidRPr="000267C6">
              <w:rPr>
                <w:rFonts w:cs="Arial"/>
                <w:noProof/>
                <w:color w:val="548DD4"/>
              </w:rPr>
              <w:t>[</w:t>
            </w:r>
            <w:r w:rsidRPr="000267C6">
              <w:rPr>
                <w:rFonts w:cs="Arial"/>
                <w:i/>
                <w:iCs/>
                <w:noProof/>
                <w:color w:val="548DD4"/>
              </w:rPr>
              <w:t>List any additional benefits offered</w:t>
            </w:r>
            <w:r w:rsidRPr="000267C6">
              <w:rPr>
                <w:rFonts w:cs="Arial"/>
                <w:noProof/>
                <w:color w:val="548DD4"/>
              </w:rPr>
              <w:t>.]</w:t>
            </w:r>
          </w:p>
        </w:tc>
        <w:tc>
          <w:tcPr>
            <w:tcW w:w="2707" w:type="dxa"/>
            <w:tcMar>
              <w:top w:w="144" w:type="dxa"/>
              <w:left w:w="144" w:type="dxa"/>
              <w:bottom w:w="144" w:type="dxa"/>
              <w:right w:w="144" w:type="dxa"/>
            </w:tcMar>
          </w:tcPr>
          <w:p w14:paraId="3BF0E4A5" w14:textId="77777777" w:rsidR="00E766A6" w:rsidRPr="00496847" w:rsidRDefault="00E766A6" w:rsidP="00E766A6">
            <w:pPr>
              <w:pStyle w:val="Tabletext"/>
              <w:rPr>
                <w:rFonts w:cs="Arial"/>
                <w:noProof/>
              </w:rPr>
            </w:pPr>
            <w:r w:rsidRPr="00496847">
              <w:rPr>
                <w:rFonts w:cs="Arial"/>
                <w:noProof/>
              </w:rPr>
              <w:t>$0</w:t>
            </w:r>
          </w:p>
          <w:p w14:paraId="238068D5" w14:textId="3208D9F9" w:rsidR="00E766A6" w:rsidRPr="00496847" w:rsidRDefault="00E766A6" w:rsidP="00E766A6">
            <w:pPr>
              <w:pStyle w:val="Tabletext"/>
              <w:rPr>
                <w:rFonts w:cs="Arial"/>
                <w:noProof/>
                <w:color w:val="548DD4"/>
              </w:rPr>
            </w:pPr>
            <w:r w:rsidRPr="000267C6">
              <w:rPr>
                <w:rFonts w:cs="Arial"/>
                <w:noProof/>
                <w:color w:val="548DD4"/>
              </w:rPr>
              <w:t>[</w:t>
            </w:r>
            <w:r w:rsidRPr="000267C6">
              <w:rPr>
                <w:rFonts w:cs="Arial"/>
                <w:i/>
                <w:iCs/>
                <w:noProof/>
                <w:color w:val="548DD4"/>
              </w:rPr>
              <w:t>List copays for additional benefits</w:t>
            </w:r>
            <w:r w:rsidRPr="000267C6">
              <w:rPr>
                <w:rFonts w:cs="Arial"/>
                <w:noProof/>
                <w:color w:val="548DD4"/>
              </w:rPr>
              <w:t>.]</w:t>
            </w:r>
          </w:p>
        </w:tc>
      </w:tr>
      <w:tr w:rsidR="00E766A6"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E766A6" w:rsidRPr="0058576B" w:rsidRDefault="00E766A6" w:rsidP="00E766A6">
            <w:pPr>
              <w:pStyle w:val="Tablesubtitle"/>
              <w:rPr>
                <w:rFonts w:cs="Arial"/>
                <w:noProof/>
              </w:rPr>
            </w:pPr>
            <w:r w:rsidRPr="0058576B">
              <w:rPr>
                <w:rFonts w:cs="Arial"/>
                <w:noProof/>
              </w:rPr>
              <w:t>Inpatient hospital care</w:t>
            </w:r>
          </w:p>
          <w:p w14:paraId="09023AAE" w14:textId="0EAC420A" w:rsidR="00E766A6" w:rsidRPr="006B70B7" w:rsidRDefault="00E766A6" w:rsidP="00E766A6">
            <w:pPr>
              <w:ind w:right="288"/>
            </w:pPr>
            <w:r w:rsidRPr="006B70B7">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3CFBBFE6" w14:textId="27D16B7B" w:rsidR="00E766A6" w:rsidRPr="000267C6" w:rsidRDefault="00E766A6" w:rsidP="00E766A6">
            <w:pPr>
              <w:pStyle w:val="Tabletext"/>
              <w:rPr>
                <w:rFonts w:cs="Arial"/>
                <w:i/>
                <w:noProof/>
                <w:color w:val="548DD4"/>
              </w:rPr>
            </w:pPr>
            <w:r w:rsidRPr="000267C6">
              <w:rPr>
                <w:rFonts w:cs="Arial"/>
                <w:noProof/>
                <w:color w:val="548DD4"/>
              </w:rPr>
              <w:t>[</w:t>
            </w:r>
            <w:r w:rsidRPr="000267C6">
              <w:rPr>
                <w:rFonts w:cs="Arial"/>
                <w:i/>
                <w:iCs/>
                <w:noProof/>
                <w:color w:val="548DD4"/>
              </w:rPr>
              <w:t>List any restrictions that apply</w:t>
            </w:r>
            <w:r w:rsidRPr="000267C6">
              <w:rPr>
                <w:rFonts w:cs="Arial"/>
                <w:noProof/>
                <w:color w:val="548DD4"/>
              </w:rPr>
              <w:t>.]</w:t>
            </w:r>
          </w:p>
          <w:p w14:paraId="20FDB957" w14:textId="707D88AB" w:rsidR="00E766A6" w:rsidRPr="00496847" w:rsidRDefault="00E766A6" w:rsidP="00E766A6">
            <w:pPr>
              <w:pStyle w:val="Tabletext"/>
              <w:rPr>
                <w:rFonts w:cs="Arial"/>
                <w:noProof/>
              </w:rPr>
            </w:pPr>
            <w:r w:rsidRPr="00496847">
              <w:rPr>
                <w:rFonts w:cs="Arial"/>
                <w:noProof/>
              </w:rPr>
              <w:t>We pay for the following services and other medically necessary services not listed here:</w:t>
            </w:r>
          </w:p>
          <w:p w14:paraId="40BC0FD4" w14:textId="30D4F5F8" w:rsidR="00E766A6" w:rsidRPr="00496847" w:rsidRDefault="00E766A6" w:rsidP="00FA4FC7">
            <w:pPr>
              <w:pStyle w:val="Tablelistbullet"/>
              <w:numPr>
                <w:ilvl w:val="0"/>
                <w:numId w:val="26"/>
              </w:numPr>
              <w:ind w:left="432"/>
              <w:rPr>
                <w:rFonts w:cs="Arial"/>
                <w:noProof/>
              </w:rPr>
            </w:pPr>
            <w:r>
              <w:rPr>
                <w:rFonts w:cs="Arial"/>
                <w:noProof/>
              </w:rPr>
              <w:t>s</w:t>
            </w:r>
            <w:r w:rsidRPr="00496847">
              <w:rPr>
                <w:rFonts w:cs="Arial"/>
                <w:noProof/>
              </w:rPr>
              <w:t>emi-private room (or a private room if medically necessary)</w:t>
            </w:r>
          </w:p>
          <w:p w14:paraId="09B80DF6" w14:textId="74ED0A79" w:rsidR="00E766A6" w:rsidRPr="00496847" w:rsidRDefault="00E766A6" w:rsidP="00FA4FC7">
            <w:pPr>
              <w:pStyle w:val="Tablelistbullet"/>
              <w:numPr>
                <w:ilvl w:val="0"/>
                <w:numId w:val="26"/>
              </w:numPr>
              <w:ind w:left="432"/>
              <w:rPr>
                <w:rFonts w:cs="Arial"/>
                <w:noProof/>
              </w:rPr>
            </w:pPr>
            <w:r>
              <w:rPr>
                <w:rFonts w:cs="Arial"/>
                <w:noProof/>
              </w:rPr>
              <w:t>m</w:t>
            </w:r>
            <w:r w:rsidRPr="00496847">
              <w:rPr>
                <w:rFonts w:cs="Arial"/>
                <w:noProof/>
              </w:rPr>
              <w:t>eals, including special diets</w:t>
            </w:r>
          </w:p>
          <w:p w14:paraId="74FC56F4" w14:textId="44B7CCED" w:rsidR="00E766A6" w:rsidRPr="00496847" w:rsidRDefault="00E766A6" w:rsidP="00FA4FC7">
            <w:pPr>
              <w:pStyle w:val="Tablelistbullet"/>
              <w:numPr>
                <w:ilvl w:val="0"/>
                <w:numId w:val="26"/>
              </w:numPr>
              <w:ind w:left="432"/>
              <w:rPr>
                <w:rFonts w:cs="Arial"/>
                <w:noProof/>
              </w:rPr>
            </w:pPr>
            <w:r>
              <w:rPr>
                <w:rFonts w:cs="Arial"/>
                <w:noProof/>
              </w:rPr>
              <w:t>r</w:t>
            </w:r>
            <w:r w:rsidRPr="00496847">
              <w:rPr>
                <w:rFonts w:cs="Arial"/>
                <w:noProof/>
              </w:rPr>
              <w:t>egular nursing services</w:t>
            </w:r>
          </w:p>
          <w:p w14:paraId="0FA0BE83" w14:textId="5A3D7B6F" w:rsidR="00E766A6" w:rsidRPr="00496847" w:rsidRDefault="00E766A6" w:rsidP="00FA4FC7">
            <w:pPr>
              <w:pStyle w:val="Tablelistbullet"/>
              <w:numPr>
                <w:ilvl w:val="0"/>
                <w:numId w:val="26"/>
              </w:numPr>
              <w:ind w:left="432"/>
              <w:rPr>
                <w:rFonts w:cs="Arial"/>
                <w:noProof/>
              </w:rPr>
            </w:pPr>
            <w:r>
              <w:rPr>
                <w:rFonts w:cs="Arial"/>
                <w:noProof/>
              </w:rPr>
              <w:t>c</w:t>
            </w:r>
            <w:r w:rsidRPr="00496847">
              <w:rPr>
                <w:rFonts w:cs="Arial"/>
                <w:noProof/>
              </w:rPr>
              <w:t>osts of special care units, such as intensive care or coronary care units</w:t>
            </w:r>
          </w:p>
          <w:p w14:paraId="24B96269" w14:textId="03B53B47" w:rsidR="00E766A6" w:rsidRPr="00496847" w:rsidRDefault="00E766A6" w:rsidP="00FA4FC7">
            <w:pPr>
              <w:pStyle w:val="Tablelistbullet"/>
              <w:numPr>
                <w:ilvl w:val="0"/>
                <w:numId w:val="26"/>
              </w:numPr>
              <w:ind w:left="432"/>
              <w:rPr>
                <w:rFonts w:cs="Arial"/>
                <w:noProof/>
              </w:rPr>
            </w:pPr>
            <w:r>
              <w:rPr>
                <w:rFonts w:cs="Arial"/>
                <w:noProof/>
              </w:rPr>
              <w:t>d</w:t>
            </w:r>
            <w:r w:rsidRPr="00496847">
              <w:rPr>
                <w:rFonts w:cs="Arial"/>
                <w:noProof/>
              </w:rPr>
              <w:t>rugs and medications</w:t>
            </w:r>
          </w:p>
          <w:p w14:paraId="7701202C" w14:textId="5AAFC020" w:rsidR="00E766A6" w:rsidRPr="00496847" w:rsidRDefault="00E766A6" w:rsidP="00FA4FC7">
            <w:pPr>
              <w:pStyle w:val="Tablelistbullet"/>
              <w:numPr>
                <w:ilvl w:val="0"/>
                <w:numId w:val="26"/>
              </w:numPr>
              <w:ind w:left="432"/>
              <w:rPr>
                <w:rFonts w:cs="Arial"/>
                <w:noProof/>
              </w:rPr>
            </w:pPr>
            <w:r>
              <w:rPr>
                <w:rFonts w:cs="Arial"/>
                <w:noProof/>
              </w:rPr>
              <w:t>l</w:t>
            </w:r>
            <w:r w:rsidRPr="00496847">
              <w:rPr>
                <w:rFonts w:cs="Arial"/>
                <w:noProof/>
              </w:rPr>
              <w:t>ab tests</w:t>
            </w:r>
          </w:p>
          <w:p w14:paraId="013C2383" w14:textId="77777777" w:rsidR="00E766A6" w:rsidRPr="00496847" w:rsidRDefault="00E766A6" w:rsidP="00FA4FC7">
            <w:pPr>
              <w:pStyle w:val="Tablelistbullet"/>
              <w:numPr>
                <w:ilvl w:val="0"/>
                <w:numId w:val="26"/>
              </w:numPr>
              <w:ind w:left="432"/>
              <w:rPr>
                <w:rFonts w:cs="Arial"/>
                <w:noProof/>
              </w:rPr>
            </w:pPr>
            <w:r w:rsidRPr="00496847">
              <w:rPr>
                <w:rFonts w:cs="Arial"/>
                <w:noProof/>
              </w:rPr>
              <w:t>X-rays and other radiology services</w:t>
            </w:r>
          </w:p>
          <w:p w14:paraId="7B2AFEE0" w14:textId="236A6158" w:rsidR="00E766A6" w:rsidRDefault="00E766A6" w:rsidP="00FA4FC7">
            <w:pPr>
              <w:pStyle w:val="Tablelistbullet"/>
              <w:numPr>
                <w:ilvl w:val="0"/>
                <w:numId w:val="26"/>
              </w:numPr>
              <w:ind w:left="432"/>
              <w:rPr>
                <w:rFonts w:cs="Arial"/>
                <w:noProof/>
              </w:rPr>
            </w:pPr>
            <w:r>
              <w:rPr>
                <w:rFonts w:cs="Arial"/>
                <w:noProof/>
              </w:rPr>
              <w:t>n</w:t>
            </w:r>
            <w:r w:rsidRPr="00496847">
              <w:rPr>
                <w:rFonts w:cs="Arial"/>
                <w:noProof/>
              </w:rPr>
              <w:t>eeded surgical and medical supplies</w:t>
            </w:r>
          </w:p>
          <w:p w14:paraId="4CB1F87A" w14:textId="43253F04" w:rsidR="00E766A6" w:rsidRPr="00496847" w:rsidRDefault="00E766A6" w:rsidP="00FA4FC7">
            <w:pPr>
              <w:pStyle w:val="Tablelistbullet"/>
              <w:numPr>
                <w:ilvl w:val="0"/>
                <w:numId w:val="26"/>
              </w:numPr>
              <w:ind w:left="432"/>
              <w:rPr>
                <w:rFonts w:cs="Arial"/>
                <w:noProof/>
              </w:rPr>
            </w:pPr>
            <w:r>
              <w:rPr>
                <w:rFonts w:cs="Arial"/>
                <w:noProof/>
              </w:rPr>
              <w:t>a</w:t>
            </w:r>
            <w:r w:rsidRPr="00496847">
              <w:rPr>
                <w:rFonts w:cs="Arial"/>
                <w:noProof/>
              </w:rPr>
              <w:t>ppliances, such as wheelchairs</w:t>
            </w:r>
          </w:p>
          <w:p w14:paraId="629631D7" w14:textId="06EF5253" w:rsidR="00E766A6" w:rsidRPr="00496847" w:rsidRDefault="00E766A6" w:rsidP="00FA4FC7">
            <w:pPr>
              <w:pStyle w:val="Tablelistbullet"/>
              <w:numPr>
                <w:ilvl w:val="0"/>
                <w:numId w:val="26"/>
              </w:numPr>
              <w:ind w:left="432"/>
              <w:rPr>
                <w:rFonts w:cs="Arial"/>
                <w:noProof/>
              </w:rPr>
            </w:pPr>
            <w:r>
              <w:rPr>
                <w:rFonts w:cs="Arial"/>
                <w:noProof/>
              </w:rPr>
              <w:t>o</w:t>
            </w:r>
            <w:r w:rsidRPr="00496847">
              <w:rPr>
                <w:rFonts w:cs="Arial"/>
                <w:noProof/>
              </w:rPr>
              <w:t>perating and recovery room services</w:t>
            </w:r>
          </w:p>
          <w:p w14:paraId="3702F6EC" w14:textId="2635F3C6" w:rsidR="00E766A6" w:rsidRPr="00496847" w:rsidRDefault="00E766A6" w:rsidP="00FA4FC7">
            <w:pPr>
              <w:pStyle w:val="Tablelistbullet"/>
              <w:numPr>
                <w:ilvl w:val="0"/>
                <w:numId w:val="26"/>
              </w:numPr>
              <w:ind w:left="432"/>
              <w:rPr>
                <w:rFonts w:cs="Arial"/>
                <w:noProof/>
              </w:rPr>
            </w:pPr>
            <w:r>
              <w:rPr>
                <w:rFonts w:cs="Arial"/>
                <w:noProof/>
              </w:rPr>
              <w:t>p</w:t>
            </w:r>
            <w:r w:rsidRPr="00496847">
              <w:rPr>
                <w:rFonts w:cs="Arial"/>
                <w:noProof/>
              </w:rPr>
              <w:t>hysical, occupational, and speech therapy</w:t>
            </w:r>
          </w:p>
          <w:p w14:paraId="07C79235" w14:textId="7ED5C08D" w:rsidR="00E766A6" w:rsidRPr="00496847" w:rsidRDefault="00E766A6" w:rsidP="00FA4FC7">
            <w:pPr>
              <w:pStyle w:val="Tablelistbullet"/>
              <w:numPr>
                <w:ilvl w:val="0"/>
                <w:numId w:val="26"/>
              </w:numPr>
              <w:ind w:left="432"/>
              <w:rPr>
                <w:rFonts w:cs="Arial"/>
                <w:noProof/>
              </w:rPr>
            </w:pPr>
            <w:r>
              <w:rPr>
                <w:rFonts w:cs="Arial"/>
                <w:noProof/>
              </w:rPr>
              <w:t>i</w:t>
            </w:r>
            <w:r w:rsidRPr="00496847">
              <w:rPr>
                <w:rFonts w:cs="Arial"/>
                <w:noProof/>
              </w:rPr>
              <w:t>npatient substance abuse services</w:t>
            </w:r>
          </w:p>
          <w:p w14:paraId="0E409FE6" w14:textId="7D6A847D" w:rsidR="00E766A6" w:rsidRPr="00496847" w:rsidRDefault="00E766A6" w:rsidP="00FA4FC7">
            <w:pPr>
              <w:pStyle w:val="Tablelistbullet"/>
              <w:numPr>
                <w:ilvl w:val="0"/>
                <w:numId w:val="26"/>
              </w:numPr>
              <w:ind w:left="432"/>
              <w:rPr>
                <w:rFonts w:cs="Arial"/>
                <w:noProof/>
              </w:rPr>
            </w:pPr>
            <w:r>
              <w:rPr>
                <w:rFonts w:cs="Arial"/>
                <w:noProof/>
              </w:rPr>
              <w:t>i</w:t>
            </w:r>
            <w:r w:rsidRPr="00496847">
              <w:rPr>
                <w:rFonts w:cs="Arial"/>
                <w:noProof/>
              </w:rPr>
              <w:t>n some cases, the following types of transplants: corneal, kidney, kidney/pancreas, heart, liver, lung, heart/lung, bone marrow, stem cell, and intestinal/multivisceral.</w:t>
            </w:r>
            <w:r w:rsidR="00392CE4">
              <w:t xml:space="preserve"> </w:t>
            </w:r>
            <w:r w:rsidR="00392CE4" w:rsidRPr="00392CE4">
              <w:rPr>
                <w:rFonts w:cs="Arial"/>
                <w:noProof/>
              </w:rPr>
              <w:t>For heart transplants this also includes a Ventricular Assist Device inserted as a bridge or as a destination therapy treatment.</w:t>
            </w:r>
          </w:p>
          <w:p w14:paraId="3BD402DA" w14:textId="64FC0F0B" w:rsidR="00E766A6" w:rsidRPr="00496847" w:rsidRDefault="00E766A6" w:rsidP="00E766A6">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E766A6" w:rsidRPr="00496847" w:rsidRDefault="00E766A6" w:rsidP="00E766A6">
            <w:pPr>
              <w:pStyle w:val="Tabletext"/>
              <w:rPr>
                <w:rFonts w:cs="Arial"/>
                <w:noProof/>
              </w:rPr>
            </w:pPr>
            <w:r w:rsidRPr="00496847">
              <w:rPr>
                <w:rFonts w:cs="Arial"/>
                <w:noProof/>
              </w:rPr>
              <w:t>$0</w:t>
            </w:r>
          </w:p>
          <w:p w14:paraId="4F7E4687" w14:textId="510AEBE9" w:rsidR="00E766A6" w:rsidRPr="00496847" w:rsidRDefault="00E766A6" w:rsidP="00E766A6">
            <w:pPr>
              <w:pStyle w:val="Tabletext"/>
              <w:rPr>
                <w:rFonts w:cs="Arial"/>
                <w:noProof/>
              </w:rPr>
            </w:pPr>
            <w:r w:rsidRPr="00496847">
              <w:rPr>
                <w:rFonts w:cs="Arial"/>
                <w:noProof/>
              </w:rPr>
              <w:t>You must get approval from our plan to get inpatient care at an out-of-network hospital after your emergency is stabilized.</w:t>
            </w:r>
          </w:p>
        </w:tc>
      </w:tr>
      <w:tr w:rsidR="00E766A6"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E766A6" w:rsidRPr="0058576B" w:rsidRDefault="00E766A6" w:rsidP="00E766A6">
            <w:pPr>
              <w:pStyle w:val="Tablesubtitle"/>
              <w:rPr>
                <w:rFonts w:cs="Arial"/>
                <w:noProof/>
              </w:rPr>
            </w:pPr>
            <w:r w:rsidRPr="0058576B">
              <w:rPr>
                <w:rFonts w:cs="Arial"/>
                <w:noProof/>
              </w:rPr>
              <w:t>Inpatient hospital care (continued)</w:t>
            </w:r>
          </w:p>
          <w:p w14:paraId="2C137ADD" w14:textId="3D3DFE1A" w:rsidR="00E766A6" w:rsidRPr="00495EFF" w:rsidRDefault="00E766A6" w:rsidP="00E766A6">
            <w:pPr>
              <w:pStyle w:val="Tabletext"/>
              <w:rPr>
                <w:rFonts w:cs="Arial"/>
                <w:noProof/>
                <w:color w:val="548DD4"/>
              </w:rPr>
            </w:pPr>
            <w:r w:rsidRPr="00496847">
              <w:rPr>
                <w:rFonts w:cs="Arial"/>
                <w:noProof/>
              </w:rPr>
              <w:t xml:space="preserve">If you need a transplant, a Medicare-approved transplant center will review your case and decide if you are a candidate for a transplant. </w:t>
            </w:r>
            <w:r w:rsidRPr="00495EFF">
              <w:rPr>
                <w:rFonts w:cs="Arial"/>
                <w:noProof/>
                <w:color w:val="548DD4"/>
              </w:rPr>
              <w:t>[</w:t>
            </w:r>
            <w:r w:rsidRPr="00495EFF">
              <w:rPr>
                <w:rFonts w:cs="Arial"/>
                <w:i/>
                <w:iCs/>
                <w:noProof/>
                <w:color w:val="548DD4"/>
              </w:rPr>
              <w:t>Plans should include the following, modified as appropriate</w:t>
            </w:r>
            <w:r w:rsidRPr="00495EFF">
              <w:rPr>
                <w:rFonts w:cs="Arial"/>
                <w:noProof/>
                <w:color w:val="548DD4"/>
              </w:rPr>
              <w:t>: Transplant providers may be local or outside of the service area. If local transplant providers are willing to accept the Medicare rate, then you can get your transplant services locally or outside the pattern of care for your community. If our plan provides transplant services outside the pattern of care for our community and you choose to get your transplant there, we arrange or pay for lodging and travel costs for you and one other person.]</w:t>
            </w:r>
            <w:r w:rsidRPr="00495EFF">
              <w:rPr>
                <w:rFonts w:cs="Arial"/>
                <w:noProof/>
              </w:rPr>
              <w:t xml:space="preserve"> </w:t>
            </w:r>
            <w:r w:rsidRPr="00495EFF">
              <w:rPr>
                <w:rFonts w:cs="Arial"/>
                <w:noProof/>
                <w:color w:val="548DD4"/>
              </w:rPr>
              <w:t>[</w:t>
            </w:r>
            <w:r w:rsidRPr="00495EFF">
              <w:rPr>
                <w:rFonts w:cs="Arial"/>
                <w:i/>
                <w:iCs/>
                <w:noProof/>
                <w:color w:val="548DD4"/>
              </w:rPr>
              <w:t>Plans may further define the specifics of transplant travel coverage</w:t>
            </w:r>
            <w:r w:rsidRPr="00495EFF">
              <w:rPr>
                <w:rFonts w:cs="Arial"/>
                <w:noProof/>
                <w:color w:val="548DD4"/>
              </w:rPr>
              <w:t>.]</w:t>
            </w:r>
          </w:p>
          <w:p w14:paraId="025D2B42" w14:textId="2D055873" w:rsidR="00E766A6" w:rsidRPr="00496847" w:rsidRDefault="00E766A6" w:rsidP="00FA4FC7">
            <w:pPr>
              <w:pStyle w:val="Tablelistbullet"/>
              <w:numPr>
                <w:ilvl w:val="0"/>
                <w:numId w:val="26"/>
              </w:numPr>
              <w:ind w:left="432"/>
              <w:rPr>
                <w:rFonts w:cs="Arial"/>
                <w:bCs/>
                <w:noProof/>
              </w:rPr>
            </w:pPr>
            <w:r>
              <w:rPr>
                <w:rFonts w:cs="Arial"/>
                <w:noProof/>
              </w:rPr>
              <w:t>b</w:t>
            </w:r>
            <w:r w:rsidRPr="00496847">
              <w:rPr>
                <w:rFonts w:cs="Arial"/>
                <w:noProof/>
              </w:rPr>
              <w:t xml:space="preserve">lood, including storage and administration </w:t>
            </w:r>
          </w:p>
          <w:p w14:paraId="7E4074C0" w14:textId="411EF245" w:rsidR="00E766A6" w:rsidRPr="00496847" w:rsidRDefault="00E766A6" w:rsidP="00FA4FC7">
            <w:pPr>
              <w:pStyle w:val="Tablelistbullet"/>
              <w:numPr>
                <w:ilvl w:val="0"/>
                <w:numId w:val="26"/>
              </w:numPr>
              <w:ind w:left="432"/>
              <w:rPr>
                <w:rFonts w:cs="Arial"/>
                <w:noProof/>
              </w:rPr>
            </w:pPr>
            <w:r>
              <w:rPr>
                <w:rFonts w:cs="Arial"/>
                <w:noProof/>
              </w:rPr>
              <w:t>p</w:t>
            </w:r>
            <w:r w:rsidRPr="00496847">
              <w:rPr>
                <w:rFonts w:cs="Arial"/>
                <w:noProof/>
              </w:rPr>
              <w:t>hysician services</w:t>
            </w:r>
          </w:p>
          <w:p w14:paraId="20A00B77" w14:textId="77777777" w:rsidR="00E766A6" w:rsidRPr="00496847" w:rsidRDefault="00E766A6" w:rsidP="00E766A6">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5825D2DD" w14:textId="109188A4" w:rsidR="00E766A6" w:rsidRPr="00496847" w:rsidRDefault="00E766A6" w:rsidP="00E766A6">
            <w:pPr>
              <w:pStyle w:val="Tablelistbullet"/>
              <w:numPr>
                <w:ilvl w:val="0"/>
                <w:numId w:val="0"/>
              </w:numPr>
              <w:ind w:left="72"/>
              <w:rPr>
                <w:rFonts w:cs="Arial"/>
                <w:noProof/>
              </w:rPr>
            </w:pPr>
            <w:r w:rsidRPr="00496847">
              <w:rPr>
                <w:rFonts w:cs="Arial"/>
                <w:noProof/>
              </w:rPr>
              <w:t>You can also find more information in a Medicare fact sheet called “Are you a Hosptial Inpatient or Outpatient? If You Have Medicare – Ask!”</w:t>
            </w:r>
            <w:r>
              <w:rPr>
                <w:rFonts w:cs="Arial"/>
                <w:noProof/>
              </w:rPr>
              <w:t>.</w:t>
            </w:r>
            <w:r w:rsidRPr="00496847">
              <w:rPr>
                <w:rFonts w:cs="Arial"/>
                <w:noProof/>
              </w:rPr>
              <w:t xml:space="preserve"> This fact sheet is available on the Web at </w:t>
            </w:r>
            <w:hyperlink r:id="rId30" w:history="1">
              <w:r w:rsidRPr="00787754">
                <w:rPr>
                  <w:rStyle w:val="Hyperlink"/>
                </w:rPr>
                <w:t>https://es.medicare.gov/publications/11435-Medicare-Hospital-Benefits.pdf</w:t>
              </w:r>
            </w:hyperlink>
            <w:r>
              <w:t xml:space="preserve"> </w:t>
            </w:r>
            <w:r w:rsidRPr="00496847">
              <w:rPr>
                <w:rFonts w:cs="Arial"/>
                <w:noProof/>
              </w:rPr>
              <w:t>or by calling 1-800-MEDICARE (1-800-633-4227). TTY users call 1-877-486-2048. You can call these numbers for free, 24 hours a day, 7 days a week.</w:t>
            </w:r>
          </w:p>
        </w:tc>
        <w:tc>
          <w:tcPr>
            <w:tcW w:w="2707" w:type="dxa"/>
            <w:tcMar>
              <w:top w:w="144" w:type="dxa"/>
              <w:left w:w="144" w:type="dxa"/>
              <w:bottom w:w="144" w:type="dxa"/>
              <w:right w:w="144" w:type="dxa"/>
            </w:tcMar>
          </w:tcPr>
          <w:p w14:paraId="1B9424B8" w14:textId="6E263C61" w:rsidR="00E766A6" w:rsidRPr="00496847" w:rsidRDefault="00E766A6" w:rsidP="00E766A6">
            <w:pPr>
              <w:pStyle w:val="Tabletext"/>
              <w:rPr>
                <w:rFonts w:cs="Arial"/>
                <w:noProof/>
              </w:rPr>
            </w:pPr>
            <w:r w:rsidRPr="00496847">
              <w:rPr>
                <w:rFonts w:cs="Arial"/>
                <w:noProof/>
              </w:rPr>
              <w:t xml:space="preserve"> </w:t>
            </w:r>
          </w:p>
        </w:tc>
      </w:tr>
      <w:tr w:rsidR="00E766A6"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E766A6" w:rsidRPr="0058576B" w:rsidRDefault="00E766A6" w:rsidP="00E766A6">
            <w:pPr>
              <w:pStyle w:val="Tablesubtitle"/>
              <w:rPr>
                <w:rFonts w:cs="Arial"/>
                <w:noProof/>
              </w:rPr>
            </w:pPr>
            <w:r w:rsidRPr="0058576B">
              <w:rPr>
                <w:rFonts w:cs="Arial"/>
                <w:noProof/>
              </w:rPr>
              <w:t>Inpatient services in a psychiatric hospital</w:t>
            </w:r>
          </w:p>
          <w:p w14:paraId="5F2FE295" w14:textId="3E9FA5F1" w:rsidR="00E766A6" w:rsidRPr="00496847" w:rsidRDefault="00E766A6" w:rsidP="00E766A6">
            <w:pPr>
              <w:pStyle w:val="Tabletext"/>
              <w:rPr>
                <w:rFonts w:cs="Arial"/>
              </w:rPr>
            </w:pPr>
            <w:r w:rsidRPr="00496847">
              <w:rPr>
                <w:rFonts w:cs="Arial"/>
                <w:noProof/>
              </w:rPr>
              <w:t>We pay for mental health care services that require a hospital stay</w:t>
            </w:r>
            <w:r w:rsidR="00392CE4">
              <w:t xml:space="preserve"> </w:t>
            </w:r>
            <w:r w:rsidR="00392CE4" w:rsidRPr="00392CE4">
              <w:rPr>
                <w:rFonts w:cs="Arial"/>
                <w:noProof/>
              </w:rPr>
              <w:t xml:space="preserve">including extended inpatient </w:t>
            </w:r>
            <w:r w:rsidR="00392CE4">
              <w:rPr>
                <w:rFonts w:cs="Arial"/>
                <w:noProof/>
              </w:rPr>
              <w:t xml:space="preserve">psychiatric </w:t>
            </w:r>
            <w:r w:rsidR="00392CE4" w:rsidRPr="00392CE4">
              <w:rPr>
                <w:rFonts w:cs="Arial"/>
                <w:noProof/>
              </w:rPr>
              <w:t>hospital stays</w:t>
            </w:r>
            <w:r w:rsidRPr="00496847">
              <w:rPr>
                <w:rFonts w:cs="Arial"/>
                <w:noProof/>
              </w:rPr>
              <w:t xml:space="preserve">. </w:t>
            </w:r>
            <w:r w:rsidRPr="00126035">
              <w:rPr>
                <w:rFonts w:cs="Arial"/>
                <w:color w:val="548DD4"/>
              </w:rPr>
              <w:t>[</w:t>
            </w:r>
            <w:r w:rsidRPr="00126035">
              <w:rPr>
                <w:rFonts w:cs="Arial"/>
                <w:i/>
                <w:iCs/>
                <w:color w:val="548DD4"/>
              </w:rPr>
              <w:t>List days covered, restrictions such as 190-day lifetime limit for inpatient services in a psychiatric hospital. The 190-day limit does not apply to inpatient mental health services provided in a psychiatric unit of a general hospital</w:t>
            </w:r>
            <w:r w:rsidRPr="00126035">
              <w:rPr>
                <w:rFonts w:cs="Arial"/>
                <w:color w:val="548DD4"/>
              </w:rPr>
              <w:t>.]</w:t>
            </w:r>
          </w:p>
          <w:p w14:paraId="0E0ACE0D" w14:textId="59E6800D" w:rsidR="00E766A6" w:rsidRPr="00496847" w:rsidRDefault="00E766A6" w:rsidP="00E766A6">
            <w:pPr>
              <w:pStyle w:val="Tablelistbullet"/>
              <w:numPr>
                <w:ilvl w:val="0"/>
                <w:numId w:val="0"/>
              </w:numPr>
              <w:rPr>
                <w:rFonts w:cs="Arial"/>
                <w:noProof/>
              </w:rPr>
            </w:pPr>
            <w:r w:rsidRPr="00126035">
              <w:rPr>
                <w:rFonts w:cs="Arial"/>
                <w:noProof/>
                <w:color w:val="548DD4"/>
              </w:rPr>
              <w:t>[</w:t>
            </w:r>
            <w:r w:rsidRPr="00126035">
              <w:rPr>
                <w:rFonts w:cs="Arial"/>
                <w:i/>
                <w:iCs/>
                <w:noProof/>
                <w:color w:val="548DD4"/>
              </w:rPr>
              <w:t>List any additional benefits offered</w:t>
            </w:r>
            <w:r w:rsidRPr="00126035">
              <w:rPr>
                <w:rFonts w:cs="Arial"/>
                <w:noProof/>
                <w:color w:val="548DD4"/>
              </w:rPr>
              <w:t>.]</w:t>
            </w:r>
          </w:p>
        </w:tc>
        <w:tc>
          <w:tcPr>
            <w:tcW w:w="2707" w:type="dxa"/>
            <w:tcMar>
              <w:top w:w="144" w:type="dxa"/>
              <w:left w:w="144" w:type="dxa"/>
              <w:bottom w:w="144" w:type="dxa"/>
              <w:right w:w="144" w:type="dxa"/>
            </w:tcMar>
          </w:tcPr>
          <w:p w14:paraId="4F8F7D79" w14:textId="77777777" w:rsidR="00E766A6" w:rsidRPr="00496847" w:rsidRDefault="00E766A6" w:rsidP="00E766A6">
            <w:pPr>
              <w:pStyle w:val="Tabletext"/>
              <w:rPr>
                <w:rFonts w:cs="Arial"/>
                <w:noProof/>
              </w:rPr>
            </w:pPr>
            <w:r w:rsidRPr="00496847">
              <w:rPr>
                <w:rFonts w:cs="Arial"/>
                <w:noProof/>
              </w:rPr>
              <w:t>$0</w:t>
            </w:r>
          </w:p>
        </w:tc>
      </w:tr>
      <w:tr w:rsidR="00E766A6"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E766A6" w:rsidRPr="00126035" w:rsidRDefault="00E766A6" w:rsidP="00E766A6">
            <w:pPr>
              <w:spacing w:after="120" w:line="280" w:lineRule="exact"/>
              <w:ind w:right="288"/>
              <w:rPr>
                <w:rFonts w:cs="Arial"/>
                <w:noProof/>
                <w:color w:val="548DD4"/>
                <w:position w:val="-2"/>
              </w:rPr>
            </w:pPr>
            <w:r w:rsidRPr="00126035">
              <w:rPr>
                <w:rFonts w:cs="Arial"/>
                <w:noProof/>
                <w:color w:val="548DD4"/>
              </w:rPr>
              <w:t>[</w:t>
            </w:r>
            <w:r w:rsidRPr="00126035">
              <w:rPr>
                <w:rFonts w:cs="Arial"/>
                <w:i/>
                <w:iCs/>
                <w:noProof/>
                <w:color w:val="548DD4"/>
              </w:rPr>
              <w:t>Plans with no day limitations on a plan’s hospital or nursing facility coverage may modify or delete this row as appropriate</w:t>
            </w:r>
            <w:r w:rsidRPr="00126035">
              <w:rPr>
                <w:rFonts w:cs="Arial"/>
                <w:noProof/>
                <w:color w:val="548DD4"/>
              </w:rPr>
              <w:t>.]</w:t>
            </w:r>
          </w:p>
          <w:p w14:paraId="5DE43EF5" w14:textId="77777777" w:rsidR="00E766A6" w:rsidRPr="0058576B" w:rsidRDefault="00E766A6" w:rsidP="00E766A6">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5B410746" w:rsidR="00E766A6" w:rsidRPr="00496847" w:rsidRDefault="00E766A6" w:rsidP="00E766A6">
            <w:pPr>
              <w:pStyle w:val="Tabletext"/>
              <w:rPr>
                <w:rFonts w:cs="Arial"/>
                <w:noProof/>
              </w:rPr>
            </w:pPr>
            <w:r w:rsidRPr="0F291F7C">
              <w:rPr>
                <w:rFonts w:cs="Arial"/>
                <w:noProof/>
              </w:rPr>
              <w:t xml:space="preserve">We do not pay for your inpatient stay if </w:t>
            </w:r>
            <w:r>
              <w:rPr>
                <w:rFonts w:cs="Arial"/>
                <w:noProof/>
              </w:rPr>
              <w:t>you have used all of your inpatient benefit or if the stay</w:t>
            </w:r>
            <w:r w:rsidRPr="0F291F7C">
              <w:rPr>
                <w:rFonts w:cs="Arial"/>
                <w:noProof/>
              </w:rPr>
              <w:t xml:space="preserve"> is not reasonable and medically necessary.</w:t>
            </w:r>
          </w:p>
          <w:p w14:paraId="581B1981" w14:textId="7AF789A1" w:rsidR="00E766A6" w:rsidRPr="00496847" w:rsidRDefault="00E766A6" w:rsidP="00E766A6">
            <w:pPr>
              <w:pStyle w:val="Tabletext"/>
              <w:rPr>
                <w:rFonts w:cs="Arial"/>
                <w:noProof/>
              </w:rPr>
            </w:pPr>
            <w:r w:rsidRPr="0F291F7C">
              <w:rPr>
                <w:rFonts w:cs="Arial"/>
                <w:noProof/>
              </w:rPr>
              <w:t>However, in certain situations where inpatient care is not covered, we may pay for services you get while you’re in a hospital or nursing facility. To find out more, contact Member Services.</w:t>
            </w:r>
          </w:p>
          <w:p w14:paraId="22AE4DF8" w14:textId="6F108A99" w:rsidR="00E766A6" w:rsidRPr="00496847" w:rsidRDefault="00E766A6" w:rsidP="00E766A6">
            <w:pPr>
              <w:pStyle w:val="Tabletext"/>
              <w:rPr>
                <w:rFonts w:cs="Arial"/>
                <w:noProof/>
              </w:rPr>
            </w:pPr>
            <w:r w:rsidRPr="00496847">
              <w:rPr>
                <w:rFonts w:cs="Arial"/>
                <w:noProof/>
              </w:rPr>
              <w:t>We pay for the following services, and maybe other services not listed here:</w:t>
            </w:r>
          </w:p>
          <w:p w14:paraId="13F1F059" w14:textId="68C0E9D6" w:rsidR="00E766A6" w:rsidRPr="00496847" w:rsidRDefault="00E766A6" w:rsidP="00FA4FC7">
            <w:pPr>
              <w:pStyle w:val="Tablelistbullet"/>
              <w:numPr>
                <w:ilvl w:val="0"/>
                <w:numId w:val="27"/>
              </w:numPr>
              <w:ind w:left="432"/>
              <w:rPr>
                <w:rFonts w:cs="Arial"/>
                <w:noProof/>
              </w:rPr>
            </w:pPr>
            <w:r>
              <w:rPr>
                <w:rFonts w:cs="Arial"/>
                <w:noProof/>
              </w:rPr>
              <w:t>d</w:t>
            </w:r>
            <w:r w:rsidRPr="00496847">
              <w:rPr>
                <w:rFonts w:cs="Arial"/>
                <w:noProof/>
              </w:rPr>
              <w:t>octor services</w:t>
            </w:r>
          </w:p>
          <w:p w14:paraId="439E4439" w14:textId="4BD795AD" w:rsidR="00E766A6" w:rsidRPr="00496847" w:rsidRDefault="00E766A6" w:rsidP="00FA4FC7">
            <w:pPr>
              <w:pStyle w:val="Tablelistbullet"/>
              <w:numPr>
                <w:ilvl w:val="0"/>
                <w:numId w:val="27"/>
              </w:numPr>
              <w:ind w:left="432"/>
              <w:rPr>
                <w:rFonts w:cs="Arial"/>
                <w:noProof/>
              </w:rPr>
            </w:pPr>
            <w:r>
              <w:rPr>
                <w:rFonts w:cs="Arial"/>
                <w:noProof/>
              </w:rPr>
              <w:t>d</w:t>
            </w:r>
            <w:r w:rsidRPr="00496847">
              <w:rPr>
                <w:rFonts w:cs="Arial"/>
                <w:noProof/>
              </w:rPr>
              <w:t>iagnostic tests, like lab tests</w:t>
            </w:r>
          </w:p>
          <w:p w14:paraId="29AC19E5" w14:textId="77777777" w:rsidR="00E766A6" w:rsidRPr="00496847" w:rsidRDefault="00E766A6" w:rsidP="00FA4FC7">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E766A6" w:rsidRPr="00496847" w:rsidRDefault="00E766A6" w:rsidP="00FA4FC7">
            <w:pPr>
              <w:pStyle w:val="Tablelistbullet"/>
              <w:numPr>
                <w:ilvl w:val="0"/>
                <w:numId w:val="27"/>
              </w:numPr>
              <w:ind w:left="432"/>
              <w:rPr>
                <w:rFonts w:cs="Arial"/>
                <w:noProof/>
              </w:rPr>
            </w:pPr>
            <w:r>
              <w:rPr>
                <w:rFonts w:cs="Arial"/>
                <w:noProof/>
              </w:rPr>
              <w:t>s</w:t>
            </w:r>
            <w:r w:rsidRPr="00496847">
              <w:rPr>
                <w:rFonts w:cs="Arial"/>
                <w:noProof/>
              </w:rPr>
              <w:t>urgical dressings</w:t>
            </w:r>
          </w:p>
          <w:p w14:paraId="697AA0D3" w14:textId="1AB2336E" w:rsidR="00E766A6" w:rsidRPr="00496847" w:rsidRDefault="00E766A6" w:rsidP="00FA4FC7">
            <w:pPr>
              <w:pStyle w:val="Tablelistbullet"/>
              <w:numPr>
                <w:ilvl w:val="0"/>
                <w:numId w:val="27"/>
              </w:numPr>
              <w:ind w:left="432"/>
              <w:rPr>
                <w:rFonts w:cs="Arial"/>
                <w:noProof/>
              </w:rPr>
            </w:pPr>
            <w:r>
              <w:rPr>
                <w:rFonts w:cs="Arial"/>
                <w:noProof/>
              </w:rPr>
              <w:t>s</w:t>
            </w:r>
            <w:r w:rsidRPr="00496847">
              <w:rPr>
                <w:rFonts w:cs="Arial"/>
                <w:noProof/>
              </w:rPr>
              <w:t>plints, casts, and other devices used for fractures and dislocations</w:t>
            </w:r>
          </w:p>
          <w:p w14:paraId="738720B0" w14:textId="416BC44C" w:rsidR="00E766A6" w:rsidRPr="00496847" w:rsidRDefault="00E766A6" w:rsidP="00FA4FC7">
            <w:pPr>
              <w:pStyle w:val="Tablelistbullet"/>
              <w:numPr>
                <w:ilvl w:val="0"/>
                <w:numId w:val="27"/>
              </w:numPr>
              <w:ind w:left="432"/>
              <w:rPr>
                <w:rFonts w:cs="Arial"/>
                <w:noProof/>
                <w:color w:val="000000"/>
              </w:rPr>
            </w:pPr>
            <w:r>
              <w:rPr>
                <w:rFonts w:cs="Arial"/>
                <w:noProof/>
              </w:rPr>
              <w:t>p</w:t>
            </w:r>
            <w:r w:rsidRPr="00496847">
              <w:rPr>
                <w:rFonts w:cs="Arial"/>
                <w:noProof/>
              </w:rPr>
              <w:t>rosthetics and orthotic devices, other than dental, including replacement or repairs of such devices. These are devices that replace all or part of:</w:t>
            </w:r>
          </w:p>
          <w:p w14:paraId="21FDE4CB" w14:textId="5E56806F" w:rsidR="00E766A6" w:rsidRPr="00213DD1" w:rsidRDefault="00E766A6" w:rsidP="00E766A6">
            <w:pPr>
              <w:pStyle w:val="Tablelistbullet2"/>
            </w:pPr>
            <w:r>
              <w:rPr>
                <w:noProof/>
              </w:rPr>
              <w:t>a</w:t>
            </w:r>
            <w:r w:rsidRPr="00496847">
              <w:rPr>
                <w:noProof/>
              </w:rPr>
              <w:t>n internal body organ (including contiguous tissu</w:t>
            </w:r>
            <w:r w:rsidRPr="00213DD1">
              <w:t xml:space="preserve">e), </w:t>
            </w:r>
            <w:r w:rsidRPr="00213DD1">
              <w:rPr>
                <w:b/>
                <w:bCs/>
              </w:rPr>
              <w:t>or</w:t>
            </w:r>
          </w:p>
          <w:p w14:paraId="243F061B" w14:textId="378A0096" w:rsidR="00E766A6" w:rsidRPr="00496847" w:rsidRDefault="00E766A6" w:rsidP="00E766A6">
            <w:pPr>
              <w:pStyle w:val="Tablelistbullet2"/>
              <w:rPr>
                <w:noProof/>
              </w:rPr>
            </w:pPr>
            <w:r>
              <w:t>t</w:t>
            </w:r>
            <w:r w:rsidRPr="00213DD1">
              <w:t>he function of an inoperative or malfunctioning internal body</w:t>
            </w:r>
            <w:r w:rsidRPr="00496847">
              <w:rPr>
                <w:noProof/>
              </w:rPr>
              <w:t xml:space="preserve"> organ.</w:t>
            </w:r>
          </w:p>
          <w:p w14:paraId="20DA02CA" w14:textId="4445414D" w:rsidR="00E766A6" w:rsidRPr="00496847" w:rsidRDefault="00E766A6" w:rsidP="00FA4FC7">
            <w:pPr>
              <w:pStyle w:val="Tablelistbullet"/>
              <w:numPr>
                <w:ilvl w:val="0"/>
                <w:numId w:val="28"/>
              </w:numPr>
              <w:ind w:left="432"/>
              <w:rPr>
                <w:rFonts w:cs="Arial"/>
                <w:noProof/>
              </w:rPr>
            </w:pPr>
            <w:r>
              <w:rPr>
                <w:rFonts w:cs="Arial"/>
                <w:noProof/>
              </w:rPr>
              <w:t>l</w:t>
            </w:r>
            <w:r w:rsidRPr="00496847">
              <w:rPr>
                <w:rFonts w:cs="Arial"/>
                <w:noProof/>
              </w:rPr>
              <w:t xml:space="preserve">eg, arm, back, and neck braces, trusses, and artificial legs, arms, and eyes. </w:t>
            </w:r>
            <w:r w:rsidRPr="00496847">
              <w:rPr>
                <w:rFonts w:eastAsia="Times New Roman" w:cs="Arial"/>
                <w:noProof/>
              </w:rPr>
              <w:t>This includes adjustments, repairs, and replacements needed because of breakage, wear, loss, or a change in your condition</w:t>
            </w:r>
          </w:p>
          <w:p w14:paraId="66A9D613" w14:textId="2FE6F367" w:rsidR="00E766A6" w:rsidRPr="00496847" w:rsidRDefault="00E766A6" w:rsidP="00FA4FC7">
            <w:pPr>
              <w:pStyle w:val="Tablelistbullet"/>
              <w:numPr>
                <w:ilvl w:val="0"/>
                <w:numId w:val="28"/>
              </w:numPr>
              <w:ind w:left="432"/>
              <w:rPr>
                <w:rFonts w:cs="Arial"/>
                <w:b/>
                <w:bCs/>
                <w:noProof/>
                <w:szCs w:val="30"/>
              </w:rPr>
            </w:pPr>
            <w:r>
              <w:rPr>
                <w:rFonts w:cs="Arial"/>
                <w:noProof/>
              </w:rPr>
              <w:t>p</w:t>
            </w:r>
            <w:r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E766A6" w:rsidRPr="00496847" w:rsidDel="002B42B9" w:rsidRDefault="00E766A6" w:rsidP="00E766A6">
            <w:pPr>
              <w:spacing w:after="120" w:line="280" w:lineRule="exact"/>
              <w:ind w:right="288"/>
              <w:rPr>
                <w:rFonts w:cs="Arial"/>
                <w:noProof/>
                <w:color w:val="000000"/>
              </w:rPr>
            </w:pPr>
            <w:r w:rsidRPr="00496847">
              <w:rPr>
                <w:rFonts w:cs="Arial"/>
                <w:noProof/>
              </w:rPr>
              <w:t>$0</w:t>
            </w:r>
          </w:p>
        </w:tc>
      </w:tr>
      <w:tr w:rsidR="00392CE4" w:rsidRPr="00496847" w14:paraId="60254497" w14:textId="77777777" w:rsidTr="2EBAE05A">
        <w:trPr>
          <w:cantSplit/>
        </w:trPr>
        <w:tc>
          <w:tcPr>
            <w:tcW w:w="533" w:type="dxa"/>
            <w:shd w:val="clear" w:color="auto" w:fill="auto"/>
            <w:tcMar>
              <w:top w:w="144" w:type="dxa"/>
              <w:left w:w="144" w:type="dxa"/>
              <w:bottom w:w="144" w:type="dxa"/>
              <w:right w:w="144" w:type="dxa"/>
            </w:tcMar>
          </w:tcPr>
          <w:p w14:paraId="00A0ACEA" w14:textId="77777777" w:rsidR="00392CE4" w:rsidRPr="00496847" w:rsidRDefault="00392CE4"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EACA70" w14:textId="77777777" w:rsidR="00392CE4" w:rsidRPr="00392CE4" w:rsidRDefault="00392CE4" w:rsidP="00392CE4">
            <w:pPr>
              <w:pStyle w:val="Tablesubtitle"/>
              <w:rPr>
                <w:rFonts w:cs="Arial"/>
                <w:noProof/>
              </w:rPr>
            </w:pPr>
            <w:r w:rsidRPr="00392CE4">
              <w:rPr>
                <w:rFonts w:cs="Arial"/>
                <w:noProof/>
              </w:rPr>
              <w:t xml:space="preserve">Interpreter services </w:t>
            </w:r>
          </w:p>
          <w:p w14:paraId="1A64EE47" w14:textId="77777777" w:rsidR="00392CE4" w:rsidRPr="00392CE4" w:rsidRDefault="00392CE4" w:rsidP="00392CE4">
            <w:pPr>
              <w:pStyle w:val="Tablesubtitle"/>
              <w:rPr>
                <w:rFonts w:cs="Arial"/>
                <w:b w:val="0"/>
                <w:bCs w:val="0"/>
                <w:noProof/>
              </w:rPr>
            </w:pPr>
            <w:r w:rsidRPr="00392CE4">
              <w:rPr>
                <w:rFonts w:cs="Arial"/>
                <w:b w:val="0"/>
                <w:bCs w:val="0"/>
                <w:noProof/>
              </w:rPr>
              <w:t>The plan will pay for the following services:</w:t>
            </w:r>
          </w:p>
          <w:p w14:paraId="7D3D9768" w14:textId="77777777" w:rsidR="00392CE4" w:rsidRDefault="00392CE4" w:rsidP="00FA4FC7">
            <w:pPr>
              <w:pStyle w:val="Tablelistbullet"/>
              <w:numPr>
                <w:ilvl w:val="0"/>
                <w:numId w:val="27"/>
              </w:numPr>
              <w:ind w:left="432"/>
              <w:rPr>
                <w:rFonts w:cs="Arial"/>
                <w:noProof/>
              </w:rPr>
            </w:pPr>
            <w:r w:rsidRPr="00392CE4">
              <w:rPr>
                <w:rFonts w:cs="Arial"/>
                <w:noProof/>
              </w:rPr>
              <w:t>Spoken language interpreter services</w:t>
            </w:r>
          </w:p>
          <w:p w14:paraId="2F163A6A" w14:textId="0A9D582A" w:rsidR="00392CE4" w:rsidRPr="00392CE4" w:rsidRDefault="00392CE4" w:rsidP="00FA4FC7">
            <w:pPr>
              <w:pStyle w:val="Tablelistbullet"/>
              <w:numPr>
                <w:ilvl w:val="0"/>
                <w:numId w:val="27"/>
              </w:numPr>
              <w:ind w:left="432"/>
              <w:rPr>
                <w:rFonts w:cs="Arial"/>
                <w:noProof/>
              </w:rPr>
            </w:pPr>
            <w:r w:rsidRPr="00392CE4">
              <w:rPr>
                <w:rFonts w:cs="Arial"/>
                <w:noProof/>
              </w:rPr>
              <w:t>Sign language interpreter services</w:t>
            </w:r>
          </w:p>
        </w:tc>
        <w:tc>
          <w:tcPr>
            <w:tcW w:w="2707" w:type="dxa"/>
            <w:tcMar>
              <w:top w:w="144" w:type="dxa"/>
              <w:left w:w="144" w:type="dxa"/>
              <w:bottom w:w="144" w:type="dxa"/>
              <w:right w:w="144" w:type="dxa"/>
            </w:tcMar>
          </w:tcPr>
          <w:p w14:paraId="02CBD133" w14:textId="77777777" w:rsidR="00392CE4" w:rsidRPr="00496847" w:rsidRDefault="00392CE4" w:rsidP="00E766A6">
            <w:pPr>
              <w:pStyle w:val="Tabletext"/>
              <w:rPr>
                <w:rFonts w:cs="Arial"/>
                <w:bCs/>
                <w:noProof/>
              </w:rPr>
            </w:pPr>
          </w:p>
        </w:tc>
      </w:tr>
      <w:tr w:rsidR="00E766A6"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E766A6" w:rsidRPr="0058576B" w:rsidRDefault="00E766A6" w:rsidP="00E766A6">
            <w:pPr>
              <w:pStyle w:val="Tablesubtitle"/>
              <w:rPr>
                <w:rFonts w:cs="Arial"/>
                <w:noProof/>
              </w:rPr>
            </w:pPr>
            <w:r w:rsidRPr="0058576B">
              <w:rPr>
                <w:rFonts w:cs="Arial"/>
                <w:noProof/>
              </w:rPr>
              <w:t>Kidney disease services and supplies</w:t>
            </w:r>
          </w:p>
          <w:p w14:paraId="611CB071" w14:textId="2AD7541E" w:rsidR="00E766A6" w:rsidRPr="00496847" w:rsidRDefault="00E766A6" w:rsidP="00E766A6">
            <w:pPr>
              <w:pStyle w:val="Tabletext"/>
              <w:rPr>
                <w:rFonts w:cs="Arial"/>
                <w:noProof/>
              </w:rPr>
            </w:pPr>
            <w:r w:rsidRPr="00496847">
              <w:rPr>
                <w:rFonts w:cs="Arial"/>
                <w:noProof/>
              </w:rPr>
              <w:t>We pay for the following services:</w:t>
            </w:r>
          </w:p>
          <w:p w14:paraId="24A9DC1C" w14:textId="6E99E1C2" w:rsidR="00E766A6" w:rsidRPr="00496847" w:rsidRDefault="00E766A6" w:rsidP="00FA4FC7">
            <w:pPr>
              <w:pStyle w:val="Tablelistbullet"/>
              <w:numPr>
                <w:ilvl w:val="0"/>
                <w:numId w:val="29"/>
              </w:numPr>
              <w:ind w:left="432"/>
              <w:rPr>
                <w:rFonts w:cs="Arial"/>
                <w:noProof/>
              </w:rPr>
            </w:pPr>
            <w:r w:rsidRPr="00496847">
              <w:rPr>
                <w:rFonts w:cs="Arial"/>
                <w:noProof/>
              </w:rPr>
              <w:t>Kidney disease education services to teach kidney care and help you make good decisions about your care. You must have stage IV chronic kidney disease, and your doctor must refer you. We cover up to six sessions of kidney disease education services.</w:t>
            </w:r>
          </w:p>
          <w:p w14:paraId="236DD7B8" w14:textId="2CA28C89" w:rsidR="00E766A6" w:rsidRPr="00496847" w:rsidRDefault="00E766A6" w:rsidP="00FA4FC7">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3 </w:t>
            </w:r>
            <w:r w:rsidRPr="00496847">
              <w:rPr>
                <w:rFonts w:cs="Arial"/>
                <w:noProof/>
              </w:rPr>
              <w:t xml:space="preserve">of </w:t>
            </w:r>
            <w:r w:rsidR="00E92BEE">
              <w:rPr>
                <w:rFonts w:cs="Arial"/>
                <w:noProof/>
              </w:rPr>
              <w:t>this</w:t>
            </w:r>
            <w:r w:rsidR="00E92BEE" w:rsidRPr="00496847">
              <w:rPr>
                <w:rFonts w:cs="Arial"/>
                <w:noProof/>
              </w:rPr>
              <w:t xml:space="preserve"> </w:t>
            </w:r>
            <w:r w:rsidRPr="00496847">
              <w:rPr>
                <w:rFonts w:cs="Arial"/>
                <w:i/>
                <w:noProof/>
              </w:rPr>
              <w:t>Member Handbook</w:t>
            </w:r>
            <w:r w:rsidRPr="00496847">
              <w:rPr>
                <w:rFonts w:cs="Arial"/>
                <w:noProof/>
              </w:rPr>
              <w:t xml:space="preserve">, or when your provider for this service is temporarily unavailable or inaccessible. </w:t>
            </w:r>
          </w:p>
          <w:p w14:paraId="47F97480" w14:textId="707F1C82" w:rsidR="00E766A6" w:rsidRPr="00496847" w:rsidRDefault="00E766A6" w:rsidP="00FA4FC7">
            <w:pPr>
              <w:pStyle w:val="Tablelistbullet"/>
              <w:numPr>
                <w:ilvl w:val="0"/>
                <w:numId w:val="29"/>
              </w:numPr>
              <w:ind w:left="432"/>
              <w:rPr>
                <w:rFonts w:cs="Arial"/>
                <w:noProof/>
              </w:rPr>
            </w:pPr>
            <w:r w:rsidRPr="00496847">
              <w:rPr>
                <w:rFonts w:cs="Arial"/>
                <w:noProof/>
              </w:rPr>
              <w:t>Inpatient dialysis treatments if you’re admitted as an inpatient to a hospital for special care</w:t>
            </w:r>
          </w:p>
          <w:p w14:paraId="47F7375A" w14:textId="77777777" w:rsidR="00E766A6" w:rsidRPr="00496847" w:rsidRDefault="00E766A6" w:rsidP="00FA4FC7">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E766A6" w:rsidRPr="00496847" w:rsidRDefault="00E766A6" w:rsidP="00FA4FC7">
            <w:pPr>
              <w:pStyle w:val="Tablelistbullet"/>
              <w:numPr>
                <w:ilvl w:val="0"/>
                <w:numId w:val="29"/>
              </w:numPr>
              <w:ind w:left="432"/>
              <w:rPr>
                <w:rFonts w:cs="Arial"/>
                <w:noProof/>
              </w:rPr>
            </w:pPr>
            <w:r w:rsidRPr="00496847">
              <w:rPr>
                <w:rFonts w:cs="Arial"/>
                <w:noProof/>
              </w:rPr>
              <w:t>Home dialysis equipment and supplies</w:t>
            </w:r>
          </w:p>
          <w:p w14:paraId="6CFA661C" w14:textId="77777777" w:rsidR="00E766A6" w:rsidRPr="00496847" w:rsidRDefault="00E766A6" w:rsidP="00FA4FC7">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1264B460" w:rsidR="00E766A6" w:rsidRPr="00496847" w:rsidRDefault="00E766A6" w:rsidP="00E766A6">
            <w:pPr>
              <w:pStyle w:val="Tabletext"/>
              <w:rPr>
                <w:rFonts w:cs="Arial"/>
                <w:bCs/>
                <w:noProof/>
              </w:rPr>
            </w:pPr>
            <w:r w:rsidRPr="00496847">
              <w:rPr>
                <w:rFonts w:cs="Arial"/>
                <w:bCs/>
                <w:noProof/>
              </w:rPr>
              <w:t>Your Medicare Part B drug benefit pays for some drugs for dialysis. For information, refer to “Medicare Part B prescription drugs” in this chart.</w:t>
            </w:r>
          </w:p>
        </w:tc>
        <w:tc>
          <w:tcPr>
            <w:tcW w:w="2707" w:type="dxa"/>
            <w:tcMar>
              <w:top w:w="144" w:type="dxa"/>
              <w:left w:w="144" w:type="dxa"/>
              <w:bottom w:w="144" w:type="dxa"/>
              <w:right w:w="144" w:type="dxa"/>
            </w:tcMar>
          </w:tcPr>
          <w:p w14:paraId="00B22E0C" w14:textId="77777777" w:rsidR="00E766A6" w:rsidRPr="00496847" w:rsidRDefault="00E766A6" w:rsidP="00E766A6">
            <w:pPr>
              <w:pStyle w:val="Tabletext"/>
              <w:rPr>
                <w:rFonts w:cs="Arial"/>
                <w:noProof/>
              </w:rPr>
            </w:pPr>
            <w:r w:rsidRPr="00496847">
              <w:rPr>
                <w:rFonts w:cs="Arial"/>
                <w:bCs/>
                <w:noProof/>
              </w:rPr>
              <w:t>$0</w:t>
            </w:r>
          </w:p>
        </w:tc>
      </w:tr>
      <w:tr w:rsidR="00E766A6"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E766A6" w:rsidRPr="00496847" w:rsidRDefault="00E766A6" w:rsidP="00E766A6">
            <w:pPr>
              <w:pStyle w:val="Tableapple"/>
              <w:spacing w:line="280" w:lineRule="exact"/>
              <w:rPr>
                <w:rFonts w:cs="Arial"/>
                <w:noProof/>
              </w:rPr>
            </w:pPr>
            <w:r>
              <w:rPr>
                <w:noProof/>
              </w:rPr>
              <w:lastRenderedPageBreak/>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31"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77777777" w:rsidR="00E766A6" w:rsidRPr="0058576B" w:rsidRDefault="00E766A6" w:rsidP="00E766A6">
            <w:pPr>
              <w:pStyle w:val="Tablesubtitle"/>
              <w:rPr>
                <w:rFonts w:cs="Arial"/>
                <w:noProof/>
              </w:rPr>
            </w:pPr>
            <w:r w:rsidRPr="0058576B">
              <w:rPr>
                <w:rFonts w:cs="Arial"/>
                <w:noProof/>
              </w:rPr>
              <w:t>Lung cancer screening</w:t>
            </w:r>
          </w:p>
          <w:p w14:paraId="34AFD01C" w14:textId="1989A7FB" w:rsidR="00E766A6" w:rsidRPr="00496847" w:rsidRDefault="00E766A6" w:rsidP="00E766A6">
            <w:pPr>
              <w:pStyle w:val="Tabletext"/>
              <w:rPr>
                <w:rFonts w:cs="Arial"/>
                <w:noProof/>
              </w:rPr>
            </w:pPr>
            <w:r w:rsidRPr="00496847">
              <w:rPr>
                <w:rFonts w:cs="Arial"/>
                <w:noProof/>
              </w:rPr>
              <w:t>Our plan pays for lung cancer screening every 12 months if you:</w:t>
            </w:r>
          </w:p>
          <w:p w14:paraId="57CF8BD3" w14:textId="4A147462" w:rsidR="00E766A6" w:rsidRPr="00496847" w:rsidRDefault="00E766A6" w:rsidP="00FA4FC7">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Pr="00496847">
              <w:rPr>
                <w:rFonts w:cs="Arial"/>
                <w:bCs/>
                <w:noProof/>
              </w:rPr>
              <w:t xml:space="preserve">re aged 50-77, </w:t>
            </w:r>
            <w:r w:rsidRPr="00496847">
              <w:rPr>
                <w:rFonts w:cs="Arial"/>
                <w:b/>
                <w:bCs/>
                <w:noProof/>
              </w:rPr>
              <w:t>and</w:t>
            </w:r>
          </w:p>
          <w:p w14:paraId="50340CB2" w14:textId="0DC1B5C3" w:rsidR="00E766A6" w:rsidRPr="00496847" w:rsidRDefault="00E766A6" w:rsidP="00FA4FC7">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a counseling and shared decision-making visit with your doctor or other qualified provider, </w:t>
            </w:r>
            <w:r w:rsidRPr="00496847">
              <w:rPr>
                <w:rFonts w:cs="Arial"/>
                <w:b/>
                <w:bCs/>
                <w:noProof/>
              </w:rPr>
              <w:t>and</w:t>
            </w:r>
          </w:p>
          <w:p w14:paraId="77D7E9D8" w14:textId="0CC91177" w:rsidR="00E766A6" w:rsidRPr="00496847" w:rsidRDefault="00E766A6" w:rsidP="00FA4FC7">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Pr="00496847">
              <w:rPr>
                <w:rFonts w:cs="Arial"/>
                <w:bCs/>
                <w:noProof/>
              </w:rPr>
              <w:t xml:space="preserve">ave smoked at least 1 pack a day for </w:t>
            </w:r>
            <w:r>
              <w:rPr>
                <w:rFonts w:cs="Arial"/>
                <w:bCs/>
                <w:noProof/>
              </w:rPr>
              <w:t>2</w:t>
            </w:r>
            <w:r w:rsidRPr="00496847">
              <w:rPr>
                <w:rFonts w:cs="Arial"/>
                <w:bCs/>
                <w:noProof/>
              </w:rPr>
              <w:t>0 years with no signs or symptoms of lung cancer or smoke now or have quit within the last 15 years</w:t>
            </w:r>
          </w:p>
          <w:p w14:paraId="3132F3DD" w14:textId="4F613763" w:rsidR="00E766A6" w:rsidRPr="00496847" w:rsidRDefault="00E766A6" w:rsidP="00E766A6">
            <w:pPr>
              <w:pStyle w:val="Tabletext"/>
              <w:rPr>
                <w:rFonts w:cs="Arial"/>
                <w:noProof/>
              </w:rPr>
            </w:pPr>
            <w:r w:rsidRPr="00496847">
              <w:rPr>
                <w:rFonts w:cs="Arial"/>
                <w:noProof/>
              </w:rPr>
              <w:t xml:space="preserve">After the first screening, our plan pays for another screening each year with a written order from your doctor or other qualified provider. </w:t>
            </w:r>
          </w:p>
          <w:p w14:paraId="24D39702" w14:textId="3744F078" w:rsidR="00E766A6" w:rsidRPr="00496847" w:rsidRDefault="00E766A6" w:rsidP="00E766A6">
            <w:pPr>
              <w:pStyle w:val="Tabletext"/>
              <w:rPr>
                <w:rFonts w:cs="Arial"/>
                <w:noProof/>
              </w:rPr>
            </w:pPr>
            <w:r w:rsidRPr="00BD65DD">
              <w:rPr>
                <w:rFonts w:cs="Arial"/>
                <w:noProof/>
                <w:color w:val="548DD4"/>
              </w:rPr>
              <w:t>[</w:t>
            </w:r>
            <w:r w:rsidRPr="00BD65DD">
              <w:rPr>
                <w:rFonts w:cs="Arial"/>
                <w:i/>
                <w:iCs/>
                <w:noProof/>
                <w:color w:val="548DD4"/>
              </w:rPr>
              <w:t>Modify section to accurately describe benefits and list any additional benefits offered</w:t>
            </w:r>
            <w:r w:rsidRPr="00BD65DD">
              <w:rPr>
                <w:rFonts w:cs="Arial"/>
                <w:noProof/>
                <w:color w:val="548DD4"/>
              </w:rPr>
              <w:t>.]</w:t>
            </w:r>
          </w:p>
        </w:tc>
        <w:tc>
          <w:tcPr>
            <w:tcW w:w="2707" w:type="dxa"/>
            <w:tcMar>
              <w:top w:w="144" w:type="dxa"/>
              <w:left w:w="144" w:type="dxa"/>
              <w:bottom w:w="144" w:type="dxa"/>
              <w:right w:w="144" w:type="dxa"/>
            </w:tcMar>
          </w:tcPr>
          <w:p w14:paraId="6454E7A3" w14:textId="4662FF43" w:rsidR="00E766A6" w:rsidRPr="00496847" w:rsidRDefault="00E766A6" w:rsidP="00E766A6">
            <w:pPr>
              <w:pStyle w:val="Tabletext"/>
              <w:rPr>
                <w:rFonts w:cs="Arial"/>
                <w:bCs/>
                <w:noProof/>
              </w:rPr>
            </w:pPr>
            <w:r w:rsidRPr="00496847">
              <w:rPr>
                <w:rFonts w:cs="Arial"/>
                <w:bCs/>
                <w:noProof/>
              </w:rPr>
              <w:t>$0</w:t>
            </w:r>
          </w:p>
        </w:tc>
      </w:tr>
      <w:tr w:rsidR="00105DAC" w:rsidRPr="00496847" w14:paraId="5D4877B1" w14:textId="77777777" w:rsidTr="2EBAE05A">
        <w:trPr>
          <w:cantSplit/>
        </w:trPr>
        <w:tc>
          <w:tcPr>
            <w:tcW w:w="533" w:type="dxa"/>
            <w:shd w:val="clear" w:color="auto" w:fill="auto"/>
            <w:tcMar>
              <w:top w:w="144" w:type="dxa"/>
              <w:left w:w="144" w:type="dxa"/>
              <w:bottom w:w="144" w:type="dxa"/>
              <w:right w:w="144" w:type="dxa"/>
            </w:tcMar>
          </w:tcPr>
          <w:p w14:paraId="10570DB3" w14:textId="77777777" w:rsidR="00105DAC" w:rsidRDefault="00105DAC" w:rsidP="00E766A6">
            <w:pPr>
              <w:pStyle w:val="Tableapple"/>
              <w:spacing w:line="280" w:lineRule="exact"/>
              <w:rPr>
                <w:noProof/>
              </w:rPr>
            </w:pPr>
          </w:p>
        </w:tc>
        <w:tc>
          <w:tcPr>
            <w:tcW w:w="6667" w:type="dxa"/>
            <w:shd w:val="clear" w:color="auto" w:fill="auto"/>
            <w:tcMar>
              <w:top w:w="144" w:type="dxa"/>
              <w:left w:w="144" w:type="dxa"/>
              <w:bottom w:w="144" w:type="dxa"/>
              <w:right w:w="144" w:type="dxa"/>
            </w:tcMar>
          </w:tcPr>
          <w:p w14:paraId="197EADDF" w14:textId="77777777" w:rsidR="00105DAC" w:rsidRPr="00105DAC" w:rsidRDefault="00105DAC" w:rsidP="00105DAC">
            <w:pPr>
              <w:pStyle w:val="Tablesubtitle"/>
              <w:rPr>
                <w:rFonts w:cs="Arial"/>
                <w:noProof/>
              </w:rPr>
            </w:pPr>
            <w:r w:rsidRPr="00105DAC">
              <w:rPr>
                <w:rFonts w:cs="Arial"/>
                <w:noProof/>
              </w:rPr>
              <w:t>Medical Assistance covered prescription drugs</w:t>
            </w:r>
          </w:p>
          <w:p w14:paraId="2BE0F2FE" w14:textId="231041AC" w:rsidR="00105DAC" w:rsidRPr="00385AE7" w:rsidRDefault="00105DAC" w:rsidP="00105DAC">
            <w:pPr>
              <w:pStyle w:val="Tablesubtitle"/>
              <w:rPr>
                <w:rFonts w:cs="Arial"/>
                <w:b w:val="0"/>
                <w:bCs w:val="0"/>
                <w:noProof/>
              </w:rPr>
            </w:pPr>
            <w:r w:rsidRPr="00385AE7">
              <w:rPr>
                <w:rFonts w:cs="Arial"/>
                <w:b w:val="0"/>
                <w:bCs w:val="0"/>
                <w:noProof/>
              </w:rPr>
              <w:t>We will cover some drugs under Medical Assistance that are not covered by Medicare Part B and Medicare Part D. These include some over-the-counter products, some prescription cough and cold medicines and some vitamins.</w:t>
            </w:r>
          </w:p>
          <w:p w14:paraId="41932865" w14:textId="47AEEBFE" w:rsidR="00105DAC" w:rsidRPr="00105DAC" w:rsidRDefault="00105DAC" w:rsidP="00385AE7">
            <w:pPr>
              <w:pStyle w:val="Tablesubtitle"/>
              <w:rPr>
                <w:rFonts w:cs="Arial"/>
                <w:noProof/>
              </w:rPr>
            </w:pPr>
            <w:r w:rsidRPr="00105DAC">
              <w:rPr>
                <w:rFonts w:cs="Arial"/>
                <w:b w:val="0"/>
                <w:bCs w:val="0"/>
                <w:noProof/>
              </w:rPr>
              <w:t xml:space="preserve">The drug must be on our covered drug list (formulary). We will cover a non-formulary drug if your doctor shows us that: </w:t>
            </w:r>
          </w:p>
          <w:p w14:paraId="137E4687" w14:textId="77777777" w:rsidR="00105DAC" w:rsidRPr="00105DAC" w:rsidRDefault="00105DAC" w:rsidP="00FA4FC7">
            <w:pPr>
              <w:pStyle w:val="ListParagraph"/>
              <w:numPr>
                <w:ilvl w:val="0"/>
                <w:numId w:val="30"/>
              </w:numPr>
              <w:autoSpaceDE w:val="0"/>
              <w:autoSpaceDN w:val="0"/>
              <w:adjustRightInd w:val="0"/>
              <w:spacing w:after="120" w:line="280" w:lineRule="exact"/>
              <w:ind w:left="432" w:right="288"/>
              <w:rPr>
                <w:rFonts w:cs="Arial"/>
                <w:bCs/>
                <w:noProof/>
              </w:rPr>
            </w:pPr>
            <w:r w:rsidRPr="00105DAC">
              <w:rPr>
                <w:rFonts w:cs="Arial"/>
                <w:noProof/>
              </w:rPr>
              <w:t>the drug that is normally covered has caused a harmful reaction to you; or</w:t>
            </w:r>
          </w:p>
          <w:p w14:paraId="397B1F53" w14:textId="77777777" w:rsidR="00105DAC" w:rsidRPr="00105DAC" w:rsidRDefault="00105DAC" w:rsidP="00FA4FC7">
            <w:pPr>
              <w:pStyle w:val="ListParagraph"/>
              <w:numPr>
                <w:ilvl w:val="0"/>
                <w:numId w:val="30"/>
              </w:numPr>
              <w:autoSpaceDE w:val="0"/>
              <w:autoSpaceDN w:val="0"/>
              <w:adjustRightInd w:val="0"/>
              <w:spacing w:after="120" w:line="280" w:lineRule="exact"/>
              <w:ind w:left="432" w:right="288"/>
              <w:rPr>
                <w:rFonts w:cs="Arial"/>
                <w:bCs/>
                <w:noProof/>
              </w:rPr>
            </w:pPr>
            <w:r w:rsidRPr="00105DAC">
              <w:rPr>
                <w:rFonts w:cs="Arial"/>
                <w:noProof/>
              </w:rPr>
              <w:t>there is a reason to believe the drug that is normally covered would cause a harmful reaction; or</w:t>
            </w:r>
          </w:p>
          <w:p w14:paraId="4F020C7B" w14:textId="5F2F6D25" w:rsidR="00105DAC" w:rsidRPr="00105DAC" w:rsidRDefault="00105DAC" w:rsidP="00FA4FC7">
            <w:pPr>
              <w:pStyle w:val="ListParagraph"/>
              <w:numPr>
                <w:ilvl w:val="0"/>
                <w:numId w:val="30"/>
              </w:numPr>
              <w:autoSpaceDE w:val="0"/>
              <w:autoSpaceDN w:val="0"/>
              <w:adjustRightInd w:val="0"/>
              <w:spacing w:after="120" w:line="280" w:lineRule="exact"/>
              <w:ind w:left="432" w:right="288"/>
              <w:rPr>
                <w:rFonts w:cs="Arial"/>
                <w:noProof/>
              </w:rPr>
            </w:pPr>
            <w:r w:rsidRPr="00105DAC">
              <w:rPr>
                <w:rFonts w:cs="Arial"/>
                <w:noProof/>
              </w:rPr>
              <w:t xml:space="preserve">the drug prescribed by your doctor is more effective for you than the drug that is normally covered. </w:t>
            </w:r>
          </w:p>
          <w:p w14:paraId="1CA59B3C" w14:textId="46CFFF19" w:rsidR="00105DAC" w:rsidRPr="00385AE7" w:rsidRDefault="00105DAC" w:rsidP="00105DAC">
            <w:pPr>
              <w:pStyle w:val="Tablesubtitle"/>
              <w:rPr>
                <w:rFonts w:cs="Arial"/>
                <w:b w:val="0"/>
                <w:bCs w:val="0"/>
                <w:noProof/>
              </w:rPr>
            </w:pPr>
            <w:r w:rsidRPr="00385AE7">
              <w:rPr>
                <w:rFonts w:cs="Arial"/>
                <w:b w:val="0"/>
                <w:bCs w:val="0"/>
                <w:noProof/>
              </w:rPr>
              <w:t>The dr</w:t>
            </w:r>
            <w:r>
              <w:rPr>
                <w:rFonts w:cs="Arial"/>
                <w:b w:val="0"/>
                <w:bCs w:val="0"/>
                <w:noProof/>
              </w:rPr>
              <w:t>u</w:t>
            </w:r>
            <w:r w:rsidRPr="00385AE7">
              <w:rPr>
                <w:rFonts w:cs="Arial"/>
                <w:b w:val="0"/>
                <w:bCs w:val="0"/>
                <w:noProof/>
              </w:rPr>
              <w:t>g must be in a class of drugs that is covered.</w:t>
            </w:r>
          </w:p>
          <w:p w14:paraId="76B5547B" w14:textId="76B87B06" w:rsidR="00105DAC" w:rsidRPr="0058576B" w:rsidRDefault="00105DAC" w:rsidP="00274501">
            <w:pPr>
              <w:pStyle w:val="Tablesubtitle"/>
              <w:rPr>
                <w:rFonts w:cs="Arial"/>
                <w:noProof/>
              </w:rPr>
            </w:pPr>
            <w:r w:rsidRPr="00385AE7">
              <w:rPr>
                <w:rFonts w:cs="Arial"/>
                <w:b w:val="0"/>
                <w:bCs w:val="0"/>
                <w:noProof/>
              </w:rPr>
              <w:t>If pharmacy staff tells you the drug is not covered and asks you to pay, ask them to call your doctor. We cannot pay you back if you pay for it. There may be another drug that will work that is covered by our plan. If the pharmacy won’t call your doctor, you can. You can also call Member Services at the number at the bottom of this page.</w:t>
            </w:r>
          </w:p>
        </w:tc>
        <w:tc>
          <w:tcPr>
            <w:tcW w:w="2707" w:type="dxa"/>
            <w:tcMar>
              <w:top w:w="144" w:type="dxa"/>
              <w:left w:w="144" w:type="dxa"/>
              <w:bottom w:w="144" w:type="dxa"/>
              <w:right w:w="144" w:type="dxa"/>
            </w:tcMar>
          </w:tcPr>
          <w:p w14:paraId="2576E553" w14:textId="77777777" w:rsidR="00105DAC" w:rsidRPr="00496847" w:rsidRDefault="00105DAC" w:rsidP="00E766A6">
            <w:pPr>
              <w:pStyle w:val="Tabletext"/>
              <w:rPr>
                <w:rFonts w:cs="Arial"/>
                <w:noProof/>
              </w:rPr>
            </w:pPr>
          </w:p>
        </w:tc>
      </w:tr>
      <w:tr w:rsidR="00E766A6"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E766A6" w:rsidRPr="00496847" w:rsidRDefault="00E766A6" w:rsidP="00E766A6">
            <w:pPr>
              <w:pStyle w:val="Tableapple"/>
              <w:spacing w:line="280" w:lineRule="exact"/>
              <w:rPr>
                <w:rFonts w:cs="Arial"/>
                <w:noProof/>
                <w:snapToGrid w:val="0"/>
              </w:rPr>
            </w:pPr>
            <w:r>
              <w:rPr>
                <w:noProof/>
              </w:rPr>
              <w:lastRenderedPageBreak/>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31"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E766A6" w:rsidRPr="0058576B" w:rsidRDefault="00E766A6" w:rsidP="00E766A6">
            <w:pPr>
              <w:pStyle w:val="Tablesubtitle"/>
              <w:rPr>
                <w:rFonts w:cs="Arial"/>
                <w:noProof/>
              </w:rPr>
            </w:pPr>
            <w:r w:rsidRPr="0058576B">
              <w:rPr>
                <w:rFonts w:cs="Arial"/>
                <w:noProof/>
              </w:rPr>
              <w:t>Medical nutrition therapy</w:t>
            </w:r>
          </w:p>
          <w:p w14:paraId="36D6A714" w14:textId="73E4FDD0" w:rsidR="00E766A6" w:rsidRPr="00496847" w:rsidRDefault="00E766A6" w:rsidP="00E766A6">
            <w:pPr>
              <w:pStyle w:val="Tabletext"/>
              <w:rPr>
                <w:rFonts w:cs="Arial"/>
                <w:noProof/>
              </w:rPr>
            </w:pPr>
            <w:r w:rsidRPr="00496847">
              <w:rPr>
                <w:rFonts w:cs="Arial"/>
                <w:noProof/>
              </w:rPr>
              <w:t xml:space="preserve">This benefit is for people with diabetes or kidney disease without dialysis. It is also for after a kidney transplant when </w:t>
            </w:r>
            <w:r w:rsidRPr="00BD65DD">
              <w:rPr>
                <w:rFonts w:cs="Arial"/>
                <w:noProof/>
                <w:color w:val="548DD4"/>
              </w:rPr>
              <w:t>[</w:t>
            </w:r>
            <w:r w:rsidRPr="00BD65DD">
              <w:rPr>
                <w:rFonts w:cs="Arial"/>
                <w:i/>
                <w:iCs/>
                <w:noProof/>
                <w:color w:val="548DD4"/>
              </w:rPr>
              <w:t>insert as appropriate</w:t>
            </w:r>
            <w:r w:rsidRPr="00BD65DD">
              <w:rPr>
                <w:rFonts w:cs="Arial"/>
                <w:noProof/>
                <w:color w:val="548DD4"/>
              </w:rPr>
              <w:t xml:space="preserve">: referred </w:t>
            </w:r>
            <w:r w:rsidRPr="00BD65DD">
              <w:rPr>
                <w:rFonts w:cs="Arial"/>
                <w:b/>
                <w:bCs/>
                <w:i/>
                <w:noProof/>
                <w:color w:val="548DD4"/>
              </w:rPr>
              <w:t>or</w:t>
            </w:r>
            <w:r w:rsidRPr="00BD65DD">
              <w:rPr>
                <w:rFonts w:cs="Arial"/>
                <w:noProof/>
                <w:color w:val="548DD4"/>
              </w:rPr>
              <w:t xml:space="preserve"> ordered]</w:t>
            </w:r>
            <w:r w:rsidRPr="00BD65DD" w:rsidDel="00C147E8">
              <w:rPr>
                <w:rFonts w:cs="Arial"/>
                <w:noProof/>
                <w:color w:val="548DD4"/>
              </w:rPr>
              <w:t xml:space="preserve"> </w:t>
            </w:r>
            <w:r w:rsidRPr="00496847">
              <w:rPr>
                <w:rFonts w:cs="Arial"/>
                <w:noProof/>
              </w:rPr>
              <w:t>by your doctor.</w:t>
            </w:r>
          </w:p>
          <w:p w14:paraId="4D7B49C9" w14:textId="3AA42638" w:rsidR="00E766A6" w:rsidRPr="00496847" w:rsidRDefault="00E766A6" w:rsidP="00E766A6">
            <w:pPr>
              <w:pStyle w:val="Tabletext"/>
              <w:rPr>
                <w:rFonts w:cs="Arial"/>
                <w:noProof/>
              </w:rPr>
            </w:pPr>
            <w:r w:rsidRPr="00496847">
              <w:rPr>
                <w:rFonts w:cs="Arial"/>
                <w:noProof/>
              </w:rPr>
              <w:t>We pay for three hours of one-on-one counseling services during your first year that you get medical nutrition therapy services under Medicare. We may approve additional services if medically necessary.</w:t>
            </w:r>
          </w:p>
          <w:p w14:paraId="63D47917" w14:textId="4868C4CB" w:rsidR="00E766A6" w:rsidRDefault="00E766A6" w:rsidP="00E766A6">
            <w:pPr>
              <w:pStyle w:val="Tabletext"/>
              <w:rPr>
                <w:rFonts w:cs="Arial"/>
                <w:noProof/>
              </w:rPr>
            </w:pPr>
            <w:r w:rsidRPr="00496847">
              <w:rPr>
                <w:rFonts w:cs="Arial"/>
                <w:noProof/>
              </w:rPr>
              <w:t xml:space="preserve">We pay for two hours of one-on-one counseling services each year after that. If your condition, treatment, or diagnosis changes, you may be able to get more hours of treatment with a doctor’s </w:t>
            </w:r>
            <w:r w:rsidRPr="00BD65DD">
              <w:rPr>
                <w:rFonts w:cs="Arial"/>
                <w:noProof/>
                <w:color w:val="548DD4"/>
              </w:rPr>
              <w:t>[</w:t>
            </w:r>
            <w:r w:rsidRPr="00BD65DD">
              <w:rPr>
                <w:rFonts w:cs="Arial"/>
                <w:i/>
                <w:iCs/>
                <w:noProof/>
                <w:color w:val="548DD4"/>
              </w:rPr>
              <w:t>insert as appropriate</w:t>
            </w:r>
            <w:r w:rsidRPr="00BD65DD">
              <w:rPr>
                <w:rFonts w:cs="Arial"/>
                <w:noProof/>
                <w:color w:val="548DD4"/>
              </w:rPr>
              <w:t xml:space="preserve">: referral </w:t>
            </w:r>
            <w:r w:rsidRPr="00BD65DD">
              <w:rPr>
                <w:rFonts w:cs="Arial"/>
                <w:b/>
                <w:bCs/>
                <w:i/>
                <w:noProof/>
                <w:color w:val="548DD4"/>
              </w:rPr>
              <w:t>or</w:t>
            </w:r>
            <w:r w:rsidRPr="00BD65DD">
              <w:rPr>
                <w:rFonts w:cs="Arial"/>
                <w:noProof/>
                <w:color w:val="548DD4"/>
              </w:rPr>
              <w:t xml:space="preserve"> order]</w:t>
            </w:r>
            <w:r w:rsidRPr="00496847">
              <w:rPr>
                <w:rFonts w:cs="Arial"/>
                <w:noProof/>
              </w:rPr>
              <w:t xml:space="preserve">. A doctor must prescribe these services and renew the </w:t>
            </w:r>
            <w:r w:rsidRPr="00BD65DD">
              <w:rPr>
                <w:rFonts w:cs="Arial"/>
                <w:noProof/>
                <w:color w:val="548DD4"/>
              </w:rPr>
              <w:t>[</w:t>
            </w:r>
            <w:r w:rsidRPr="00BD65DD">
              <w:rPr>
                <w:rFonts w:cs="Arial"/>
                <w:i/>
                <w:iCs/>
                <w:noProof/>
                <w:color w:val="548DD4"/>
              </w:rPr>
              <w:t>insert as appropriate</w:t>
            </w:r>
            <w:r w:rsidRPr="00BD65DD">
              <w:rPr>
                <w:rFonts w:cs="Arial"/>
                <w:noProof/>
                <w:color w:val="548DD4"/>
              </w:rPr>
              <w:t>:</w:t>
            </w:r>
            <w:r w:rsidRPr="00BD65DD">
              <w:rPr>
                <w:rFonts w:cs="Arial"/>
                <w:noProof/>
              </w:rPr>
              <w:t xml:space="preserve"> </w:t>
            </w:r>
            <w:r w:rsidRPr="00BD65DD">
              <w:rPr>
                <w:rFonts w:cs="Arial"/>
                <w:noProof/>
                <w:color w:val="548DD4"/>
              </w:rPr>
              <w:t xml:space="preserve">referral </w:t>
            </w:r>
            <w:r w:rsidRPr="00BD65DD">
              <w:rPr>
                <w:rFonts w:cs="Arial"/>
                <w:b/>
                <w:bCs/>
                <w:i/>
                <w:noProof/>
                <w:color w:val="548DD4"/>
              </w:rPr>
              <w:t>or</w:t>
            </w:r>
            <w:r w:rsidRPr="00BD65DD">
              <w:rPr>
                <w:rFonts w:cs="Arial"/>
                <w:noProof/>
                <w:color w:val="548DD4"/>
              </w:rPr>
              <w:t xml:space="preserve"> order] </w:t>
            </w:r>
            <w:r w:rsidRPr="00496847">
              <w:rPr>
                <w:rFonts w:cs="Arial"/>
                <w:noProof/>
              </w:rPr>
              <w:t>each year if you need treatment in the next calendar year. We may approve additional services if medically necessary.</w:t>
            </w:r>
          </w:p>
          <w:p w14:paraId="7B8903C1" w14:textId="597209D5" w:rsidR="00F77BD7" w:rsidRPr="00496847" w:rsidRDefault="00F77BD7" w:rsidP="00E766A6">
            <w:pPr>
              <w:pStyle w:val="Tabletext"/>
              <w:rPr>
                <w:rFonts w:cs="Arial"/>
                <w:noProof/>
              </w:rPr>
            </w:pPr>
            <w:r w:rsidRPr="00F77BD7">
              <w:rPr>
                <w:rFonts w:cs="Arial"/>
                <w:noProof/>
              </w:rPr>
              <w:t>We may cover additional benefits if medically necessary.</w:t>
            </w:r>
          </w:p>
          <w:p w14:paraId="6936447D" w14:textId="54C1A4A8" w:rsidR="00E766A6" w:rsidRPr="00496847" w:rsidRDefault="00E766A6" w:rsidP="00E766A6">
            <w:pPr>
              <w:pStyle w:val="Tabletext"/>
              <w:rPr>
                <w:rFonts w:cs="Arial"/>
                <w:i/>
                <w:noProof/>
              </w:rPr>
            </w:pPr>
            <w:r w:rsidRPr="00BD65DD">
              <w:rPr>
                <w:rFonts w:cs="Arial"/>
                <w:noProof/>
                <w:color w:val="548DD4"/>
              </w:rPr>
              <w:t>[</w:t>
            </w:r>
            <w:r w:rsidRPr="00BD65DD">
              <w:rPr>
                <w:rFonts w:cs="Arial"/>
                <w:i/>
                <w:iCs/>
                <w:noProof/>
                <w:color w:val="548DD4"/>
              </w:rPr>
              <w:t>List any additional benefits offered</w:t>
            </w:r>
            <w:r w:rsidRPr="00BD65DD">
              <w:rPr>
                <w:rFonts w:cs="Arial"/>
                <w:noProof/>
                <w:color w:val="548DD4"/>
              </w:rPr>
              <w:t>.]</w:t>
            </w:r>
          </w:p>
        </w:tc>
        <w:tc>
          <w:tcPr>
            <w:tcW w:w="2707" w:type="dxa"/>
            <w:tcMar>
              <w:top w:w="144" w:type="dxa"/>
              <w:left w:w="144" w:type="dxa"/>
              <w:bottom w:w="144" w:type="dxa"/>
              <w:right w:w="144" w:type="dxa"/>
            </w:tcMar>
          </w:tcPr>
          <w:p w14:paraId="61EE6725" w14:textId="77777777" w:rsidR="00E766A6" w:rsidRPr="00496847" w:rsidRDefault="00E766A6" w:rsidP="00E766A6">
            <w:pPr>
              <w:pStyle w:val="Tabletext"/>
              <w:rPr>
                <w:rFonts w:cs="Arial"/>
                <w:noProof/>
              </w:rPr>
            </w:pPr>
            <w:r w:rsidRPr="00496847">
              <w:rPr>
                <w:rFonts w:cs="Arial"/>
                <w:noProof/>
              </w:rPr>
              <w:t>$0</w:t>
            </w:r>
          </w:p>
          <w:p w14:paraId="11F7DA53" w14:textId="7A5F35EC" w:rsidR="00E766A6" w:rsidRPr="00496847" w:rsidRDefault="00E766A6" w:rsidP="00E766A6">
            <w:pPr>
              <w:pStyle w:val="Tabletext"/>
              <w:rPr>
                <w:rFonts w:cs="Arial"/>
                <w:noProof/>
              </w:rPr>
            </w:pPr>
            <w:r w:rsidRPr="00BD65DD">
              <w:rPr>
                <w:rFonts w:cs="Arial"/>
                <w:noProof/>
                <w:color w:val="548DD4"/>
              </w:rPr>
              <w:t>[</w:t>
            </w:r>
            <w:r w:rsidRPr="00BD65DD">
              <w:rPr>
                <w:rFonts w:cs="Arial"/>
                <w:i/>
                <w:iCs/>
                <w:noProof/>
                <w:color w:val="548DD4"/>
              </w:rPr>
              <w:t>List copays for additional benefits</w:t>
            </w:r>
            <w:r w:rsidRPr="00BD65DD">
              <w:rPr>
                <w:rFonts w:cs="Arial"/>
                <w:noProof/>
                <w:color w:val="548DD4"/>
              </w:rPr>
              <w:t>.]</w:t>
            </w:r>
          </w:p>
        </w:tc>
      </w:tr>
      <w:tr w:rsidR="00E766A6"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E766A6" w:rsidRPr="00496847" w:rsidRDefault="00E766A6" w:rsidP="00E766A6">
            <w:pPr>
              <w:pStyle w:val="Tableapple"/>
              <w:spacing w:line="280" w:lineRule="exact"/>
              <w:rPr>
                <w:rFonts w:cs="Arial"/>
                <w:noProof/>
              </w:rPr>
            </w:pPr>
            <w:r>
              <w:rPr>
                <w:noProof/>
              </w:rPr>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31"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E766A6" w:rsidRPr="0058576B" w:rsidRDefault="00E766A6" w:rsidP="00E766A6">
            <w:pPr>
              <w:pStyle w:val="Tablesubtitle"/>
              <w:rPr>
                <w:rFonts w:cs="Arial"/>
                <w:noProof/>
              </w:rPr>
            </w:pPr>
            <w:r w:rsidRPr="0058576B">
              <w:rPr>
                <w:rFonts w:cs="Arial"/>
                <w:noProof/>
              </w:rPr>
              <w:t>Medicare Diabetes Prevention Program (MDPP)</w:t>
            </w:r>
          </w:p>
          <w:p w14:paraId="7B4C7128" w14:textId="18AFAD51" w:rsidR="00E766A6" w:rsidRPr="00496847" w:rsidRDefault="00E766A6" w:rsidP="00E766A6">
            <w:pPr>
              <w:pStyle w:val="Tabletext"/>
              <w:rPr>
                <w:rFonts w:cs="Arial"/>
                <w:noProof/>
              </w:rPr>
            </w:pPr>
            <w:r w:rsidRPr="00496847">
              <w:rPr>
                <w:rFonts w:cs="Arial"/>
                <w:noProof/>
              </w:rPr>
              <w:t>Our plan pays for MDPP services. MDPP is designed to help you increase healthy behavior. It provides practical training in:</w:t>
            </w:r>
          </w:p>
          <w:p w14:paraId="3E9E0597" w14:textId="2698C0EA" w:rsidR="00E766A6" w:rsidRPr="00496847" w:rsidRDefault="00E766A6" w:rsidP="00E766A6">
            <w:pPr>
              <w:pStyle w:val="Tablelistbullet"/>
              <w:rPr>
                <w:rFonts w:cs="Arial"/>
                <w:noProof/>
              </w:rPr>
            </w:pPr>
            <w:r>
              <w:rPr>
                <w:rFonts w:cs="Arial"/>
                <w:noProof/>
              </w:rPr>
              <w:t>l</w:t>
            </w:r>
            <w:r w:rsidRPr="00496847">
              <w:rPr>
                <w:rFonts w:cs="Arial"/>
                <w:noProof/>
              </w:rPr>
              <w:t xml:space="preserve">ong-term dietary change, </w:t>
            </w:r>
            <w:r w:rsidRPr="00496847">
              <w:rPr>
                <w:rFonts w:cs="Arial"/>
                <w:b/>
                <w:noProof/>
              </w:rPr>
              <w:t>and</w:t>
            </w:r>
          </w:p>
          <w:p w14:paraId="23BC596A" w14:textId="4D2D853B" w:rsidR="00E766A6" w:rsidRPr="00496847" w:rsidRDefault="00E766A6" w:rsidP="00E766A6">
            <w:pPr>
              <w:pStyle w:val="Tablelistbullet"/>
              <w:rPr>
                <w:rFonts w:cs="Arial"/>
                <w:noProof/>
              </w:rPr>
            </w:pPr>
            <w:r>
              <w:rPr>
                <w:rFonts w:cs="Arial"/>
                <w:noProof/>
              </w:rPr>
              <w:t>i</w:t>
            </w:r>
            <w:r w:rsidRPr="00496847">
              <w:rPr>
                <w:rFonts w:cs="Arial"/>
                <w:noProof/>
              </w:rPr>
              <w:t xml:space="preserve">ncreased physical activity, </w:t>
            </w:r>
            <w:r w:rsidRPr="00496847">
              <w:rPr>
                <w:rFonts w:cs="Arial"/>
                <w:b/>
                <w:noProof/>
              </w:rPr>
              <w:t xml:space="preserve">and </w:t>
            </w:r>
          </w:p>
          <w:p w14:paraId="442753AF" w14:textId="665D196C" w:rsidR="00E766A6" w:rsidRPr="00496847" w:rsidRDefault="00E766A6" w:rsidP="00E766A6">
            <w:pPr>
              <w:pStyle w:val="Tablelistbullet"/>
              <w:rPr>
                <w:rFonts w:cs="Arial"/>
                <w:noProof/>
              </w:rPr>
            </w:pPr>
            <w:r>
              <w:rPr>
                <w:rFonts w:cs="Arial"/>
                <w:noProof/>
              </w:rPr>
              <w:t>w</w:t>
            </w:r>
            <w:r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E766A6" w:rsidRPr="00496847" w:rsidRDefault="00E766A6" w:rsidP="00E766A6">
            <w:pPr>
              <w:pStyle w:val="Tabletext"/>
              <w:rPr>
                <w:rFonts w:cs="Arial"/>
                <w:noProof/>
              </w:rPr>
            </w:pPr>
            <w:r w:rsidRPr="00496847">
              <w:rPr>
                <w:rFonts w:cs="Arial"/>
                <w:noProof/>
              </w:rPr>
              <w:t>$0</w:t>
            </w:r>
          </w:p>
        </w:tc>
      </w:tr>
      <w:tr w:rsidR="00E766A6"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77777777" w:rsidR="00E766A6" w:rsidRPr="0058576B" w:rsidRDefault="00E766A6" w:rsidP="00E766A6">
            <w:pPr>
              <w:pStyle w:val="Tablesubtitle"/>
              <w:rPr>
                <w:rFonts w:cs="Arial"/>
                <w:noProof/>
              </w:rPr>
            </w:pPr>
            <w:r w:rsidRPr="0058576B">
              <w:rPr>
                <w:rFonts w:cs="Arial"/>
                <w:noProof/>
              </w:rPr>
              <w:t>Medicare Part B prescription drugs</w:t>
            </w:r>
          </w:p>
          <w:p w14:paraId="7E3A25AD" w14:textId="3D8111A4" w:rsidR="00E766A6" w:rsidRPr="00BD65DD" w:rsidRDefault="00E766A6" w:rsidP="00E766A6">
            <w:pPr>
              <w:pStyle w:val="Tabletext"/>
              <w:rPr>
                <w:rFonts w:cs="Arial"/>
                <w:noProof/>
                <w:color w:val="548DD4"/>
              </w:rPr>
            </w:pPr>
            <w:r w:rsidRPr="00BD65DD">
              <w:rPr>
                <w:rFonts w:cs="Arial"/>
                <w:noProof/>
                <w:color w:val="548DD4"/>
              </w:rPr>
              <w:t>[</w:t>
            </w:r>
            <w:r w:rsidRPr="00BD65DD">
              <w:rPr>
                <w:rFonts w:cs="Arial"/>
                <w:i/>
                <w:noProof/>
                <w:color w:val="548DD4"/>
              </w:rPr>
              <w:t>Plans that do or expect to use Medicare Part B step therapy should indicate the Medicare Part B drug categories below that are or may be subject to Medicare Part B step therapy as well as a link to a list of drugs subject to Medicare Part B step therapy. Plans may update the link throughout the year and add any changes at least 30 days prior to implementation per 42 CFR 422.111(d).</w:t>
            </w:r>
            <w:r w:rsidRPr="00BD65DD">
              <w:rPr>
                <w:rFonts w:cs="Arial"/>
                <w:noProof/>
                <w:color w:val="548DD4"/>
              </w:rPr>
              <w:t>]</w:t>
            </w:r>
          </w:p>
          <w:p w14:paraId="65A5ECDE" w14:textId="191BD0AF" w:rsidR="00E766A6" w:rsidRPr="00496847" w:rsidRDefault="00E766A6" w:rsidP="00E766A6">
            <w:pPr>
              <w:pStyle w:val="Tabletext"/>
              <w:rPr>
                <w:rFonts w:cs="Arial"/>
                <w:noProof/>
              </w:rPr>
            </w:pPr>
            <w:r w:rsidRPr="00496847">
              <w:rPr>
                <w:rFonts w:cs="Arial"/>
                <w:noProof/>
              </w:rPr>
              <w:t>These drugs are covered under Part B of Medicare. Our plan pays for the following drugs:</w:t>
            </w:r>
            <w:r w:rsidRPr="00496847">
              <w:rPr>
                <w:rFonts w:cs="Arial"/>
                <w:noProof/>
                <w:sz w:val="12"/>
              </w:rPr>
              <w:t xml:space="preserve"> </w:t>
            </w:r>
          </w:p>
          <w:p w14:paraId="297CF6E3" w14:textId="1CA54124" w:rsidR="00E766A6" w:rsidRDefault="00E766A6" w:rsidP="00FA4FC7">
            <w:pPr>
              <w:pStyle w:val="Tablelistbullet"/>
              <w:numPr>
                <w:ilvl w:val="0"/>
                <w:numId w:val="31"/>
              </w:numPr>
              <w:ind w:left="432"/>
              <w:rPr>
                <w:rFonts w:cs="Arial"/>
                <w:noProof/>
              </w:rPr>
            </w:pPr>
            <w:r>
              <w:rPr>
                <w:rFonts w:cs="Arial"/>
                <w:noProof/>
              </w:rPr>
              <w:t>d</w:t>
            </w:r>
            <w:r w:rsidRPr="00496847">
              <w:rPr>
                <w:rFonts w:cs="Arial"/>
                <w:noProof/>
              </w:rPr>
              <w:t xml:space="preserve">rugs you don’t usually give yourself and are injected or infused while you get doctor, hospital outpatient, or ambulatory surgery center services </w:t>
            </w:r>
          </w:p>
          <w:p w14:paraId="44BAAAEE" w14:textId="0AC0D40E" w:rsidR="00E766A6" w:rsidRPr="00496847" w:rsidRDefault="00E766A6" w:rsidP="00FA4FC7">
            <w:pPr>
              <w:pStyle w:val="Tablelistbullet"/>
              <w:numPr>
                <w:ilvl w:val="0"/>
                <w:numId w:val="31"/>
              </w:numPr>
              <w:ind w:left="432"/>
              <w:rPr>
                <w:rFonts w:cs="Arial"/>
                <w:noProof/>
              </w:rPr>
            </w:pPr>
            <w:r>
              <w:rPr>
                <w:rFonts w:cs="Arial"/>
                <w:noProof/>
              </w:rPr>
              <w:t>insulin furnished through an item of durable medical equipment (such as a medically necessary insulin pump)</w:t>
            </w:r>
          </w:p>
          <w:p w14:paraId="3A182E11" w14:textId="1A1148DE" w:rsidR="00E766A6" w:rsidRDefault="00E766A6" w:rsidP="00FA4FC7">
            <w:pPr>
              <w:pStyle w:val="Tablelistbullet"/>
              <w:numPr>
                <w:ilvl w:val="0"/>
                <w:numId w:val="31"/>
              </w:numPr>
              <w:ind w:left="432"/>
              <w:rPr>
                <w:rFonts w:cs="Arial"/>
                <w:noProof/>
              </w:rPr>
            </w:pPr>
            <w:r>
              <w:rPr>
                <w:rFonts w:cs="Arial"/>
                <w:noProof/>
              </w:rPr>
              <w:t>other d</w:t>
            </w:r>
            <w:r w:rsidRPr="00496847">
              <w:rPr>
                <w:rFonts w:cs="Arial"/>
                <w:noProof/>
              </w:rPr>
              <w:t>rugs you take using durable medical equipment (such as nebulizers) that our plan authorized</w:t>
            </w:r>
          </w:p>
          <w:p w14:paraId="07E775BA" w14:textId="23CB6104" w:rsidR="00E766A6" w:rsidRPr="00496847" w:rsidRDefault="00E766A6" w:rsidP="00FA4FC7">
            <w:pPr>
              <w:pStyle w:val="Tablelistbullet"/>
              <w:numPr>
                <w:ilvl w:val="0"/>
                <w:numId w:val="31"/>
              </w:numPr>
              <w:ind w:left="432"/>
              <w:rPr>
                <w:rFonts w:cs="Arial"/>
                <w:noProof/>
              </w:rPr>
            </w:pPr>
            <w:r>
              <w:rPr>
                <w:rFonts w:cs="Arial"/>
                <w:noProof/>
              </w:rPr>
              <w:t xml:space="preserve">the Alzheimer’s drug, Leqembi (generic lecanemab) which is given intravenously (IV) </w:t>
            </w:r>
          </w:p>
          <w:p w14:paraId="4CAC2694" w14:textId="242539E7" w:rsidR="00E766A6" w:rsidRPr="00496847" w:rsidRDefault="00E766A6" w:rsidP="00FA4FC7">
            <w:pPr>
              <w:pStyle w:val="Tablelistbullet"/>
              <w:numPr>
                <w:ilvl w:val="0"/>
                <w:numId w:val="31"/>
              </w:numPr>
              <w:ind w:left="432"/>
              <w:rPr>
                <w:rFonts w:cs="Arial"/>
                <w:noProof/>
              </w:rPr>
            </w:pPr>
            <w:r>
              <w:rPr>
                <w:rFonts w:cs="Arial"/>
                <w:noProof/>
              </w:rPr>
              <w:t>c</w:t>
            </w:r>
            <w:r w:rsidRPr="00496847">
              <w:rPr>
                <w:rFonts w:cs="Arial"/>
                <w:noProof/>
              </w:rPr>
              <w:t>lotting factors you give yourself by injection if you have hemophilia</w:t>
            </w:r>
          </w:p>
          <w:p w14:paraId="0350E4E5" w14:textId="08FAFCBD" w:rsidR="00E766A6" w:rsidRPr="00496847" w:rsidRDefault="00E766A6" w:rsidP="00FA4FC7">
            <w:pPr>
              <w:pStyle w:val="Tablelistbullet"/>
              <w:numPr>
                <w:ilvl w:val="0"/>
                <w:numId w:val="31"/>
              </w:numPr>
              <w:ind w:left="432"/>
              <w:rPr>
                <w:rFonts w:cs="Arial"/>
                <w:noProof/>
              </w:rPr>
            </w:pPr>
            <w:r>
              <w:rPr>
                <w:rFonts w:cs="Arial"/>
                <w:noProof/>
              </w:rPr>
              <w:t>transplant/i</w:t>
            </w:r>
            <w:r w:rsidRPr="00496847">
              <w:rPr>
                <w:rFonts w:cs="Arial"/>
                <w:noProof/>
              </w:rPr>
              <w:t>mmunosuppressive drugs</w:t>
            </w:r>
            <w:r>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5169D299" w14:textId="6630B063" w:rsidR="00E766A6" w:rsidRPr="00496847" w:rsidRDefault="00E766A6" w:rsidP="00FA4FC7">
            <w:pPr>
              <w:pStyle w:val="Tablelistbullet"/>
              <w:numPr>
                <w:ilvl w:val="0"/>
                <w:numId w:val="31"/>
              </w:numPr>
              <w:ind w:left="432"/>
              <w:rPr>
                <w:rFonts w:cs="Arial"/>
                <w:noProof/>
              </w:rPr>
            </w:pPr>
            <w:r>
              <w:rPr>
                <w:rFonts w:cs="Arial"/>
                <w:noProof/>
              </w:rPr>
              <w:t>o</w:t>
            </w:r>
            <w:r w:rsidRPr="00496847">
              <w:rPr>
                <w:rFonts w:cs="Arial"/>
                <w:noProof/>
              </w:rPr>
              <w:t>steoporosis drugs that are injected. We pay for these drugs if you are homebound, have a bone fracture that a doctor certifies was related to post-menopausal osteoporosis, and cannot inject the drug yourself</w:t>
            </w:r>
          </w:p>
          <w:p w14:paraId="7715D6D3" w14:textId="6FE128A3" w:rsidR="00E766A6" w:rsidRPr="00496847" w:rsidRDefault="00E766A6" w:rsidP="00E766A6">
            <w:pPr>
              <w:pStyle w:val="Tabletext"/>
              <w:jc w:val="right"/>
              <w:rPr>
                <w:rFonts w:cs="Arial"/>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1BDF4C39" w14:textId="77777777" w:rsidR="00E766A6" w:rsidRPr="00496847" w:rsidRDefault="00E766A6" w:rsidP="00E766A6">
            <w:pPr>
              <w:pStyle w:val="Tabletext"/>
              <w:rPr>
                <w:rFonts w:cs="Arial"/>
                <w:noProof/>
                <w:color w:val="548DD4"/>
              </w:rPr>
            </w:pPr>
            <w:r w:rsidRPr="00496847">
              <w:rPr>
                <w:rFonts w:cs="Arial"/>
                <w:noProof/>
              </w:rPr>
              <w:t>$0</w:t>
            </w:r>
          </w:p>
        </w:tc>
      </w:tr>
      <w:tr w:rsidR="00E766A6"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35886463" w:rsidR="00E766A6" w:rsidRPr="00496847" w:rsidRDefault="00E766A6" w:rsidP="00E766A6">
            <w:pPr>
              <w:pStyle w:val="Tabletext"/>
              <w:rPr>
                <w:rFonts w:cs="Arial"/>
                <w:noProof/>
              </w:rPr>
            </w:pPr>
            <w:r w:rsidRPr="00496847">
              <w:rPr>
                <w:rFonts w:cs="Arial"/>
                <w:b/>
                <w:noProof/>
              </w:rPr>
              <w:t>Medicare Part B prescription drugs (continued)</w:t>
            </w:r>
          </w:p>
          <w:p w14:paraId="1C0E7170" w14:textId="77777777" w:rsidR="008A195C" w:rsidRPr="00496847" w:rsidRDefault="008A195C" w:rsidP="008A195C">
            <w:pPr>
              <w:pStyle w:val="Tablelistbullet"/>
              <w:numPr>
                <w:ilvl w:val="0"/>
                <w:numId w:val="31"/>
              </w:numPr>
              <w:ind w:left="432"/>
              <w:rPr>
                <w:rFonts w:cs="Arial"/>
                <w:b/>
                <w:bCs/>
                <w:iCs/>
                <w:noProof/>
                <w:szCs w:val="28"/>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712290CE" w14:textId="77777777" w:rsidR="008A195C" w:rsidRPr="00385AE7" w:rsidRDefault="008A195C" w:rsidP="008A195C">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561A14BD" w14:textId="77777777" w:rsidR="008A195C" w:rsidRPr="00385AE7" w:rsidRDefault="008A195C" w:rsidP="008A195C">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419A71B3" w14:textId="77777777" w:rsidR="008A195C" w:rsidRPr="00385AE7" w:rsidRDefault="008A195C" w:rsidP="008A195C">
            <w:pPr>
              <w:pStyle w:val="Tablelistbullet"/>
              <w:numPr>
                <w:ilvl w:val="0"/>
                <w:numId w:val="31"/>
              </w:numPr>
              <w:ind w:left="432"/>
              <w:rPr>
                <w:rFonts w:cs="Arial"/>
                <w:b/>
                <w:bCs/>
                <w:iCs/>
                <w:noProof/>
                <w:szCs w:val="28"/>
              </w:rPr>
            </w:pPr>
            <w:r>
              <w:rPr>
                <w:rFonts w:cs="Arial"/>
                <w:noProof/>
              </w:rPr>
              <w:t>certain oral End-Stage Renal Disease (ESRD) drugs if the same drug is available in injectable form and the Part B ESRD benefit covers it</w:t>
            </w:r>
          </w:p>
          <w:p w14:paraId="5D08AE1A" w14:textId="77777777" w:rsidR="008A195C" w:rsidRPr="00385AE7" w:rsidRDefault="008A195C" w:rsidP="008A195C">
            <w:pPr>
              <w:pStyle w:val="Tablelistbullet"/>
              <w:numPr>
                <w:ilvl w:val="0"/>
                <w:numId w:val="31"/>
              </w:numPr>
              <w:ind w:left="432"/>
              <w:rPr>
                <w:rFonts w:cs="Arial"/>
                <w:b/>
                <w:bCs/>
                <w:iCs/>
                <w:noProof/>
                <w:szCs w:val="28"/>
              </w:rPr>
            </w:pPr>
            <w:r>
              <w:rPr>
                <w:rFonts w:cs="Arial"/>
                <w:iCs/>
                <w:noProof/>
                <w:szCs w:val="28"/>
              </w:rPr>
              <w:t>calcimimetic medications under the ESRD payment system, including the intravenous medication Parsabiv, and the oral medication Sensipar</w:t>
            </w:r>
          </w:p>
          <w:p w14:paraId="79BD8446" w14:textId="7DE05134" w:rsidR="00E766A6" w:rsidRPr="00385AE7" w:rsidRDefault="00E766A6" w:rsidP="00FA4FC7">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483166CD" w14:textId="62339C4F" w:rsidR="00E766A6" w:rsidRPr="00496847" w:rsidRDefault="00E766A6" w:rsidP="00FA4FC7">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385AE7">
              <w:rPr>
                <w:rFonts w:cs="Arial"/>
                <w:noProof/>
                <w:color w:val="548DD4"/>
              </w:rPr>
              <w:t>[</w:t>
            </w:r>
            <w:r w:rsidRPr="00385AE7">
              <w:rPr>
                <w:rFonts w:cs="Arial"/>
                <w:i/>
                <w:iCs/>
                <w:noProof/>
                <w:color w:val="548DD4"/>
              </w:rPr>
              <w:t>plans may delete any of the following drugs that they do not cover</w:t>
            </w:r>
            <w:r w:rsidRPr="00385AE7">
              <w:rPr>
                <w:rFonts w:cs="Arial"/>
                <w:noProof/>
                <w:color w:val="548DD4"/>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385AE7">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A418FD4" w14:textId="77777777" w:rsidR="00E766A6" w:rsidRPr="00385AE7" w:rsidRDefault="00E766A6" w:rsidP="00FA4FC7">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6B855901" w14:textId="71505B31" w:rsidR="00E766A6" w:rsidRPr="008A195C" w:rsidRDefault="008A195C" w:rsidP="008A195C">
            <w:pPr>
              <w:pStyle w:val="Tabletext"/>
              <w:jc w:val="right"/>
              <w:rPr>
                <w:rFonts w:cs="Arial"/>
                <w:b/>
                <w:bCs/>
                <w:iCs/>
                <w:noProof/>
              </w:rPr>
            </w:pPr>
            <w:r>
              <w:rPr>
                <w:rFonts w:cs="Arial"/>
                <w:b/>
                <w:bCs/>
                <w:iCs/>
                <w:noProof/>
              </w:rPr>
              <w:t>This benefit is continued on the next page</w:t>
            </w:r>
          </w:p>
        </w:tc>
        <w:tc>
          <w:tcPr>
            <w:tcW w:w="2707" w:type="dxa"/>
            <w:tcMar>
              <w:top w:w="144" w:type="dxa"/>
              <w:left w:w="144" w:type="dxa"/>
              <w:bottom w:w="144" w:type="dxa"/>
              <w:right w:w="144" w:type="dxa"/>
            </w:tcMar>
          </w:tcPr>
          <w:p w14:paraId="75B466E2" w14:textId="77777777" w:rsidR="00E766A6" w:rsidRPr="00496847" w:rsidRDefault="00E766A6" w:rsidP="00E766A6">
            <w:pPr>
              <w:pStyle w:val="Tabletext"/>
              <w:rPr>
                <w:rFonts w:cs="Arial"/>
                <w:i/>
                <w:noProof/>
              </w:rPr>
            </w:pPr>
          </w:p>
        </w:tc>
      </w:tr>
      <w:tr w:rsidR="008A195C" w:rsidRPr="00496847" w14:paraId="7DEBB06A" w14:textId="77777777" w:rsidTr="2EBAE05A">
        <w:trPr>
          <w:cantSplit/>
        </w:trPr>
        <w:tc>
          <w:tcPr>
            <w:tcW w:w="533" w:type="dxa"/>
            <w:shd w:val="clear" w:color="auto" w:fill="auto"/>
            <w:tcMar>
              <w:top w:w="144" w:type="dxa"/>
              <w:left w:w="144" w:type="dxa"/>
              <w:bottom w:w="144" w:type="dxa"/>
              <w:right w:w="144" w:type="dxa"/>
            </w:tcMar>
          </w:tcPr>
          <w:p w14:paraId="425CF6FF" w14:textId="77777777" w:rsidR="008A195C" w:rsidRPr="00496847" w:rsidRDefault="008A195C"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7709177" w14:textId="77777777" w:rsidR="008A195C" w:rsidRPr="00496847" w:rsidRDefault="008A195C" w:rsidP="008A195C">
            <w:pPr>
              <w:pStyle w:val="Tabletext"/>
              <w:rPr>
                <w:rFonts w:cs="Arial"/>
                <w:noProof/>
              </w:rPr>
            </w:pPr>
            <w:r w:rsidRPr="00496847">
              <w:rPr>
                <w:rFonts w:cs="Arial"/>
                <w:b/>
                <w:noProof/>
              </w:rPr>
              <w:t>Medicare Part B prescription drugs (continued)</w:t>
            </w:r>
          </w:p>
          <w:p w14:paraId="55DBCAB1" w14:textId="4B7FFC1D" w:rsidR="008A195C" w:rsidRPr="00496847" w:rsidRDefault="008A195C" w:rsidP="008A195C">
            <w:pPr>
              <w:pStyle w:val="Tablelistbullet"/>
              <w:numPr>
                <w:ilvl w:val="0"/>
                <w:numId w:val="31"/>
              </w:numPr>
              <w:ind w:left="432"/>
              <w:rPr>
                <w:rFonts w:cs="Arial"/>
                <w:b/>
                <w:bCs/>
                <w:iCs/>
                <w:noProof/>
                <w:szCs w:val="30"/>
              </w:rPr>
            </w:pPr>
            <w:r>
              <w:rPr>
                <w:rFonts w:cs="Arial"/>
                <w:noProof/>
              </w:rPr>
              <w:t>parenteral and enteral nutrition (IV and tube feeding)</w:t>
            </w:r>
          </w:p>
          <w:p w14:paraId="6BFBCFA0" w14:textId="77777777" w:rsidR="008A195C" w:rsidRPr="00DE58AA" w:rsidRDefault="008A195C" w:rsidP="008A195C">
            <w:pPr>
              <w:pStyle w:val="Tablelistbullet"/>
              <w:numPr>
                <w:ilvl w:val="0"/>
                <w:numId w:val="0"/>
              </w:numPr>
              <w:rPr>
                <w:rFonts w:cs="Arial"/>
                <w:noProof/>
                <w:color w:val="548DD4"/>
                <w:szCs w:val="26"/>
              </w:rPr>
            </w:pPr>
            <w:r w:rsidRPr="00DE58AA">
              <w:rPr>
                <w:rFonts w:cs="Arial"/>
                <w:noProof/>
                <w:color w:val="548DD4"/>
                <w:szCs w:val="26"/>
              </w:rPr>
              <w:t>[</w:t>
            </w:r>
            <w:r w:rsidRPr="00DE58AA">
              <w:rPr>
                <w:rFonts w:cs="Arial"/>
                <w:i/>
                <w:iCs/>
                <w:noProof/>
                <w:color w:val="548DD4"/>
                <w:szCs w:val="26"/>
              </w:rPr>
              <w:t>Insert if applicable</w:t>
            </w:r>
            <w:r w:rsidRPr="00DE58AA">
              <w:rPr>
                <w:rFonts w:cs="Arial"/>
                <w:noProof/>
                <w:color w:val="548DD4"/>
                <w:szCs w:val="26"/>
              </w:rPr>
              <w:t>: The following link takes you to a list of Medicare Part B drugs that may be subject to step therapy: &lt;</w:t>
            </w:r>
            <w:r w:rsidRPr="00DE58AA">
              <w:rPr>
                <w:rFonts w:cs="Arial"/>
                <w:iCs/>
                <w:noProof/>
                <w:color w:val="548DD4"/>
                <w:szCs w:val="26"/>
              </w:rPr>
              <w:t>hyperlink</w:t>
            </w:r>
            <w:r w:rsidRPr="00DE58AA">
              <w:rPr>
                <w:rFonts w:cs="Arial"/>
                <w:noProof/>
                <w:color w:val="548DD4"/>
                <w:szCs w:val="26"/>
              </w:rPr>
              <w:t>&gt;.]</w:t>
            </w:r>
          </w:p>
          <w:p w14:paraId="36591979" w14:textId="77777777" w:rsidR="008A195C" w:rsidRPr="00496847" w:rsidRDefault="008A195C" w:rsidP="008A195C">
            <w:pPr>
              <w:pStyle w:val="Tabletext"/>
              <w:rPr>
                <w:rFonts w:cs="Arial"/>
                <w:noProof/>
              </w:rPr>
            </w:pPr>
            <w:r w:rsidRPr="00496847">
              <w:rPr>
                <w:rFonts w:cs="Arial"/>
                <w:noProof/>
              </w:rPr>
              <w:t xml:space="preserve">We also cover some vaccines under our Medicare Part B and </w:t>
            </w:r>
            <w:r>
              <w:rPr>
                <w:rFonts w:cs="Arial"/>
                <w:noProof/>
              </w:rPr>
              <w:t xml:space="preserve">most adult vaccines under our Medicare </w:t>
            </w:r>
            <w:r w:rsidRPr="00496847">
              <w:rPr>
                <w:rFonts w:cs="Arial"/>
                <w:noProof/>
              </w:rPr>
              <w:t>Part D prescription drug benefit.</w:t>
            </w:r>
          </w:p>
          <w:p w14:paraId="1333039D" w14:textId="77777777" w:rsidR="008A195C" w:rsidRPr="00496847" w:rsidRDefault="008A195C" w:rsidP="008A195C">
            <w:pPr>
              <w:pStyle w:val="Tabletext"/>
              <w:rPr>
                <w:rFonts w:cs="Arial"/>
                <w:b/>
                <w:i/>
                <w:noProof/>
              </w:rPr>
            </w:pPr>
            <w:r w:rsidRPr="00496847">
              <w:rPr>
                <w:rFonts w:cs="Arial"/>
                <w:b/>
                <w:noProof/>
              </w:rPr>
              <w:t>Chapter 5</w:t>
            </w:r>
            <w:r w:rsidRPr="00496847">
              <w:rPr>
                <w:rFonts w:cs="Arial"/>
                <w:noProof/>
              </w:rPr>
              <w:t xml:space="preserve"> </w:t>
            </w:r>
            <w:r w:rsidRPr="00496847">
              <w:rPr>
                <w:rFonts w:cs="Arial"/>
              </w:rPr>
              <w:t xml:space="preserve">of </w:t>
            </w:r>
            <w:r>
              <w:rPr>
                <w:rFonts w:cs="Arial"/>
              </w:rPr>
              <w:t xml:space="preserve">this </w:t>
            </w:r>
            <w:r w:rsidRPr="00DE58AA">
              <w:rPr>
                <w:rFonts w:cs="Arial"/>
                <w:i/>
                <w:iCs/>
              </w:rPr>
              <w:t>Member Handbook</w:t>
            </w:r>
            <w:r w:rsidRPr="00496847">
              <w:rPr>
                <w:rFonts w:cs="Arial"/>
              </w:rPr>
              <w:t xml:space="preserve"> </w:t>
            </w:r>
            <w:r w:rsidRPr="00496847">
              <w:rPr>
                <w:rFonts w:cs="Arial"/>
                <w:noProof/>
              </w:rPr>
              <w:t>explains our outpatient prescription drug benefit. It explains rules you must follow to have prescriptions covered.</w:t>
            </w:r>
            <w:r w:rsidRPr="00496847">
              <w:rPr>
                <w:rFonts w:cs="Arial"/>
                <w:b/>
                <w:noProof/>
              </w:rPr>
              <w:t xml:space="preserve"> </w:t>
            </w:r>
          </w:p>
          <w:p w14:paraId="037C76DF" w14:textId="271E4A8B" w:rsidR="008A195C" w:rsidRPr="00D34387" w:rsidRDefault="008A195C" w:rsidP="008A195C">
            <w:pPr>
              <w:pStyle w:val="Tabletext"/>
              <w:rPr>
                <w:rFonts w:cs="Arial"/>
                <w:b/>
                <w:bCs/>
                <w:noProof/>
              </w:rPr>
            </w:pPr>
            <w:r w:rsidRPr="00496847">
              <w:rPr>
                <w:rFonts w:cs="Arial"/>
                <w:b/>
                <w:noProof/>
              </w:rPr>
              <w:t>Chapter 6</w:t>
            </w:r>
            <w:r w:rsidRPr="00496847">
              <w:rPr>
                <w:rFonts w:cs="Arial"/>
                <w:noProof/>
              </w:rPr>
              <w:t xml:space="preserve"> </w:t>
            </w:r>
            <w:r w:rsidRPr="00496847">
              <w:rPr>
                <w:rFonts w:cs="Arial"/>
              </w:rPr>
              <w:t xml:space="preserve">of </w:t>
            </w:r>
            <w:r>
              <w:rPr>
                <w:rFonts w:cs="Arial"/>
              </w:rPr>
              <w:t xml:space="preserve">this </w:t>
            </w:r>
            <w:r w:rsidRPr="00DE58AA">
              <w:rPr>
                <w:rFonts w:cs="Arial"/>
                <w:i/>
                <w:iCs/>
              </w:rPr>
              <w:t>Member Handbook</w:t>
            </w:r>
            <w:r w:rsidRPr="00496847">
              <w:rPr>
                <w:rFonts w:cs="Arial"/>
              </w:rPr>
              <w:t xml:space="preserve"> </w:t>
            </w:r>
            <w:r w:rsidRPr="00496847">
              <w:rPr>
                <w:rFonts w:cs="Arial"/>
                <w:noProof/>
              </w:rPr>
              <w:t>explains what you pay for your outpatient prescription drugs through our plan.</w:t>
            </w:r>
          </w:p>
        </w:tc>
        <w:tc>
          <w:tcPr>
            <w:tcW w:w="2707" w:type="dxa"/>
            <w:tcMar>
              <w:top w:w="144" w:type="dxa"/>
              <w:left w:w="144" w:type="dxa"/>
              <w:bottom w:w="144" w:type="dxa"/>
              <w:right w:w="144" w:type="dxa"/>
            </w:tcMar>
          </w:tcPr>
          <w:p w14:paraId="58E90182" w14:textId="77777777" w:rsidR="008A195C" w:rsidRPr="009E2381" w:rsidRDefault="008A195C" w:rsidP="00E766A6">
            <w:pPr>
              <w:pStyle w:val="Tabletext"/>
              <w:rPr>
                <w:rFonts w:cs="Arial"/>
                <w:noProof/>
                <w:color w:val="548DD4"/>
              </w:rPr>
            </w:pPr>
          </w:p>
        </w:tc>
      </w:tr>
      <w:tr w:rsidR="00F77BD7" w:rsidRPr="00496847" w14:paraId="3766FD50" w14:textId="77777777" w:rsidTr="2EBAE05A">
        <w:trPr>
          <w:cantSplit/>
        </w:trPr>
        <w:tc>
          <w:tcPr>
            <w:tcW w:w="533" w:type="dxa"/>
            <w:shd w:val="clear" w:color="auto" w:fill="auto"/>
            <w:tcMar>
              <w:top w:w="144" w:type="dxa"/>
              <w:left w:w="144" w:type="dxa"/>
              <w:bottom w:w="144" w:type="dxa"/>
              <w:right w:w="144" w:type="dxa"/>
            </w:tcMar>
          </w:tcPr>
          <w:p w14:paraId="4A9343EB" w14:textId="77777777" w:rsidR="00F77BD7" w:rsidRPr="00496847" w:rsidRDefault="00F77BD7"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96E307" w14:textId="77777777" w:rsidR="00F77BD7" w:rsidRPr="00D34387" w:rsidRDefault="00F77BD7" w:rsidP="00F77BD7">
            <w:pPr>
              <w:pStyle w:val="Tabletext"/>
              <w:rPr>
                <w:rFonts w:cs="Arial"/>
                <w:b/>
                <w:bCs/>
                <w:noProof/>
              </w:rPr>
            </w:pPr>
            <w:r w:rsidRPr="00D34387">
              <w:rPr>
                <w:rFonts w:cs="Arial"/>
                <w:b/>
                <w:bCs/>
                <w:noProof/>
              </w:rPr>
              <w:t>Mental health services</w:t>
            </w:r>
          </w:p>
          <w:p w14:paraId="68906C84" w14:textId="77777777" w:rsidR="00F77BD7" w:rsidRPr="00D34387" w:rsidRDefault="00F77BD7" w:rsidP="00F77BD7">
            <w:pPr>
              <w:pStyle w:val="Tabletext"/>
              <w:rPr>
                <w:rFonts w:cs="Arial"/>
                <w:noProof/>
              </w:rPr>
            </w:pPr>
            <w:r w:rsidRPr="00D34387">
              <w:rPr>
                <w:rFonts w:cs="Arial"/>
                <w:noProof/>
              </w:rPr>
              <w:t>Refer to the following sections for covered mental health services [plans may insert reference, as applicable]:</w:t>
            </w:r>
          </w:p>
          <w:p w14:paraId="01AA82E1" w14:textId="77777777" w:rsidR="00F77BD7" w:rsidRPr="00D34387" w:rsidRDefault="00F77BD7" w:rsidP="00F77BD7">
            <w:pPr>
              <w:pStyle w:val="Tablelistbullet"/>
              <w:rPr>
                <w:rFonts w:cs="Arial"/>
                <w:noProof/>
              </w:rPr>
            </w:pPr>
            <w:r w:rsidRPr="00D34387">
              <w:rPr>
                <w:rFonts w:cs="Arial"/>
                <w:noProof/>
              </w:rPr>
              <w:t>Depression screening</w:t>
            </w:r>
          </w:p>
          <w:p w14:paraId="555E1975" w14:textId="77777777" w:rsidR="00F77BD7" w:rsidRPr="00D34387" w:rsidRDefault="00F77BD7" w:rsidP="00F77BD7">
            <w:pPr>
              <w:pStyle w:val="Tablelistbullet"/>
              <w:rPr>
                <w:rFonts w:cs="Arial"/>
                <w:noProof/>
              </w:rPr>
            </w:pPr>
            <w:r w:rsidRPr="00D34387">
              <w:rPr>
                <w:rFonts w:cs="Arial"/>
                <w:noProof/>
              </w:rPr>
              <w:t>Inpatient services in a psychiatric hospital</w:t>
            </w:r>
          </w:p>
          <w:p w14:paraId="65AA6901" w14:textId="77777777" w:rsidR="00F77BD7" w:rsidRPr="00D34387" w:rsidRDefault="00F77BD7" w:rsidP="00F77BD7">
            <w:pPr>
              <w:pStyle w:val="Tablelistbullet"/>
              <w:rPr>
                <w:rFonts w:cs="Arial"/>
                <w:noProof/>
              </w:rPr>
            </w:pPr>
            <w:r w:rsidRPr="00D34387">
              <w:rPr>
                <w:rFonts w:cs="Arial"/>
                <w:noProof/>
              </w:rPr>
              <w:t>Outpatient mental health care</w:t>
            </w:r>
          </w:p>
          <w:p w14:paraId="0EA15BDA" w14:textId="1E549AB4" w:rsidR="00F77BD7" w:rsidRPr="009E2381" w:rsidRDefault="00F77BD7" w:rsidP="00274501">
            <w:pPr>
              <w:pStyle w:val="Tablelistbullet"/>
              <w:rPr>
                <w:rFonts w:cs="Arial"/>
                <w:noProof/>
                <w:color w:val="548DD4"/>
              </w:rPr>
            </w:pPr>
            <w:r w:rsidRPr="00D34387">
              <w:rPr>
                <w:rFonts w:cs="Arial"/>
                <w:noProof/>
              </w:rPr>
              <w:t>Partial hospitalization services and Intensive outpatient services</w:t>
            </w:r>
          </w:p>
        </w:tc>
        <w:tc>
          <w:tcPr>
            <w:tcW w:w="2707" w:type="dxa"/>
            <w:tcMar>
              <w:top w:w="144" w:type="dxa"/>
              <w:left w:w="144" w:type="dxa"/>
              <w:bottom w:w="144" w:type="dxa"/>
              <w:right w:w="144" w:type="dxa"/>
            </w:tcMar>
          </w:tcPr>
          <w:p w14:paraId="5F4D66A0" w14:textId="77777777" w:rsidR="00F77BD7" w:rsidRPr="009E2381" w:rsidRDefault="00F77BD7" w:rsidP="00E766A6">
            <w:pPr>
              <w:pStyle w:val="Tabletext"/>
              <w:rPr>
                <w:rFonts w:cs="Arial"/>
                <w:noProof/>
                <w:color w:val="548DD4"/>
              </w:rPr>
            </w:pPr>
          </w:p>
        </w:tc>
      </w:tr>
      <w:tr w:rsidR="00E766A6"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E766A6" w:rsidRPr="009E2381" w:rsidRDefault="00E766A6" w:rsidP="00E766A6">
            <w:pPr>
              <w:pStyle w:val="Tabletext"/>
              <w:rPr>
                <w:rFonts w:cs="Arial"/>
                <w:i/>
                <w:noProof/>
                <w:color w:val="548DD4"/>
              </w:rPr>
            </w:pPr>
            <w:r w:rsidRPr="009E2381">
              <w:rPr>
                <w:rFonts w:cs="Arial"/>
                <w:noProof/>
                <w:color w:val="548DD4"/>
              </w:rPr>
              <w:t>[</w:t>
            </w:r>
            <w:r w:rsidRPr="009E2381">
              <w:rPr>
                <w:rFonts w:cs="Arial"/>
                <w:i/>
                <w:iCs/>
                <w:noProof/>
                <w:color w:val="548DD4"/>
              </w:rPr>
              <w:t>Plans should modify this section to reflect Medicaid or plan-covered supplemental benefits as appropriate or eliminate this section if not covered</w:t>
            </w:r>
            <w:r w:rsidRPr="009E2381">
              <w:rPr>
                <w:rFonts w:cs="Arial"/>
                <w:noProof/>
                <w:color w:val="548DD4"/>
              </w:rPr>
              <w:t>.]</w:t>
            </w:r>
          </w:p>
          <w:p w14:paraId="13702119" w14:textId="1C025ED1" w:rsidR="00E766A6" w:rsidRPr="0058576B" w:rsidRDefault="00E766A6" w:rsidP="00E766A6">
            <w:pPr>
              <w:pStyle w:val="Tablesubtitle"/>
              <w:rPr>
                <w:rFonts w:cs="Arial"/>
                <w:noProof/>
              </w:rPr>
            </w:pPr>
            <w:r w:rsidRPr="48CAC93E">
              <w:rPr>
                <w:rFonts w:cs="Arial"/>
                <w:noProof/>
              </w:rPr>
              <w:t>Nursing facility care</w:t>
            </w:r>
          </w:p>
          <w:p w14:paraId="3703448A" w14:textId="4D691504" w:rsidR="00F77BD7" w:rsidRPr="00F77BD7" w:rsidRDefault="00F77BD7" w:rsidP="00F77BD7">
            <w:pPr>
              <w:pStyle w:val="Tabletext"/>
              <w:rPr>
                <w:rFonts w:cs="Arial"/>
                <w:noProof/>
              </w:rPr>
            </w:pPr>
            <w:r w:rsidRPr="00F77BD7">
              <w:rPr>
                <w:rFonts w:cs="Arial"/>
                <w:noProof/>
              </w:rPr>
              <w:t>We are responsible for paying a total of</w:t>
            </w:r>
            <w:r w:rsidR="00D34387">
              <w:rPr>
                <w:rFonts w:cs="Arial"/>
                <w:noProof/>
              </w:rPr>
              <w:t xml:space="preserve"> </w:t>
            </w:r>
            <w:r w:rsidR="00D34387" w:rsidRPr="00D34387">
              <w:rPr>
                <w:rFonts w:cs="Arial"/>
                <w:noProof/>
                <w:color w:val="548DD4"/>
              </w:rPr>
              <w:t>[</w:t>
            </w:r>
            <w:r w:rsidR="007517AF">
              <w:rPr>
                <w:rFonts w:cs="Arial"/>
                <w:i/>
                <w:iCs/>
                <w:noProof/>
                <w:color w:val="548DD4"/>
              </w:rPr>
              <w:t>MSHO insert</w:t>
            </w:r>
            <w:r w:rsidR="00D34387">
              <w:rPr>
                <w:rFonts w:cs="Arial"/>
                <w:i/>
                <w:iCs/>
                <w:noProof/>
                <w:color w:val="548DD4"/>
              </w:rPr>
              <w:t>:</w:t>
            </w:r>
            <w:r w:rsidR="00637BA6">
              <w:rPr>
                <w:rFonts w:cs="Arial"/>
                <w:i/>
                <w:iCs/>
                <w:noProof/>
                <w:color w:val="548DD4"/>
              </w:rPr>
              <w:t xml:space="preserve"> </w:t>
            </w:r>
            <w:r w:rsidRPr="00D34387">
              <w:rPr>
                <w:rFonts w:cs="Arial"/>
                <w:noProof/>
                <w:color w:val="548DD4"/>
              </w:rPr>
              <w:t>180 days</w:t>
            </w:r>
            <w:r w:rsidR="00637BA6" w:rsidRPr="00D34387">
              <w:rPr>
                <w:rFonts w:cs="Arial"/>
                <w:noProof/>
                <w:color w:val="548DD4"/>
              </w:rPr>
              <w:t xml:space="preserve">; </w:t>
            </w:r>
            <w:r w:rsidR="00310C49" w:rsidRPr="00D34387">
              <w:rPr>
                <w:rFonts w:cs="Arial"/>
                <w:i/>
                <w:iCs/>
                <w:noProof/>
                <w:color w:val="548DD4"/>
              </w:rPr>
              <w:t>SNBC insert</w:t>
            </w:r>
            <w:r w:rsidR="00D34387">
              <w:rPr>
                <w:rFonts w:cs="Arial"/>
                <w:i/>
                <w:iCs/>
                <w:noProof/>
                <w:color w:val="548DD4"/>
              </w:rPr>
              <w:t>:</w:t>
            </w:r>
            <w:r w:rsidR="00310C49" w:rsidRPr="00D34387">
              <w:rPr>
                <w:rFonts w:cs="Arial"/>
                <w:i/>
                <w:iCs/>
                <w:noProof/>
                <w:color w:val="548DD4"/>
              </w:rPr>
              <w:t xml:space="preserve"> </w:t>
            </w:r>
            <w:r w:rsidR="00310C49" w:rsidRPr="00D34387">
              <w:rPr>
                <w:rFonts w:cs="Arial"/>
                <w:noProof/>
                <w:color w:val="548DD4"/>
              </w:rPr>
              <w:t>100 days</w:t>
            </w:r>
            <w:r w:rsidR="00637BA6" w:rsidRPr="00D34387">
              <w:rPr>
                <w:rFonts w:cs="Arial"/>
                <w:noProof/>
                <w:color w:val="548DD4"/>
              </w:rPr>
              <w:t>]</w:t>
            </w:r>
            <w:r w:rsidRPr="00D34387">
              <w:rPr>
                <w:rFonts w:cs="Arial"/>
                <w:noProof/>
                <w:color w:val="548DD4"/>
              </w:rPr>
              <w:t xml:space="preserve"> </w:t>
            </w:r>
            <w:r w:rsidRPr="00F77BD7">
              <w:rPr>
                <w:rFonts w:cs="Arial"/>
                <w:noProof/>
              </w:rPr>
              <w:t>of nursing home room and board. This includes custodial care. If you need continued nursing home care beyond the</w:t>
            </w:r>
            <w:r w:rsidR="00D34387">
              <w:rPr>
                <w:rFonts w:cs="Arial"/>
                <w:noProof/>
              </w:rPr>
              <w:t xml:space="preserve"> </w:t>
            </w:r>
            <w:r w:rsidR="00D34387" w:rsidRPr="00D34387">
              <w:rPr>
                <w:rFonts w:cs="Arial"/>
                <w:noProof/>
                <w:color w:val="548DD4"/>
              </w:rPr>
              <w:t>[</w:t>
            </w:r>
            <w:r w:rsidR="00310C49" w:rsidRPr="00D34387">
              <w:rPr>
                <w:rFonts w:cs="Arial"/>
                <w:i/>
                <w:iCs/>
                <w:noProof/>
                <w:color w:val="548DD4"/>
              </w:rPr>
              <w:t xml:space="preserve">MSHO </w:t>
            </w:r>
            <w:r w:rsidR="00310C49">
              <w:rPr>
                <w:rFonts w:cs="Arial"/>
                <w:i/>
                <w:iCs/>
                <w:noProof/>
                <w:color w:val="548DD4"/>
              </w:rPr>
              <w:t xml:space="preserve">insert </w:t>
            </w:r>
            <w:r w:rsidR="00310C49" w:rsidRPr="00D34387">
              <w:rPr>
                <w:rFonts w:cs="Arial"/>
                <w:noProof/>
                <w:color w:val="548DD4"/>
              </w:rPr>
              <w:t xml:space="preserve">180 days; </w:t>
            </w:r>
            <w:r w:rsidR="00310C49" w:rsidRPr="00D34387">
              <w:rPr>
                <w:rFonts w:cs="Arial"/>
                <w:i/>
                <w:iCs/>
                <w:noProof/>
                <w:color w:val="548DD4"/>
              </w:rPr>
              <w:t>SNBC insert</w:t>
            </w:r>
            <w:r w:rsidR="00D34387">
              <w:rPr>
                <w:rFonts w:cs="Arial"/>
                <w:i/>
                <w:iCs/>
                <w:noProof/>
                <w:color w:val="548DD4"/>
              </w:rPr>
              <w:t>:</w:t>
            </w:r>
            <w:r w:rsidR="00310C49" w:rsidRPr="00D34387">
              <w:rPr>
                <w:rFonts w:cs="Arial"/>
                <w:i/>
                <w:iCs/>
                <w:noProof/>
                <w:color w:val="548DD4"/>
              </w:rPr>
              <w:t xml:space="preserve"> </w:t>
            </w:r>
            <w:r w:rsidR="00310C49" w:rsidRPr="00D34387">
              <w:rPr>
                <w:rFonts w:cs="Arial"/>
                <w:noProof/>
                <w:color w:val="548DD4"/>
              </w:rPr>
              <w:t>100 days</w:t>
            </w:r>
            <w:r w:rsidR="004A0B93" w:rsidRPr="00D34387">
              <w:rPr>
                <w:rFonts w:cs="Arial"/>
                <w:noProof/>
                <w:color w:val="548DD4"/>
              </w:rPr>
              <w:t>]</w:t>
            </w:r>
            <w:r w:rsidRPr="00F77BD7">
              <w:rPr>
                <w:rFonts w:cs="Arial"/>
                <w:noProof/>
              </w:rPr>
              <w:t xml:space="preserve"> the Minnesota Department of Human Services (DHS) will pay directly for your care. </w:t>
            </w:r>
          </w:p>
          <w:p w14:paraId="13692B7E" w14:textId="77777777" w:rsidR="00F77BD7" w:rsidRPr="00F77BD7" w:rsidRDefault="00F77BD7" w:rsidP="00F77BD7">
            <w:pPr>
              <w:pStyle w:val="Tabletext"/>
              <w:rPr>
                <w:rFonts w:cs="Arial"/>
                <w:noProof/>
              </w:rPr>
            </w:pPr>
            <w:r w:rsidRPr="00F77BD7">
              <w:rPr>
                <w:rFonts w:cs="Arial"/>
                <w:noProof/>
              </w:rPr>
              <w:t>If DHS is currently paying for your care in the nursing home, DHS, not ourthe plan, will continue to pay for your care.</w:t>
            </w:r>
          </w:p>
          <w:p w14:paraId="0D6C0C55" w14:textId="77777777" w:rsidR="00F77BD7" w:rsidRDefault="00F77BD7" w:rsidP="00F77BD7">
            <w:pPr>
              <w:pStyle w:val="Tabletext"/>
              <w:rPr>
                <w:rFonts w:cs="Arial"/>
                <w:noProof/>
              </w:rPr>
            </w:pPr>
            <w:r w:rsidRPr="00F77BD7">
              <w:rPr>
                <w:rFonts w:cs="Arial"/>
                <w:noProof/>
              </w:rPr>
              <w:t>Refer to the “Skilled nursing facility (SNF) care” section of this chart for more information about the additional nursing home coverage the plan provides</w:t>
            </w:r>
          </w:p>
          <w:p w14:paraId="4FB27673" w14:textId="4CA36D3D" w:rsidR="00E766A6" w:rsidRPr="00496847" w:rsidRDefault="00E766A6" w:rsidP="00F77BD7">
            <w:pPr>
              <w:pStyle w:val="Tabletext"/>
              <w:rPr>
                <w:rFonts w:cs="Arial"/>
                <w:noProof/>
              </w:rPr>
            </w:pPr>
            <w:r w:rsidRPr="48CAC93E">
              <w:rPr>
                <w:rFonts w:cs="Arial"/>
                <w:noProof/>
              </w:rPr>
              <w:t>A nursing facility (NF) is a place that provides care for people who cannot get care at home but who do not need to be in a hospital.</w:t>
            </w:r>
          </w:p>
          <w:p w14:paraId="0C7706BA" w14:textId="4AD3B6A9" w:rsidR="00E766A6" w:rsidRPr="00496847" w:rsidRDefault="00E766A6" w:rsidP="00E766A6">
            <w:pPr>
              <w:pStyle w:val="Tabletext"/>
              <w:rPr>
                <w:rFonts w:cs="Arial"/>
                <w:noProof/>
              </w:rPr>
            </w:pPr>
            <w:r w:rsidRPr="00496847">
              <w:rPr>
                <w:rFonts w:cs="Arial"/>
                <w:noProof/>
              </w:rPr>
              <w:t>Services that we pay for include, but are not limited to, the following:</w:t>
            </w:r>
          </w:p>
          <w:p w14:paraId="4D49C517" w14:textId="6FDC9E35" w:rsidR="00E766A6" w:rsidRPr="00496847" w:rsidRDefault="00E766A6" w:rsidP="00E766A6">
            <w:pPr>
              <w:pStyle w:val="Tablelistbullet"/>
              <w:rPr>
                <w:rFonts w:cs="Arial"/>
                <w:noProof/>
              </w:rPr>
            </w:pPr>
            <w:r>
              <w:rPr>
                <w:rFonts w:cs="Arial"/>
                <w:noProof/>
              </w:rPr>
              <w:t>s</w:t>
            </w:r>
            <w:r w:rsidRPr="00496847">
              <w:rPr>
                <w:rFonts w:cs="Arial"/>
                <w:noProof/>
              </w:rPr>
              <w:t>emiprivate room (or a private room if medically necessary)</w:t>
            </w:r>
          </w:p>
          <w:p w14:paraId="221AF40D" w14:textId="7DAE58F4" w:rsidR="00E766A6" w:rsidRPr="00496847" w:rsidRDefault="00E766A6" w:rsidP="00E766A6">
            <w:pPr>
              <w:pStyle w:val="Tablelistbullet"/>
              <w:rPr>
                <w:rFonts w:cs="Arial"/>
                <w:noProof/>
              </w:rPr>
            </w:pPr>
            <w:r>
              <w:rPr>
                <w:rFonts w:cs="Arial"/>
                <w:noProof/>
              </w:rPr>
              <w:t>m</w:t>
            </w:r>
            <w:r w:rsidRPr="00496847">
              <w:rPr>
                <w:rFonts w:cs="Arial"/>
                <w:noProof/>
              </w:rPr>
              <w:t>eals, including special diets</w:t>
            </w:r>
          </w:p>
          <w:p w14:paraId="7F115163" w14:textId="249772AB" w:rsidR="00E766A6" w:rsidRPr="00496847" w:rsidRDefault="00E766A6" w:rsidP="00E766A6">
            <w:pPr>
              <w:pStyle w:val="Tablelistbullet"/>
              <w:rPr>
                <w:rFonts w:cs="Arial"/>
                <w:noProof/>
              </w:rPr>
            </w:pPr>
            <w:r>
              <w:rPr>
                <w:rFonts w:cs="Arial"/>
                <w:noProof/>
              </w:rPr>
              <w:t>n</w:t>
            </w:r>
            <w:r w:rsidRPr="00496847">
              <w:rPr>
                <w:rFonts w:cs="Arial"/>
                <w:noProof/>
              </w:rPr>
              <w:t>ursing services</w:t>
            </w:r>
          </w:p>
          <w:p w14:paraId="566C4BC8" w14:textId="6116BE7F" w:rsidR="00E766A6" w:rsidRPr="00496847" w:rsidRDefault="00E766A6" w:rsidP="00E766A6">
            <w:pPr>
              <w:pStyle w:val="Tablelistbullet"/>
              <w:rPr>
                <w:rFonts w:cs="Arial"/>
                <w:noProof/>
              </w:rPr>
            </w:pPr>
            <w:r>
              <w:rPr>
                <w:rFonts w:cs="Arial"/>
                <w:noProof/>
              </w:rPr>
              <w:t>p</w:t>
            </w:r>
            <w:r w:rsidRPr="00496847">
              <w:rPr>
                <w:rFonts w:cs="Arial"/>
                <w:noProof/>
              </w:rPr>
              <w:t>hysical therapy, occupational therapy, and speech therapy</w:t>
            </w:r>
          </w:p>
          <w:p w14:paraId="511D5BE5" w14:textId="4096E6B4" w:rsidR="00E766A6" w:rsidRPr="00496847" w:rsidRDefault="00E766A6" w:rsidP="00E766A6">
            <w:pPr>
              <w:pStyle w:val="Tablelistbullet"/>
              <w:rPr>
                <w:rFonts w:cs="Arial"/>
                <w:noProof/>
              </w:rPr>
            </w:pPr>
            <w:r>
              <w:rPr>
                <w:rFonts w:cs="Arial"/>
                <w:noProof/>
              </w:rPr>
              <w:t>r</w:t>
            </w:r>
            <w:r w:rsidRPr="00496847">
              <w:rPr>
                <w:rFonts w:cs="Arial"/>
                <w:noProof/>
              </w:rPr>
              <w:t>espiratory therapy</w:t>
            </w:r>
          </w:p>
          <w:p w14:paraId="13A42B93" w14:textId="781D55B0" w:rsidR="00E766A6" w:rsidRPr="00496847" w:rsidRDefault="00E766A6" w:rsidP="00E766A6">
            <w:pPr>
              <w:pStyle w:val="Tablelistbullet"/>
              <w:rPr>
                <w:rFonts w:cs="Arial"/>
                <w:noProof/>
              </w:rPr>
            </w:pPr>
            <w:r>
              <w:rPr>
                <w:rFonts w:cs="Arial"/>
                <w:noProof/>
              </w:rPr>
              <w:t>d</w:t>
            </w:r>
            <w:r w:rsidRPr="00496847">
              <w:rPr>
                <w:rFonts w:cs="Arial"/>
                <w:noProof/>
              </w:rPr>
              <w:t>rugs given to you as part of your plan of care. (This includes substances that are naturally present in the body, such as blood-clotting factors.)</w:t>
            </w:r>
          </w:p>
          <w:p w14:paraId="1C2859CE" w14:textId="186D3A06" w:rsidR="00E766A6" w:rsidRPr="00496847" w:rsidRDefault="00E766A6" w:rsidP="00E766A6">
            <w:pPr>
              <w:pStyle w:val="Tablelistbullet"/>
              <w:rPr>
                <w:rFonts w:cs="Arial"/>
                <w:noProof/>
              </w:rPr>
            </w:pPr>
            <w:r>
              <w:rPr>
                <w:rFonts w:cs="Arial"/>
                <w:noProof/>
              </w:rPr>
              <w:t>b</w:t>
            </w:r>
            <w:r w:rsidRPr="00496847">
              <w:rPr>
                <w:rFonts w:cs="Arial"/>
                <w:noProof/>
              </w:rPr>
              <w:t>lood, including storage and administration</w:t>
            </w:r>
          </w:p>
          <w:p w14:paraId="5309FE8A" w14:textId="3157C00A" w:rsidR="00E766A6" w:rsidRPr="00496847" w:rsidRDefault="00E766A6" w:rsidP="00E766A6">
            <w:pPr>
              <w:pStyle w:val="Tablelistbullet"/>
              <w:rPr>
                <w:rFonts w:cs="Arial"/>
                <w:noProof/>
              </w:rPr>
            </w:pPr>
            <w:r>
              <w:rPr>
                <w:rFonts w:cs="Arial"/>
                <w:noProof/>
              </w:rPr>
              <w:t>m</w:t>
            </w:r>
            <w:r w:rsidRPr="00496847">
              <w:rPr>
                <w:rFonts w:cs="Arial"/>
                <w:noProof/>
              </w:rPr>
              <w:t>edical and surgical supplies usually given by nursing facilities</w:t>
            </w:r>
          </w:p>
          <w:p w14:paraId="402EB130" w14:textId="2D64F4D3" w:rsidR="00E766A6" w:rsidRPr="00496847" w:rsidRDefault="00E766A6" w:rsidP="00E766A6">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E766A6" w:rsidRPr="00496847" w:rsidRDefault="00E766A6" w:rsidP="00E766A6">
            <w:pPr>
              <w:pStyle w:val="Tabletext"/>
              <w:rPr>
                <w:rFonts w:cs="Arial"/>
                <w:noProof/>
              </w:rPr>
            </w:pPr>
            <w:r w:rsidRPr="009E2381">
              <w:rPr>
                <w:rFonts w:cs="Arial"/>
                <w:noProof/>
                <w:color w:val="548DD4"/>
              </w:rPr>
              <w:t>[</w:t>
            </w:r>
            <w:r w:rsidRPr="009E2381">
              <w:rPr>
                <w:rFonts w:cs="Arial"/>
                <w:i/>
                <w:iCs/>
                <w:noProof/>
                <w:color w:val="548DD4"/>
              </w:rPr>
              <w:t>List copays</w:t>
            </w:r>
            <w:r w:rsidRPr="009E2381">
              <w:rPr>
                <w:rFonts w:cs="Arial"/>
                <w:noProof/>
                <w:color w:val="548DD4"/>
              </w:rPr>
              <w:t>.]</w:t>
            </w:r>
          </w:p>
        </w:tc>
      </w:tr>
      <w:tr w:rsidR="00E766A6" w:rsidRPr="00496847" w14:paraId="27EDDAFC" w14:textId="77777777" w:rsidTr="2EBAE05A">
        <w:trPr>
          <w:cantSplit/>
        </w:trPr>
        <w:tc>
          <w:tcPr>
            <w:tcW w:w="533" w:type="dxa"/>
            <w:shd w:val="clear" w:color="auto" w:fill="auto"/>
            <w:tcMar>
              <w:top w:w="144" w:type="dxa"/>
              <w:left w:w="144" w:type="dxa"/>
              <w:bottom w:w="144" w:type="dxa"/>
              <w:right w:w="144" w:type="dxa"/>
            </w:tcMar>
          </w:tcPr>
          <w:p w14:paraId="03C0C497"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E766A6" w:rsidRPr="0058576B" w:rsidRDefault="00E766A6" w:rsidP="00E766A6">
            <w:pPr>
              <w:pStyle w:val="Tablesubtitle"/>
              <w:rPr>
                <w:rFonts w:cs="Arial"/>
                <w:noProof/>
              </w:rPr>
            </w:pPr>
            <w:r w:rsidRPr="0058576B">
              <w:rPr>
                <w:rFonts w:cs="Arial"/>
                <w:noProof/>
              </w:rPr>
              <w:t>Nursing facility care (continued)</w:t>
            </w:r>
          </w:p>
          <w:p w14:paraId="403C0720" w14:textId="77777777" w:rsidR="008A195C" w:rsidRPr="00496847" w:rsidRDefault="008A195C" w:rsidP="008A195C">
            <w:pPr>
              <w:pStyle w:val="Tablelistbullet"/>
              <w:rPr>
                <w:rFonts w:cs="Arial"/>
                <w:noProof/>
              </w:rPr>
            </w:pPr>
            <w:r>
              <w:rPr>
                <w:rFonts w:cs="Arial"/>
                <w:noProof/>
              </w:rPr>
              <w:t>l</w:t>
            </w:r>
            <w:r w:rsidRPr="00496847">
              <w:rPr>
                <w:rFonts w:cs="Arial"/>
                <w:noProof/>
              </w:rPr>
              <w:t>ab tests usually given by nursing facilities</w:t>
            </w:r>
          </w:p>
          <w:p w14:paraId="59EA2E97" w14:textId="77777777" w:rsidR="008A195C" w:rsidRPr="00496847" w:rsidRDefault="008A195C" w:rsidP="008A195C">
            <w:pPr>
              <w:pStyle w:val="Tablelistbullet"/>
              <w:rPr>
                <w:rFonts w:cs="Arial"/>
                <w:noProof/>
              </w:rPr>
            </w:pPr>
            <w:r w:rsidRPr="00496847">
              <w:rPr>
                <w:rFonts w:cs="Arial"/>
                <w:noProof/>
              </w:rPr>
              <w:t>X-rays and other radiology services usually given by nursing facilities</w:t>
            </w:r>
          </w:p>
          <w:p w14:paraId="080A3A24" w14:textId="77777777" w:rsidR="008A195C" w:rsidRPr="00325CD5" w:rsidRDefault="008A195C" w:rsidP="008A195C">
            <w:pPr>
              <w:pStyle w:val="Tablelistbullet"/>
              <w:rPr>
                <w:rFonts w:cs="Arial"/>
                <w:noProof/>
              </w:rPr>
            </w:pPr>
            <w:r>
              <w:rPr>
                <w:rFonts w:cs="Arial"/>
                <w:noProof/>
              </w:rPr>
              <w:t>u</w:t>
            </w:r>
            <w:r w:rsidRPr="00496847">
              <w:rPr>
                <w:rFonts w:cs="Arial"/>
                <w:noProof/>
              </w:rPr>
              <w:t>se of appliances, such as wheelchairs usually given by nursing facilities</w:t>
            </w:r>
            <w:r w:rsidRPr="00496847">
              <w:rPr>
                <w:rFonts w:eastAsia="Times New Roman" w:cs="Arial"/>
                <w:b/>
                <w:noProof/>
              </w:rPr>
              <w:t xml:space="preserve"> </w:t>
            </w:r>
          </w:p>
          <w:p w14:paraId="1FFBC1A3" w14:textId="77777777" w:rsidR="00E766A6" w:rsidRPr="00496847" w:rsidRDefault="00E766A6" w:rsidP="00E766A6">
            <w:pPr>
              <w:pStyle w:val="Tablelistbullet"/>
              <w:rPr>
                <w:rFonts w:cs="Arial"/>
                <w:noProof/>
              </w:rPr>
            </w:pPr>
            <w:r>
              <w:rPr>
                <w:rFonts w:cs="Arial"/>
                <w:noProof/>
              </w:rPr>
              <w:t>p</w:t>
            </w:r>
            <w:r w:rsidRPr="00496847">
              <w:rPr>
                <w:rFonts w:cs="Arial"/>
                <w:noProof/>
              </w:rPr>
              <w:t>hysician/practitioner services</w:t>
            </w:r>
          </w:p>
          <w:p w14:paraId="184057C5" w14:textId="77777777" w:rsidR="00E766A6" w:rsidRPr="00496847" w:rsidRDefault="00E766A6" w:rsidP="00E766A6">
            <w:pPr>
              <w:pStyle w:val="Tablelistbullet"/>
              <w:rPr>
                <w:rFonts w:cs="Arial"/>
                <w:noProof/>
              </w:rPr>
            </w:pPr>
            <w:r>
              <w:rPr>
                <w:rFonts w:cs="Arial"/>
                <w:noProof/>
              </w:rPr>
              <w:t>d</w:t>
            </w:r>
            <w:r w:rsidRPr="00496847">
              <w:rPr>
                <w:rFonts w:cs="Arial"/>
                <w:noProof/>
              </w:rPr>
              <w:t>urable medical equipment</w:t>
            </w:r>
          </w:p>
          <w:p w14:paraId="7773D3F7" w14:textId="77777777" w:rsidR="00E766A6" w:rsidRPr="00496847" w:rsidRDefault="00E766A6" w:rsidP="00E766A6">
            <w:pPr>
              <w:pStyle w:val="Tablelistbullet"/>
              <w:rPr>
                <w:rFonts w:cs="Arial"/>
                <w:noProof/>
              </w:rPr>
            </w:pPr>
            <w:r>
              <w:rPr>
                <w:rFonts w:cs="Arial"/>
                <w:noProof/>
              </w:rPr>
              <w:t>d</w:t>
            </w:r>
            <w:r w:rsidRPr="00496847">
              <w:rPr>
                <w:rFonts w:cs="Arial"/>
                <w:noProof/>
              </w:rPr>
              <w:t>ental services, including dentures</w:t>
            </w:r>
          </w:p>
          <w:p w14:paraId="31979BCC" w14:textId="77777777" w:rsidR="00E766A6" w:rsidRPr="00496847" w:rsidRDefault="00E766A6" w:rsidP="00E766A6">
            <w:pPr>
              <w:pStyle w:val="Tablelistbullet"/>
              <w:rPr>
                <w:rFonts w:cs="Arial"/>
                <w:noProof/>
              </w:rPr>
            </w:pPr>
            <w:r>
              <w:rPr>
                <w:rFonts w:cs="Arial"/>
                <w:noProof/>
              </w:rPr>
              <w:t>v</w:t>
            </w:r>
            <w:r w:rsidRPr="00496847">
              <w:rPr>
                <w:rFonts w:cs="Arial"/>
                <w:noProof/>
              </w:rPr>
              <w:t>ision benefits</w:t>
            </w:r>
          </w:p>
          <w:p w14:paraId="7FF6A283" w14:textId="77777777" w:rsidR="00E766A6" w:rsidRPr="00496847" w:rsidRDefault="00E766A6" w:rsidP="00E766A6">
            <w:pPr>
              <w:pStyle w:val="Tablelistbullet"/>
              <w:rPr>
                <w:rFonts w:cs="Arial"/>
                <w:noProof/>
              </w:rPr>
            </w:pPr>
            <w:r>
              <w:rPr>
                <w:rFonts w:cs="Arial"/>
                <w:noProof/>
              </w:rPr>
              <w:t>h</w:t>
            </w:r>
            <w:r w:rsidRPr="00496847">
              <w:rPr>
                <w:rFonts w:cs="Arial"/>
                <w:noProof/>
              </w:rPr>
              <w:t>earing exams</w:t>
            </w:r>
          </w:p>
          <w:p w14:paraId="33C5749A" w14:textId="77777777" w:rsidR="00E766A6" w:rsidRPr="00496847" w:rsidRDefault="00E766A6" w:rsidP="00E766A6">
            <w:pPr>
              <w:pStyle w:val="Tablelistbullet"/>
              <w:rPr>
                <w:rFonts w:cs="Arial"/>
                <w:noProof/>
              </w:rPr>
            </w:pPr>
            <w:r>
              <w:rPr>
                <w:rFonts w:cs="Arial"/>
                <w:noProof/>
              </w:rPr>
              <w:t>c</w:t>
            </w:r>
            <w:r w:rsidRPr="00496847">
              <w:rPr>
                <w:rFonts w:cs="Arial"/>
                <w:noProof/>
              </w:rPr>
              <w:t>hiropractic care</w:t>
            </w:r>
          </w:p>
          <w:p w14:paraId="3916F8E9" w14:textId="77777777" w:rsidR="00E766A6" w:rsidRPr="00496847" w:rsidRDefault="00E766A6" w:rsidP="00E766A6">
            <w:pPr>
              <w:pStyle w:val="Tablelistbullet"/>
              <w:rPr>
                <w:rFonts w:cs="Arial"/>
                <w:noProof/>
              </w:rPr>
            </w:pPr>
            <w:r>
              <w:rPr>
                <w:rFonts w:cs="Arial"/>
                <w:noProof/>
              </w:rPr>
              <w:t>p</w:t>
            </w:r>
            <w:r w:rsidRPr="00496847">
              <w:rPr>
                <w:rFonts w:cs="Arial"/>
                <w:noProof/>
              </w:rPr>
              <w:t>odiatry services</w:t>
            </w:r>
          </w:p>
          <w:p w14:paraId="4157C8A1" w14:textId="77777777" w:rsidR="00E766A6" w:rsidRPr="00496847" w:rsidRDefault="00E766A6" w:rsidP="00E766A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5FB894FD" w14:textId="77777777" w:rsidR="00E766A6" w:rsidRPr="00DE58AA" w:rsidRDefault="00E766A6" w:rsidP="00E766A6">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E766A6" w:rsidRPr="00DE58AA" w:rsidRDefault="00E766A6" w:rsidP="00E766A6">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E766A6" w:rsidRPr="00496847" w:rsidRDefault="00E766A6" w:rsidP="00E766A6">
            <w:pPr>
              <w:pStyle w:val="Tabletext"/>
              <w:rPr>
                <w:rFonts w:cs="Arial"/>
                <w:noProof/>
              </w:rPr>
            </w:pPr>
          </w:p>
        </w:tc>
      </w:tr>
      <w:tr w:rsidR="00E766A6"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E766A6" w:rsidRPr="00496847" w:rsidRDefault="00E766A6" w:rsidP="00E766A6">
            <w:pPr>
              <w:pStyle w:val="Tableapple"/>
              <w:spacing w:line="280" w:lineRule="exact"/>
              <w:rPr>
                <w:rFonts w:cs="Arial"/>
                <w:noProof/>
              </w:rPr>
            </w:pPr>
            <w:r>
              <w:rPr>
                <w:noProof/>
              </w:rPr>
              <w:lastRenderedPageBreak/>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E766A6" w:rsidRPr="0058576B" w:rsidRDefault="00E766A6" w:rsidP="00E766A6">
            <w:pPr>
              <w:pStyle w:val="Tablesubtitle"/>
              <w:rPr>
                <w:rFonts w:cs="Arial"/>
                <w:noProof/>
              </w:rPr>
            </w:pPr>
            <w:r w:rsidRPr="0058576B">
              <w:rPr>
                <w:rFonts w:cs="Arial"/>
                <w:noProof/>
              </w:rPr>
              <w:t>Obesity screening and therapy to keep weight down</w:t>
            </w:r>
          </w:p>
          <w:p w14:paraId="59A9738D" w14:textId="52E93FB1" w:rsidR="00E766A6" w:rsidRDefault="00E766A6" w:rsidP="00E766A6">
            <w:pPr>
              <w:pStyle w:val="Tabletext"/>
              <w:rPr>
                <w:rFonts w:cs="Arial"/>
                <w:noProof/>
              </w:rPr>
            </w:pPr>
            <w:r w:rsidRPr="00496847">
              <w:rPr>
                <w:rFonts w:cs="Arial"/>
                <w:noProof/>
              </w:rPr>
              <w:t>If you have a body mass index of 30 or more, we pay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275244B2" w14:textId="3B9D3E4E" w:rsidR="00F77BD7" w:rsidRPr="00496847" w:rsidRDefault="00F77BD7" w:rsidP="00E766A6">
            <w:pPr>
              <w:pStyle w:val="Tabletext"/>
              <w:rPr>
                <w:rFonts w:cs="Arial"/>
                <w:noProof/>
              </w:rPr>
            </w:pPr>
            <w:r w:rsidRPr="00F77BD7">
              <w:rPr>
                <w:rFonts w:cs="Arial"/>
                <w:noProof/>
              </w:rPr>
              <w:t>We may cover additional benefits if medically necessary.</w:t>
            </w:r>
          </w:p>
          <w:p w14:paraId="54C2D2FF" w14:textId="6900C49A" w:rsidR="00E766A6" w:rsidRPr="00496847" w:rsidRDefault="00E766A6" w:rsidP="00E766A6">
            <w:pPr>
              <w:pStyle w:val="Tabletext"/>
              <w:rPr>
                <w:rFonts w:cs="Arial"/>
                <w:noProof/>
              </w:rPr>
            </w:pPr>
            <w:r w:rsidRPr="002F2B4B">
              <w:rPr>
                <w:rFonts w:cs="Arial"/>
                <w:noProof/>
                <w:color w:val="548DD4"/>
              </w:rPr>
              <w:t>[</w:t>
            </w:r>
            <w:r w:rsidRPr="002F2B4B">
              <w:rPr>
                <w:rFonts w:cs="Arial"/>
                <w:i/>
                <w:iCs/>
                <w:noProof/>
                <w:color w:val="548DD4"/>
              </w:rPr>
              <w:t>List any additional benefits offered</w:t>
            </w:r>
            <w:r w:rsidRPr="002F2B4B">
              <w:rPr>
                <w:rFonts w:cs="Arial"/>
                <w:noProof/>
                <w:color w:val="548DD4"/>
              </w:rPr>
              <w:t>.]</w:t>
            </w:r>
          </w:p>
        </w:tc>
        <w:tc>
          <w:tcPr>
            <w:tcW w:w="2707" w:type="dxa"/>
            <w:tcMar>
              <w:top w:w="144" w:type="dxa"/>
              <w:left w:w="144" w:type="dxa"/>
              <w:bottom w:w="144" w:type="dxa"/>
              <w:right w:w="144" w:type="dxa"/>
            </w:tcMar>
          </w:tcPr>
          <w:p w14:paraId="51255442" w14:textId="77777777" w:rsidR="00E766A6" w:rsidRPr="00496847" w:rsidRDefault="00E766A6" w:rsidP="00E766A6">
            <w:pPr>
              <w:pStyle w:val="Tabletext"/>
              <w:rPr>
                <w:rFonts w:cs="Arial"/>
                <w:noProof/>
              </w:rPr>
            </w:pPr>
            <w:r w:rsidRPr="00496847">
              <w:rPr>
                <w:rFonts w:cs="Arial"/>
                <w:noProof/>
              </w:rPr>
              <w:t>$0</w:t>
            </w:r>
          </w:p>
          <w:p w14:paraId="201E36BA" w14:textId="0B4966F8" w:rsidR="00E766A6" w:rsidRPr="00496847" w:rsidRDefault="00E766A6" w:rsidP="00E766A6">
            <w:pPr>
              <w:pStyle w:val="Tabletext"/>
              <w:rPr>
                <w:rFonts w:cs="Arial"/>
                <w:noProof/>
                <w:color w:val="548DD4"/>
              </w:rPr>
            </w:pPr>
            <w:r w:rsidRPr="002F2B4B">
              <w:rPr>
                <w:rFonts w:cs="Arial"/>
                <w:noProof/>
                <w:color w:val="548DD4"/>
              </w:rPr>
              <w:t>[</w:t>
            </w:r>
            <w:r w:rsidRPr="002F2B4B">
              <w:rPr>
                <w:rFonts w:cs="Arial"/>
                <w:i/>
                <w:iCs/>
                <w:noProof/>
                <w:color w:val="548DD4"/>
              </w:rPr>
              <w:t>List copays for additional benefits</w:t>
            </w:r>
            <w:r w:rsidRPr="002F2B4B">
              <w:rPr>
                <w:rFonts w:cs="Arial"/>
                <w:noProof/>
                <w:color w:val="548DD4"/>
              </w:rPr>
              <w:t>.]</w:t>
            </w:r>
          </w:p>
        </w:tc>
      </w:tr>
      <w:tr w:rsidR="00F77BD7" w:rsidRPr="00496847" w14:paraId="6F8462FC" w14:textId="77777777" w:rsidTr="2EBAE05A">
        <w:trPr>
          <w:cantSplit/>
        </w:trPr>
        <w:tc>
          <w:tcPr>
            <w:tcW w:w="533" w:type="dxa"/>
            <w:shd w:val="clear" w:color="auto" w:fill="auto"/>
            <w:tcMar>
              <w:top w:w="144" w:type="dxa"/>
              <w:left w:w="144" w:type="dxa"/>
              <w:bottom w:w="144" w:type="dxa"/>
              <w:right w:w="144" w:type="dxa"/>
            </w:tcMar>
          </w:tcPr>
          <w:p w14:paraId="0C020940" w14:textId="77777777" w:rsidR="00F77BD7" w:rsidRPr="00496847" w:rsidRDefault="00F77BD7"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DD45316" w14:textId="77777777" w:rsidR="00F77BD7" w:rsidRPr="00F77BD7" w:rsidRDefault="00F77BD7" w:rsidP="00F77BD7">
            <w:pPr>
              <w:pStyle w:val="Tablesubtitle"/>
              <w:rPr>
                <w:rFonts w:cs="Arial"/>
                <w:noProof/>
              </w:rPr>
            </w:pPr>
            <w:r w:rsidRPr="00F77BD7">
              <w:rPr>
                <w:rFonts w:cs="Arial"/>
                <w:noProof/>
              </w:rPr>
              <w:t>Obstetrics and Gynecology (OB/GYN) Services</w:t>
            </w:r>
          </w:p>
          <w:p w14:paraId="3584693B" w14:textId="77777777" w:rsidR="00F77BD7" w:rsidRPr="00385AE7" w:rsidRDefault="00F77BD7" w:rsidP="00F77BD7">
            <w:pPr>
              <w:pStyle w:val="Tablesubtitle"/>
              <w:rPr>
                <w:rFonts w:cs="Arial"/>
                <w:b w:val="0"/>
                <w:bCs w:val="0"/>
                <w:noProof/>
              </w:rPr>
            </w:pPr>
            <w:r w:rsidRPr="00385AE7">
              <w:rPr>
                <w:rFonts w:cs="Arial"/>
                <w:b w:val="0"/>
                <w:bCs w:val="0"/>
                <w:noProof/>
              </w:rPr>
              <w:t>Covered Services:</w:t>
            </w:r>
          </w:p>
          <w:p w14:paraId="03C46D0F" w14:textId="77777777" w:rsidR="00F77BD7" w:rsidRDefault="00F77BD7" w:rsidP="00F77BD7">
            <w:pPr>
              <w:pStyle w:val="Tablelistbullet"/>
              <w:rPr>
                <w:rFonts w:cs="Arial"/>
                <w:noProof/>
              </w:rPr>
            </w:pPr>
            <w:r w:rsidRPr="00F77BD7">
              <w:rPr>
                <w:rFonts w:cs="Arial"/>
                <w:noProof/>
              </w:rPr>
              <w:t>Prenatal, delivery, and postpartum care</w:t>
            </w:r>
          </w:p>
          <w:p w14:paraId="30B3673F" w14:textId="77777777" w:rsidR="00F77BD7" w:rsidRDefault="00F77BD7" w:rsidP="00F77BD7">
            <w:pPr>
              <w:pStyle w:val="Tablelistbullet"/>
              <w:rPr>
                <w:rFonts w:cs="Arial"/>
                <w:noProof/>
              </w:rPr>
            </w:pPr>
            <w:r w:rsidRPr="00F77BD7">
              <w:rPr>
                <w:rFonts w:cs="Arial"/>
                <w:noProof/>
              </w:rPr>
              <w:t>Childbirth classes</w:t>
            </w:r>
          </w:p>
          <w:p w14:paraId="780153D1" w14:textId="77777777" w:rsidR="00F77BD7" w:rsidRDefault="00F77BD7" w:rsidP="00F77BD7">
            <w:pPr>
              <w:pStyle w:val="Tablelistbullet"/>
              <w:rPr>
                <w:rFonts w:cs="Arial"/>
                <w:noProof/>
              </w:rPr>
            </w:pPr>
            <w:r w:rsidRPr="00F77BD7">
              <w:rPr>
                <w:rFonts w:cs="Arial"/>
                <w:noProof/>
              </w:rPr>
              <w:t>HIV counseling and testing for pregnant people– open access service</w:t>
            </w:r>
          </w:p>
          <w:p w14:paraId="4D11A2B7" w14:textId="77777777" w:rsidR="00F77BD7" w:rsidRDefault="00F77BD7" w:rsidP="00F77BD7">
            <w:pPr>
              <w:pStyle w:val="Tablelistbullet"/>
              <w:rPr>
                <w:rFonts w:cs="Arial"/>
                <w:noProof/>
              </w:rPr>
            </w:pPr>
            <w:r w:rsidRPr="00F77BD7">
              <w:rPr>
                <w:rFonts w:cs="Arial"/>
                <w:noProof/>
              </w:rPr>
              <w:t>Treatment for HIV-positive pregnant people</w:t>
            </w:r>
          </w:p>
          <w:p w14:paraId="2B5B0D12" w14:textId="77777777" w:rsidR="00F77BD7" w:rsidRDefault="00F77BD7" w:rsidP="00F77BD7">
            <w:pPr>
              <w:pStyle w:val="Tablelistbullet"/>
              <w:rPr>
                <w:rFonts w:cs="Arial"/>
                <w:noProof/>
              </w:rPr>
            </w:pPr>
            <w:r w:rsidRPr="00F77BD7">
              <w:rPr>
                <w:rFonts w:cs="Arial"/>
                <w:noProof/>
              </w:rPr>
              <w:t>Testing and treatment of sexually transmitted diseases (STDs) – open access service</w:t>
            </w:r>
          </w:p>
          <w:p w14:paraId="468A0FBA" w14:textId="77777777" w:rsidR="00F77BD7" w:rsidRDefault="00F77BD7" w:rsidP="00F77BD7">
            <w:pPr>
              <w:pStyle w:val="Tablelistbullet"/>
              <w:rPr>
                <w:rFonts w:cs="Arial"/>
                <w:noProof/>
              </w:rPr>
            </w:pPr>
            <w:r w:rsidRPr="00F77BD7">
              <w:rPr>
                <w:rFonts w:cs="Arial"/>
                <w:noProof/>
              </w:rPr>
              <w:t>Pregnancy-related services received in connection with an abortion (does not include abortion-related services)</w:t>
            </w:r>
          </w:p>
          <w:p w14:paraId="06E3820B" w14:textId="7283B207" w:rsidR="00F77BD7" w:rsidRDefault="00F77BD7" w:rsidP="00F77BD7">
            <w:pPr>
              <w:pStyle w:val="Tablelistbullet"/>
              <w:rPr>
                <w:rFonts w:cs="Arial"/>
                <w:noProof/>
              </w:rPr>
            </w:pPr>
            <w:r w:rsidRPr="00F77BD7">
              <w:rPr>
                <w:rFonts w:cs="Arial"/>
                <w:noProof/>
              </w:rPr>
              <w:t xml:space="preserve">Doula services by a certified doula </w:t>
            </w:r>
          </w:p>
          <w:p w14:paraId="5040A42A" w14:textId="0A520055" w:rsidR="00F77BD7" w:rsidRPr="00F77BD7" w:rsidRDefault="00F77BD7" w:rsidP="00B60617">
            <w:pPr>
              <w:pStyle w:val="Tablelistbullet"/>
              <w:rPr>
                <w:rFonts w:cs="Arial"/>
                <w:noProof/>
              </w:rPr>
            </w:pPr>
            <w:r w:rsidRPr="00F77BD7">
              <w:rPr>
                <w:rFonts w:cs="Arial"/>
                <w:noProof/>
              </w:rPr>
              <w:t>Services provided by a licensed health professional at licensed birth centers, including services of certified nurse midwives and licensed traditional midwives</w:t>
            </w:r>
          </w:p>
          <w:p w14:paraId="5AE6B799" w14:textId="77777777" w:rsidR="00F77BD7" w:rsidRPr="00B60617" w:rsidRDefault="00F77BD7" w:rsidP="00F77BD7">
            <w:pPr>
              <w:pStyle w:val="Tablesubtitle"/>
              <w:rPr>
                <w:rFonts w:cs="Arial"/>
                <w:b w:val="0"/>
                <w:bCs w:val="0"/>
                <w:noProof/>
              </w:rPr>
            </w:pPr>
            <w:r w:rsidRPr="00B60617">
              <w:rPr>
                <w:rFonts w:cs="Arial"/>
                <w:b w:val="0"/>
                <w:bCs w:val="0"/>
                <w:noProof/>
              </w:rPr>
              <w:t>Not Covered Services:</w:t>
            </w:r>
          </w:p>
          <w:p w14:paraId="1654DB2A" w14:textId="61C4E871" w:rsidR="00F77BD7" w:rsidRDefault="00F77BD7" w:rsidP="00F77BD7">
            <w:pPr>
              <w:pStyle w:val="Tablelistbullet"/>
              <w:rPr>
                <w:rFonts w:cs="Arial"/>
                <w:noProof/>
              </w:rPr>
            </w:pPr>
            <w:r w:rsidRPr="00F77BD7">
              <w:rPr>
                <w:rFonts w:cs="Arial"/>
                <w:noProof/>
              </w:rPr>
              <w:t xml:space="preserve">Abortion: This service is not covered under the Plan. It may be covered by the state. Call </w:t>
            </w:r>
            <w:r>
              <w:rPr>
                <w:rFonts w:cs="Arial"/>
                <w:noProof/>
              </w:rPr>
              <w:t>DHS Health Care Consumer Support (</w:t>
            </w:r>
            <w:r w:rsidR="00B60617">
              <w:rPr>
                <w:rFonts w:cs="Arial"/>
                <w:noProof/>
              </w:rPr>
              <w:t>HCCS)</w:t>
            </w:r>
            <w:r w:rsidRPr="00F77BD7">
              <w:rPr>
                <w:rFonts w:cs="Arial"/>
                <w:noProof/>
              </w:rPr>
              <w:t xml:space="preserve"> at 651-</w:t>
            </w:r>
            <w:r w:rsidR="00B60617">
              <w:rPr>
                <w:rFonts w:cs="Arial"/>
                <w:noProof/>
              </w:rPr>
              <w:t>297-3862</w:t>
            </w:r>
            <w:r w:rsidRPr="00F77BD7">
              <w:rPr>
                <w:rFonts w:cs="Arial"/>
                <w:noProof/>
              </w:rPr>
              <w:t xml:space="preserve"> or 800-657-3</w:t>
            </w:r>
            <w:r w:rsidR="00B60617">
              <w:rPr>
                <w:rFonts w:cs="Arial"/>
                <w:noProof/>
              </w:rPr>
              <w:t>672</w:t>
            </w:r>
            <w:r w:rsidRPr="00F77BD7">
              <w:rPr>
                <w:rFonts w:cs="Arial"/>
                <w:noProof/>
              </w:rPr>
              <w:t xml:space="preserve"> or 711 (TTY) or use your preferred relay service</w:t>
            </w:r>
            <w:r w:rsidR="00B60617">
              <w:rPr>
                <w:rFonts w:cs="Arial"/>
                <w:noProof/>
              </w:rPr>
              <w:t xml:space="preserve"> for coverage information</w:t>
            </w:r>
            <w:r w:rsidRPr="00F77BD7">
              <w:rPr>
                <w:rFonts w:cs="Arial"/>
                <w:noProof/>
              </w:rPr>
              <w:t>.</w:t>
            </w:r>
          </w:p>
          <w:p w14:paraId="04CA10B2" w14:textId="68015633" w:rsidR="00F77BD7" w:rsidRPr="00F77BD7" w:rsidRDefault="00F77BD7" w:rsidP="00B60617">
            <w:pPr>
              <w:pStyle w:val="Tablelistbullet"/>
              <w:rPr>
                <w:rFonts w:cs="Arial"/>
                <w:noProof/>
              </w:rPr>
            </w:pPr>
            <w:r w:rsidRPr="00F77BD7">
              <w:rPr>
                <w:rFonts w:cs="Arial"/>
                <w:noProof/>
              </w:rPr>
              <w:t>Planned home births</w:t>
            </w:r>
          </w:p>
          <w:p w14:paraId="45298982" w14:textId="300F070B" w:rsidR="00F77BD7" w:rsidRPr="0058576B" w:rsidRDefault="00F77BD7" w:rsidP="00274501">
            <w:pPr>
              <w:pStyle w:val="Tablesubtitle"/>
              <w:rPr>
                <w:rFonts w:cs="Arial"/>
                <w:noProof/>
              </w:rPr>
            </w:pPr>
            <w:r w:rsidRPr="00B60617">
              <w:rPr>
                <w:rFonts w:cs="Arial"/>
                <w:b w:val="0"/>
                <w:bCs w:val="0"/>
                <w:noProof/>
              </w:rPr>
              <w:t>You have “direct access” to OB-GYN providers [Insert if applicable: without a referral] for the following services: annual preventive health exam, including follow-up exams that your &lt;doctor/qualified health care provider&gt; says are necessary; maternity care; evaluation and treatment for gynecologic conditions or emergencies. To get the direct access services, you must go to a provider in the Plan network. For services labeled as open access, you can go to any &lt;doctor/qualified health care provider&gt; clinic, hospital, pharmacy, or family planning agency.</w:t>
            </w:r>
          </w:p>
        </w:tc>
        <w:tc>
          <w:tcPr>
            <w:tcW w:w="2707" w:type="dxa"/>
            <w:tcMar>
              <w:top w:w="144" w:type="dxa"/>
              <w:left w:w="144" w:type="dxa"/>
              <w:bottom w:w="144" w:type="dxa"/>
              <w:right w:w="144" w:type="dxa"/>
            </w:tcMar>
          </w:tcPr>
          <w:p w14:paraId="658D0EF9" w14:textId="77777777" w:rsidR="00F77BD7" w:rsidRPr="00496847" w:rsidRDefault="00F77BD7" w:rsidP="00E766A6">
            <w:pPr>
              <w:pStyle w:val="Tabletext"/>
              <w:rPr>
                <w:rFonts w:cs="Arial"/>
                <w:noProof/>
              </w:rPr>
            </w:pPr>
          </w:p>
        </w:tc>
      </w:tr>
      <w:tr w:rsidR="00E766A6"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E766A6" w:rsidRPr="0058576B" w:rsidRDefault="00E766A6" w:rsidP="00E766A6">
            <w:pPr>
              <w:pStyle w:val="Tablesubtitle"/>
              <w:rPr>
                <w:rFonts w:cs="Arial"/>
                <w:noProof/>
              </w:rPr>
            </w:pPr>
            <w:r w:rsidRPr="0058576B">
              <w:rPr>
                <w:rFonts w:cs="Arial"/>
                <w:noProof/>
              </w:rPr>
              <w:t xml:space="preserve">Opioid treatment program </w:t>
            </w:r>
            <w:r w:rsidRPr="0058576B">
              <w:rPr>
                <w:rFonts w:cs="Arial"/>
              </w:rPr>
              <w:t xml:space="preserve">(OTP) </w:t>
            </w:r>
            <w:r w:rsidRPr="0058576B">
              <w:rPr>
                <w:rFonts w:cs="Arial"/>
                <w:noProof/>
              </w:rPr>
              <w:t>services</w:t>
            </w:r>
          </w:p>
          <w:p w14:paraId="69333473" w14:textId="12200130" w:rsidR="00E766A6" w:rsidRPr="00FD01FD" w:rsidRDefault="00E766A6" w:rsidP="00E766A6">
            <w:pPr>
              <w:pStyle w:val="Tabletext"/>
              <w:rPr>
                <w:b/>
                <w:noProof/>
              </w:rPr>
            </w:pPr>
            <w:r w:rsidRPr="00FD01FD">
              <w:rPr>
                <w:noProof/>
              </w:rPr>
              <w:t xml:space="preserve">Our plan pays for the following services to treat opioid use disorder </w:t>
            </w:r>
            <w:r w:rsidRPr="00FD01FD">
              <w:t>(OUD)</w:t>
            </w:r>
            <w:r w:rsidRPr="00FD01FD">
              <w:rPr>
                <w:noProof/>
              </w:rPr>
              <w:t>:</w:t>
            </w:r>
          </w:p>
          <w:p w14:paraId="16DFF839" w14:textId="00D68CD5" w:rsidR="00E766A6" w:rsidRPr="00FD01FD" w:rsidRDefault="00E766A6" w:rsidP="00E766A6">
            <w:pPr>
              <w:pStyle w:val="Tablelistbullet"/>
              <w:rPr>
                <w:b/>
              </w:rPr>
            </w:pPr>
            <w:r>
              <w:t>i</w:t>
            </w:r>
            <w:r w:rsidRPr="00FD01FD">
              <w:t>ntake activities</w:t>
            </w:r>
          </w:p>
          <w:p w14:paraId="00D87C4C" w14:textId="41E56799" w:rsidR="00E766A6" w:rsidRPr="00FD01FD" w:rsidRDefault="00E766A6" w:rsidP="00E766A6">
            <w:pPr>
              <w:pStyle w:val="Tablelistbullet"/>
              <w:rPr>
                <w:b/>
              </w:rPr>
            </w:pPr>
            <w:r>
              <w:t>p</w:t>
            </w:r>
            <w:r w:rsidRPr="00FD01FD">
              <w:t>eriodic assessments</w:t>
            </w:r>
          </w:p>
          <w:p w14:paraId="6C7004C7" w14:textId="204001FB" w:rsidR="00E766A6" w:rsidRPr="00FD01FD" w:rsidRDefault="00E766A6" w:rsidP="00E766A6">
            <w:pPr>
              <w:pStyle w:val="Tablelistbullet"/>
              <w:rPr>
                <w:b/>
                <w:noProof/>
              </w:rPr>
            </w:pPr>
            <w:r>
              <w:rPr>
                <w:noProof/>
              </w:rPr>
              <w:t>m</w:t>
            </w:r>
            <w:r w:rsidRPr="00FD01FD">
              <w:rPr>
                <w:noProof/>
              </w:rPr>
              <w:t>edications approved by the FDA and, if applicable, managing and giving you these medications</w:t>
            </w:r>
          </w:p>
          <w:p w14:paraId="207440CE" w14:textId="5298CBEE" w:rsidR="00E766A6" w:rsidRPr="00FD01FD" w:rsidRDefault="00E766A6" w:rsidP="00E766A6">
            <w:pPr>
              <w:pStyle w:val="Tablelistbullet"/>
              <w:rPr>
                <w:b/>
                <w:noProof/>
              </w:rPr>
            </w:pPr>
            <w:r>
              <w:rPr>
                <w:noProof/>
              </w:rPr>
              <w:t>s</w:t>
            </w:r>
            <w:r w:rsidRPr="00FD01FD">
              <w:rPr>
                <w:noProof/>
              </w:rPr>
              <w:t>ubstance use counseling</w:t>
            </w:r>
          </w:p>
          <w:p w14:paraId="26E6D1B7" w14:textId="4AD449D2" w:rsidR="00E766A6" w:rsidRPr="00FD01FD" w:rsidRDefault="00E766A6" w:rsidP="00E766A6">
            <w:pPr>
              <w:pStyle w:val="Tablelistbullet"/>
              <w:rPr>
                <w:b/>
                <w:noProof/>
              </w:rPr>
            </w:pPr>
            <w:r>
              <w:rPr>
                <w:noProof/>
              </w:rPr>
              <w:t>i</w:t>
            </w:r>
            <w:r w:rsidRPr="00FD01FD">
              <w:rPr>
                <w:noProof/>
              </w:rPr>
              <w:t>ndividual and group therapy</w:t>
            </w:r>
          </w:p>
          <w:p w14:paraId="000819C6" w14:textId="4D20C765" w:rsidR="00E766A6" w:rsidRPr="00FD01FD" w:rsidRDefault="00E766A6" w:rsidP="00E766A6">
            <w:pPr>
              <w:pStyle w:val="Tablelistbullet"/>
              <w:rPr>
                <w:b/>
                <w:noProof/>
              </w:rPr>
            </w:pPr>
            <w:r>
              <w:rPr>
                <w:noProof/>
              </w:rPr>
              <w:t>t</w:t>
            </w:r>
            <w:r w:rsidRPr="00FD01FD">
              <w:rPr>
                <w:noProof/>
              </w:rPr>
              <w:t>esting for drugs or chemicals in your body (toxicology testing)</w:t>
            </w:r>
          </w:p>
          <w:p w14:paraId="2AC39FBB" w14:textId="0C4D3713" w:rsidR="00E766A6" w:rsidRPr="00496847" w:rsidRDefault="00E766A6" w:rsidP="00E766A6">
            <w:pPr>
              <w:pStyle w:val="Tabletext"/>
              <w:rPr>
                <w:noProof/>
              </w:rPr>
            </w:pPr>
            <w:r w:rsidRPr="002F2B4B">
              <w:rPr>
                <w:rFonts w:cs="Arial"/>
                <w:bCs/>
                <w:noProof/>
                <w:color w:val="548DD4"/>
              </w:rPr>
              <w:t>[</w:t>
            </w:r>
            <w:r w:rsidRPr="002F2B4B">
              <w:rPr>
                <w:rFonts w:cs="Arial"/>
                <w:i/>
                <w:iCs/>
                <w:noProof/>
                <w:color w:val="548DD4"/>
              </w:rPr>
              <w:t>List any other medically necessary treatment or additional benefits offered, with the exception of meals and transportation</w:t>
            </w:r>
            <w:r w:rsidRPr="002F2B4B">
              <w:rPr>
                <w:rFonts w:cs="Arial"/>
                <w:noProof/>
                <w:color w:val="548DD4"/>
              </w:rPr>
              <w:t>.</w:t>
            </w:r>
            <w:r w:rsidRPr="002F2B4B">
              <w:rPr>
                <w:rFonts w:cs="Arial"/>
                <w:bCs/>
                <w:noProof/>
                <w:color w:val="548DD4"/>
              </w:rPr>
              <w:t>]</w:t>
            </w:r>
          </w:p>
        </w:tc>
        <w:tc>
          <w:tcPr>
            <w:tcW w:w="2707" w:type="dxa"/>
            <w:tcMar>
              <w:top w:w="144" w:type="dxa"/>
              <w:left w:w="144" w:type="dxa"/>
              <w:bottom w:w="144" w:type="dxa"/>
              <w:right w:w="144" w:type="dxa"/>
            </w:tcMar>
          </w:tcPr>
          <w:p w14:paraId="2DD38BE2" w14:textId="507C43CD" w:rsidR="00E766A6" w:rsidRPr="00496847" w:rsidRDefault="00E766A6" w:rsidP="00E766A6">
            <w:pPr>
              <w:pStyle w:val="Tabletext"/>
              <w:rPr>
                <w:rFonts w:cs="Arial"/>
                <w:noProof/>
              </w:rPr>
            </w:pPr>
            <w:r w:rsidRPr="00496847">
              <w:rPr>
                <w:rFonts w:cs="Arial"/>
                <w:noProof/>
              </w:rPr>
              <w:t>$0</w:t>
            </w:r>
          </w:p>
        </w:tc>
      </w:tr>
      <w:tr w:rsidR="00E766A6"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E766A6" w:rsidRPr="0058576B" w:rsidRDefault="00E766A6" w:rsidP="00E766A6">
            <w:pPr>
              <w:pStyle w:val="Tablesubtitle"/>
              <w:rPr>
                <w:rFonts w:cs="Arial"/>
                <w:noProof/>
              </w:rPr>
            </w:pPr>
            <w:r w:rsidRPr="0058576B">
              <w:rPr>
                <w:rFonts w:cs="Arial"/>
                <w:noProof/>
              </w:rPr>
              <w:t>Outpatient diagnostic tests and therapeutic services and supplies</w:t>
            </w:r>
          </w:p>
          <w:p w14:paraId="6B269EB7" w14:textId="02ED5F43" w:rsidR="00E766A6" w:rsidRPr="00496847" w:rsidRDefault="00E766A6" w:rsidP="00E766A6">
            <w:pPr>
              <w:pStyle w:val="Tabletext"/>
              <w:rPr>
                <w:rFonts w:cs="Arial"/>
                <w:noProof/>
              </w:rPr>
            </w:pPr>
            <w:r w:rsidRPr="00496847">
              <w:rPr>
                <w:rFonts w:cs="Arial"/>
                <w:noProof/>
              </w:rPr>
              <w:t>We pay for the following services and other medically necessary services not listed here:</w:t>
            </w:r>
          </w:p>
          <w:p w14:paraId="43A3B157" w14:textId="77777777" w:rsidR="00E766A6" w:rsidRPr="00496847" w:rsidRDefault="00E766A6" w:rsidP="00E766A6">
            <w:pPr>
              <w:pStyle w:val="Tablelistbullet"/>
              <w:spacing w:after="120"/>
              <w:rPr>
                <w:rFonts w:cs="Arial"/>
                <w:noProof/>
              </w:rPr>
            </w:pPr>
            <w:r w:rsidRPr="00496847">
              <w:rPr>
                <w:rFonts w:cs="Arial"/>
                <w:noProof/>
              </w:rPr>
              <w:t>X-rays</w:t>
            </w:r>
          </w:p>
          <w:p w14:paraId="79D72EF1" w14:textId="7D8E39D1" w:rsidR="00E766A6" w:rsidRPr="00496847" w:rsidRDefault="00E766A6" w:rsidP="00E766A6">
            <w:pPr>
              <w:pStyle w:val="Tablelistbullet"/>
              <w:spacing w:after="120"/>
              <w:rPr>
                <w:rFonts w:cs="Arial"/>
                <w:noProof/>
              </w:rPr>
            </w:pPr>
            <w:r>
              <w:rPr>
                <w:rFonts w:cs="Arial"/>
                <w:noProof/>
              </w:rPr>
              <w:t>r</w:t>
            </w:r>
            <w:r w:rsidRPr="00496847">
              <w:rPr>
                <w:rFonts w:cs="Arial"/>
                <w:noProof/>
              </w:rPr>
              <w:t>adiation (radium and isotope) therapy, including technician materials and supplies</w:t>
            </w:r>
          </w:p>
          <w:p w14:paraId="4F30D9AC" w14:textId="544CF5BE" w:rsidR="00E766A6" w:rsidRPr="00496847" w:rsidRDefault="00E766A6" w:rsidP="00E766A6">
            <w:pPr>
              <w:pStyle w:val="Tablelistbullet"/>
              <w:spacing w:after="120"/>
              <w:rPr>
                <w:rFonts w:cs="Arial"/>
                <w:noProof/>
              </w:rPr>
            </w:pPr>
            <w:r>
              <w:rPr>
                <w:rFonts w:cs="Arial"/>
                <w:noProof/>
              </w:rPr>
              <w:t>s</w:t>
            </w:r>
            <w:r w:rsidRPr="00496847">
              <w:rPr>
                <w:rFonts w:cs="Arial"/>
                <w:noProof/>
              </w:rPr>
              <w:t>urgical supplies, such as dressings</w:t>
            </w:r>
          </w:p>
          <w:p w14:paraId="201B7AB8" w14:textId="277C6CBE" w:rsidR="00E766A6" w:rsidRPr="00496847" w:rsidRDefault="00E766A6" w:rsidP="00E766A6">
            <w:pPr>
              <w:pStyle w:val="Tablelistbullet"/>
              <w:spacing w:after="120"/>
              <w:rPr>
                <w:rFonts w:cs="Arial"/>
                <w:noProof/>
              </w:rPr>
            </w:pPr>
            <w:r>
              <w:rPr>
                <w:rFonts w:cs="Arial"/>
                <w:noProof/>
              </w:rPr>
              <w:t>s</w:t>
            </w:r>
            <w:r w:rsidRPr="00496847">
              <w:rPr>
                <w:rFonts w:cs="Arial"/>
                <w:noProof/>
              </w:rPr>
              <w:t>plints, casts, and other devices used for fractures and dislocations</w:t>
            </w:r>
          </w:p>
          <w:p w14:paraId="593FB983" w14:textId="6B646C05" w:rsidR="00E766A6" w:rsidRPr="00496847" w:rsidRDefault="00E766A6" w:rsidP="00E766A6">
            <w:pPr>
              <w:pStyle w:val="Tablelistbullet"/>
              <w:spacing w:after="120"/>
              <w:rPr>
                <w:rFonts w:cs="Arial"/>
                <w:noProof/>
              </w:rPr>
            </w:pPr>
            <w:r>
              <w:rPr>
                <w:rFonts w:cs="Arial"/>
                <w:noProof/>
              </w:rPr>
              <w:t>l</w:t>
            </w:r>
            <w:r w:rsidRPr="00496847">
              <w:rPr>
                <w:rFonts w:cs="Arial"/>
                <w:noProof/>
              </w:rPr>
              <w:t>ab tests</w:t>
            </w:r>
          </w:p>
          <w:p w14:paraId="7CBCBA2B" w14:textId="0690E219" w:rsidR="00E766A6" w:rsidRPr="00496847" w:rsidRDefault="00E766A6" w:rsidP="00E766A6">
            <w:pPr>
              <w:pStyle w:val="Tablelistbullet"/>
              <w:spacing w:after="120"/>
              <w:rPr>
                <w:rFonts w:cs="Arial"/>
                <w:noProof/>
              </w:rPr>
            </w:pPr>
            <w:r>
              <w:rPr>
                <w:rFonts w:cs="Arial"/>
                <w:noProof/>
              </w:rPr>
              <w:t>b</w:t>
            </w:r>
            <w:r w:rsidRPr="00496847">
              <w:rPr>
                <w:rFonts w:cs="Arial"/>
                <w:noProof/>
              </w:rPr>
              <w:t>lood, including storage and administration</w:t>
            </w:r>
          </w:p>
          <w:p w14:paraId="6F3EECD1" w14:textId="7F3E8A4E" w:rsidR="00E766A6" w:rsidRPr="00496847" w:rsidRDefault="00E766A6" w:rsidP="00E766A6">
            <w:pPr>
              <w:pStyle w:val="Tablelistbullet"/>
              <w:spacing w:after="120"/>
              <w:rPr>
                <w:rFonts w:cs="Arial"/>
                <w:noProof/>
              </w:rPr>
            </w:pPr>
            <w:r>
              <w:rPr>
                <w:rFonts w:cs="Arial"/>
                <w:noProof/>
              </w:rPr>
              <w:t>o</w:t>
            </w:r>
            <w:r w:rsidRPr="00496847">
              <w:rPr>
                <w:rFonts w:cs="Arial"/>
                <w:noProof/>
              </w:rPr>
              <w:t>ther outpatient diagnostic tests</w:t>
            </w:r>
          </w:p>
          <w:p w14:paraId="5C100F07" w14:textId="70F56F38" w:rsidR="00E766A6" w:rsidRPr="00496847" w:rsidRDefault="00E766A6" w:rsidP="00E766A6">
            <w:pPr>
              <w:pStyle w:val="Tabletext"/>
              <w:rPr>
                <w:rFonts w:cs="Arial"/>
                <w:i/>
                <w:noProof/>
              </w:rPr>
            </w:pPr>
            <w:r w:rsidRPr="002F2B4B">
              <w:rPr>
                <w:rFonts w:cs="Arial"/>
                <w:noProof/>
                <w:color w:val="548DD4"/>
              </w:rPr>
              <w:t>[</w:t>
            </w:r>
            <w:r w:rsidRPr="002F2B4B">
              <w:rPr>
                <w:rFonts w:cs="Arial"/>
                <w:i/>
                <w:iCs/>
                <w:noProof/>
                <w:color w:val="548DD4"/>
              </w:rPr>
              <w:t>Plans can include other covered tests as appropriate</w:t>
            </w:r>
            <w:r w:rsidRPr="002F2B4B">
              <w:rPr>
                <w:rFonts w:cs="Arial"/>
                <w:noProof/>
                <w:color w:val="548DD4"/>
              </w:rPr>
              <w:t>.]</w:t>
            </w:r>
          </w:p>
        </w:tc>
        <w:tc>
          <w:tcPr>
            <w:tcW w:w="2707" w:type="dxa"/>
            <w:tcMar>
              <w:top w:w="144" w:type="dxa"/>
              <w:left w:w="144" w:type="dxa"/>
              <w:bottom w:w="144" w:type="dxa"/>
              <w:right w:w="144" w:type="dxa"/>
            </w:tcMar>
          </w:tcPr>
          <w:p w14:paraId="6F1D582E" w14:textId="77777777" w:rsidR="00E766A6" w:rsidRPr="00496847" w:rsidRDefault="00E766A6" w:rsidP="00E766A6">
            <w:pPr>
              <w:pStyle w:val="Tabletext"/>
              <w:rPr>
                <w:rFonts w:cs="Arial"/>
                <w:noProof/>
              </w:rPr>
            </w:pPr>
            <w:r w:rsidRPr="00496847">
              <w:rPr>
                <w:rFonts w:cs="Arial"/>
                <w:bCs/>
                <w:noProof/>
              </w:rPr>
              <w:t>$0</w:t>
            </w:r>
          </w:p>
        </w:tc>
      </w:tr>
      <w:tr w:rsidR="00E766A6"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E766A6" w:rsidRPr="0058576B" w:rsidRDefault="00E766A6" w:rsidP="00E766A6">
            <w:pPr>
              <w:pStyle w:val="Tablesubtitle"/>
              <w:rPr>
                <w:rFonts w:cs="Arial"/>
                <w:noProof/>
              </w:rPr>
            </w:pPr>
            <w:r w:rsidRPr="0058576B">
              <w:rPr>
                <w:rFonts w:cs="Arial"/>
                <w:noProof/>
              </w:rPr>
              <w:t>Outpatient hospital services</w:t>
            </w:r>
          </w:p>
          <w:p w14:paraId="260013BC" w14:textId="65E1CEAF" w:rsidR="00E766A6" w:rsidRPr="006B5887" w:rsidRDefault="00E766A6" w:rsidP="00E766A6">
            <w:pPr>
              <w:pStyle w:val="Tabletext"/>
              <w:rPr>
                <w:rFonts w:cs="Arial"/>
                <w:noProof/>
              </w:rPr>
            </w:pPr>
            <w:r w:rsidRPr="006B5887">
              <w:rPr>
                <w:rFonts w:cs="Arial"/>
                <w:noProof/>
              </w:rPr>
              <w:t>We pay for medically necessary services you get in the outpatient department of a hospital for diagnosis or treatment of an illness or injury, such as:</w:t>
            </w:r>
          </w:p>
          <w:p w14:paraId="1EBFC2BD" w14:textId="2BB5EF9E" w:rsidR="00E766A6" w:rsidRPr="006B5887" w:rsidRDefault="00E766A6" w:rsidP="00E766A6">
            <w:pPr>
              <w:pStyle w:val="Tablelistbullet"/>
              <w:spacing w:after="120"/>
              <w:rPr>
                <w:noProof/>
              </w:rPr>
            </w:pPr>
            <w:r w:rsidRPr="006B5887">
              <w:rPr>
                <w:noProof/>
              </w:rPr>
              <w:t>Services in an emergency department or outpatient clinic, such as outpatient surgery or observation services</w:t>
            </w:r>
          </w:p>
          <w:p w14:paraId="7B78D193" w14:textId="593D5E43" w:rsidR="00E766A6" w:rsidRPr="006B5887" w:rsidRDefault="00E766A6" w:rsidP="00E766A6">
            <w:pPr>
              <w:pStyle w:val="Tablelistbullet2"/>
              <w:rPr>
                <w:noProof/>
              </w:rPr>
            </w:pPr>
            <w:r w:rsidRPr="006B5887">
              <w:rPr>
                <w:noProof/>
              </w:rPr>
              <w:t>Observation services help your doctor know if you need to be admitted to the hospital as “inpatient.”</w:t>
            </w:r>
          </w:p>
          <w:p w14:paraId="650CDD3A" w14:textId="22561EF0" w:rsidR="00E766A6" w:rsidRPr="006B5887" w:rsidRDefault="00E766A6" w:rsidP="00E766A6">
            <w:pPr>
              <w:pStyle w:val="Tablelistbullet2"/>
              <w:rPr>
                <w:noProof/>
              </w:rPr>
            </w:pPr>
            <w:r w:rsidRPr="006B5887">
              <w:rPr>
                <w:noProof/>
              </w:rPr>
              <w:t>Sometimes you can be in the hospital overnight and still be “outpatient.”</w:t>
            </w:r>
          </w:p>
          <w:p w14:paraId="66AB2471" w14:textId="72744F7D" w:rsidR="00E766A6" w:rsidRPr="006B5887" w:rsidRDefault="00E766A6" w:rsidP="00E766A6">
            <w:pPr>
              <w:pStyle w:val="Tablelistbullet2"/>
              <w:rPr>
                <w:noProof/>
              </w:rPr>
            </w:pPr>
            <w:r w:rsidRPr="006B5887">
              <w:rPr>
                <w:noProof/>
              </w:rPr>
              <w:t>You can get more information about being inpatient or outpatient in this fact sheet:</w:t>
            </w:r>
            <w:r>
              <w:rPr>
                <w:bCs/>
                <w:color w:val="0000FF"/>
                <w:u w:val="single"/>
              </w:rPr>
              <w:t xml:space="preserve"> </w:t>
            </w:r>
            <w:hyperlink r:id="rId32" w:history="1">
              <w:r>
                <w:rPr>
                  <w:rStyle w:val="Hyperlink"/>
                </w:rPr>
                <w:t>https://es.medicare.gov/publications/11435-Medicare-Hospital-Benefits.pdf</w:t>
              </w:r>
            </w:hyperlink>
            <w:r>
              <w:t>.</w:t>
            </w:r>
          </w:p>
          <w:p w14:paraId="3D9E81EF" w14:textId="77777777" w:rsidR="00E766A6" w:rsidRPr="004D0A7A" w:rsidRDefault="00E766A6" w:rsidP="00E766A6">
            <w:pPr>
              <w:pStyle w:val="Tablelistbullet"/>
              <w:spacing w:after="120"/>
            </w:pPr>
            <w:r w:rsidRPr="006B5887">
              <w:rPr>
                <w:noProof/>
              </w:rPr>
              <w:t>Lab</w:t>
            </w:r>
            <w:r w:rsidRPr="004D0A7A">
              <w:t>s and diagnostic tests billed by the hospital</w:t>
            </w:r>
          </w:p>
          <w:p w14:paraId="04EB8D49" w14:textId="77777777" w:rsidR="00E766A6" w:rsidRPr="004D0A7A" w:rsidRDefault="00E766A6" w:rsidP="00E766A6">
            <w:pPr>
              <w:pStyle w:val="Tablelistbullet"/>
              <w:spacing w:after="120"/>
            </w:pPr>
            <w:r w:rsidRPr="004D0A7A">
              <w:t>Mental health care, including care in a partial-hospitalization program, if a doctor certifies that inpatient treatment would be needed without it</w:t>
            </w:r>
          </w:p>
          <w:p w14:paraId="5B97ECBB" w14:textId="77777777" w:rsidR="00E766A6" w:rsidRPr="004D0A7A" w:rsidRDefault="00E766A6" w:rsidP="00E766A6">
            <w:pPr>
              <w:pStyle w:val="Tablelistbullet"/>
              <w:spacing w:after="120"/>
            </w:pPr>
            <w:r w:rsidRPr="004D0A7A">
              <w:t>X-rays and other radiology services billed by the hospital</w:t>
            </w:r>
          </w:p>
          <w:p w14:paraId="6E619926" w14:textId="77777777" w:rsidR="00E766A6" w:rsidRPr="004D0A7A" w:rsidRDefault="00E766A6" w:rsidP="00E766A6">
            <w:pPr>
              <w:pStyle w:val="Tablelistbullet"/>
              <w:spacing w:after="120"/>
            </w:pPr>
            <w:r w:rsidRPr="004D0A7A">
              <w:t>Medical supplies, such as splints and casts</w:t>
            </w:r>
          </w:p>
          <w:p w14:paraId="313D3121" w14:textId="2E2FC5AE" w:rsidR="00E766A6" w:rsidRPr="004D0A7A" w:rsidRDefault="00E766A6" w:rsidP="00E766A6">
            <w:pPr>
              <w:pStyle w:val="Tablelistbullet"/>
              <w:spacing w:after="120"/>
            </w:pPr>
            <w:r w:rsidRPr="004D0A7A">
              <w:t>Preventive screenings and services listed throughout the Benefits Chart</w:t>
            </w:r>
          </w:p>
          <w:p w14:paraId="13928F3D" w14:textId="77777777" w:rsidR="00E766A6" w:rsidRPr="006B5887" w:rsidRDefault="00E766A6" w:rsidP="00E766A6">
            <w:pPr>
              <w:pStyle w:val="Tablelistbullet"/>
              <w:spacing w:after="120"/>
              <w:rPr>
                <w:noProof/>
              </w:rPr>
            </w:pPr>
            <w:r w:rsidRPr="004D0A7A">
              <w:t xml:space="preserve">Some drugs </w:t>
            </w:r>
            <w:r w:rsidRPr="006B5887">
              <w:rPr>
                <w:noProof/>
              </w:rPr>
              <w:t>that you can’t give yourself</w:t>
            </w:r>
          </w:p>
          <w:p w14:paraId="788DDF3D" w14:textId="51CE19F8" w:rsidR="00E766A6" w:rsidRPr="00496847" w:rsidRDefault="00E766A6" w:rsidP="00E766A6">
            <w:pPr>
              <w:pStyle w:val="Tabletext"/>
              <w:rPr>
                <w:rFonts w:cs="Arial"/>
                <w:i/>
                <w:noProof/>
              </w:rPr>
            </w:pPr>
            <w:r w:rsidRPr="0051011C">
              <w:rPr>
                <w:rFonts w:cs="Arial"/>
                <w:noProof/>
                <w:color w:val="548DD4"/>
              </w:rPr>
              <w:t>[</w:t>
            </w:r>
            <w:r w:rsidRPr="0051011C">
              <w:rPr>
                <w:rFonts w:cs="Arial"/>
                <w:i/>
                <w:iCs/>
                <w:noProof/>
                <w:color w:val="548DD4"/>
              </w:rPr>
              <w:t>List any additional benefits offered</w:t>
            </w:r>
            <w:r w:rsidRPr="0051011C">
              <w:rPr>
                <w:rFonts w:cs="Arial"/>
                <w:noProof/>
                <w:color w:val="548DD4"/>
              </w:rPr>
              <w:t>.]</w:t>
            </w:r>
          </w:p>
        </w:tc>
        <w:tc>
          <w:tcPr>
            <w:tcW w:w="2707" w:type="dxa"/>
            <w:tcMar>
              <w:top w:w="144" w:type="dxa"/>
              <w:left w:w="144" w:type="dxa"/>
              <w:bottom w:w="144" w:type="dxa"/>
              <w:right w:w="144" w:type="dxa"/>
            </w:tcMar>
          </w:tcPr>
          <w:p w14:paraId="75BA1D52" w14:textId="77777777" w:rsidR="00E766A6" w:rsidRPr="00496847" w:rsidRDefault="00E766A6" w:rsidP="00E766A6">
            <w:pPr>
              <w:pStyle w:val="Tabletext"/>
              <w:rPr>
                <w:rFonts w:cs="Arial"/>
                <w:noProof/>
              </w:rPr>
            </w:pPr>
            <w:r w:rsidRPr="00496847">
              <w:rPr>
                <w:rFonts w:cs="Arial"/>
                <w:noProof/>
              </w:rPr>
              <w:t>$0</w:t>
            </w:r>
          </w:p>
          <w:p w14:paraId="0003BDDE" w14:textId="75841E6E" w:rsidR="00E766A6" w:rsidRPr="00496847" w:rsidRDefault="00E766A6" w:rsidP="00E766A6">
            <w:pPr>
              <w:pStyle w:val="Tabletext"/>
              <w:rPr>
                <w:rFonts w:cs="Arial"/>
                <w:noProof/>
              </w:rPr>
            </w:pPr>
            <w:r w:rsidRPr="002F2B4B">
              <w:rPr>
                <w:rFonts w:cs="Arial"/>
                <w:noProof/>
                <w:color w:val="548DD4"/>
              </w:rPr>
              <w:t>[</w:t>
            </w:r>
            <w:r w:rsidRPr="002F2B4B">
              <w:rPr>
                <w:rFonts w:cs="Arial"/>
                <w:i/>
                <w:iCs/>
                <w:noProof/>
                <w:color w:val="548DD4"/>
              </w:rPr>
              <w:t>List copays for additional benefits</w:t>
            </w:r>
            <w:r w:rsidRPr="002F2B4B">
              <w:rPr>
                <w:rFonts w:cs="Arial"/>
                <w:noProof/>
                <w:color w:val="548DD4"/>
              </w:rPr>
              <w:t>.]</w:t>
            </w:r>
          </w:p>
        </w:tc>
      </w:tr>
      <w:tr w:rsidR="00E766A6"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6CDFB54D" w:rsidR="00E766A6" w:rsidRPr="00496847" w:rsidRDefault="00D34387" w:rsidP="00E766A6">
            <w:pPr>
              <w:pStyle w:val="Tableapple"/>
              <w:spacing w:line="280" w:lineRule="exact"/>
              <w:rPr>
                <w:rFonts w:cs="Arial"/>
                <w:noProof/>
              </w:rPr>
            </w:pPr>
            <w:r w:rsidRPr="00BE3A9B">
              <w:rPr>
                <w:rFonts w:cs="Arial"/>
                <w:i/>
                <w:iCs/>
                <w:noProof/>
                <w:color w:val="548DD4"/>
              </w:rPr>
              <w:lastRenderedPageBreak/>
              <w:t>[</w:t>
            </w:r>
          </w:p>
        </w:tc>
        <w:tc>
          <w:tcPr>
            <w:tcW w:w="6667" w:type="dxa"/>
            <w:shd w:val="clear" w:color="auto" w:fill="auto"/>
            <w:tcMar>
              <w:top w:w="144" w:type="dxa"/>
              <w:left w:w="144" w:type="dxa"/>
              <w:bottom w:w="144" w:type="dxa"/>
              <w:right w:w="144" w:type="dxa"/>
            </w:tcMar>
          </w:tcPr>
          <w:p w14:paraId="6EA6E918" w14:textId="043B4C38" w:rsidR="00E766A6" w:rsidRPr="0051011C" w:rsidRDefault="00E766A6" w:rsidP="00E766A6">
            <w:pPr>
              <w:pStyle w:val="Tabletext"/>
              <w:rPr>
                <w:rFonts w:cs="Arial"/>
                <w:i/>
                <w:noProof/>
                <w:color w:val="548DD4"/>
              </w:rPr>
            </w:pPr>
            <w:r w:rsidRPr="0051011C">
              <w:rPr>
                <w:rFonts w:cs="Arial"/>
                <w:noProof/>
                <w:color w:val="548DD4"/>
              </w:rPr>
              <w:t>[</w:t>
            </w:r>
            <w:r w:rsidRPr="0051011C">
              <w:rPr>
                <w:rFonts w:cs="Arial"/>
                <w:i/>
                <w:iCs/>
                <w:noProof/>
                <w:color w:val="548DD4"/>
              </w:rPr>
              <w:t>Plans should modify this section to reflect Medicaid or plan-covered supplemental benefits as appropriate</w:t>
            </w:r>
            <w:r w:rsidRPr="0051011C">
              <w:rPr>
                <w:rFonts w:cs="Arial"/>
                <w:noProof/>
                <w:color w:val="548DD4"/>
              </w:rPr>
              <w:t>.]</w:t>
            </w:r>
          </w:p>
          <w:p w14:paraId="14492C5A" w14:textId="77777777" w:rsidR="00E766A6" w:rsidRPr="0058576B" w:rsidRDefault="00E766A6" w:rsidP="00E766A6">
            <w:pPr>
              <w:pStyle w:val="Tablesubtitle"/>
              <w:rPr>
                <w:rFonts w:cs="Arial"/>
                <w:noProof/>
              </w:rPr>
            </w:pPr>
            <w:r w:rsidRPr="0058576B">
              <w:rPr>
                <w:rFonts w:cs="Arial"/>
                <w:noProof/>
              </w:rPr>
              <w:t>Outpatient mental health care</w:t>
            </w:r>
          </w:p>
          <w:p w14:paraId="563746D8" w14:textId="3F9D7C7D" w:rsidR="00E766A6" w:rsidRPr="00496847" w:rsidRDefault="00E766A6" w:rsidP="00E766A6">
            <w:pPr>
              <w:pStyle w:val="Tabletext"/>
              <w:rPr>
                <w:rFonts w:cs="Arial"/>
                <w:noProof/>
              </w:rPr>
            </w:pPr>
            <w:r w:rsidRPr="00496847">
              <w:rPr>
                <w:rFonts w:cs="Arial"/>
                <w:noProof/>
              </w:rPr>
              <w:t>We pay for mental health services provided by:</w:t>
            </w:r>
          </w:p>
          <w:p w14:paraId="21A5B79E" w14:textId="1D4CDF81" w:rsidR="00E766A6" w:rsidRPr="00496847" w:rsidRDefault="00E766A6" w:rsidP="00FA4FC7">
            <w:pPr>
              <w:pStyle w:val="Tablelistbullet"/>
              <w:numPr>
                <w:ilvl w:val="0"/>
                <w:numId w:val="31"/>
              </w:numPr>
              <w:ind w:left="432"/>
              <w:rPr>
                <w:rFonts w:cs="Arial"/>
                <w:noProof/>
              </w:rPr>
            </w:pPr>
            <w:r>
              <w:rPr>
                <w:rFonts w:cs="Arial"/>
                <w:noProof/>
              </w:rPr>
              <w:t>a</w:t>
            </w:r>
            <w:r w:rsidRPr="00496847">
              <w:rPr>
                <w:rFonts w:cs="Arial"/>
                <w:noProof/>
              </w:rPr>
              <w:t xml:space="preserve"> state-licensed psychiatrist or doctor</w:t>
            </w:r>
          </w:p>
          <w:p w14:paraId="6D81F87F" w14:textId="2927136F" w:rsidR="00E766A6" w:rsidRPr="00496847" w:rsidRDefault="00E766A6" w:rsidP="00FA4FC7">
            <w:pPr>
              <w:pStyle w:val="Tablelistbullet"/>
              <w:numPr>
                <w:ilvl w:val="0"/>
                <w:numId w:val="31"/>
              </w:numPr>
              <w:ind w:left="432"/>
              <w:rPr>
                <w:rFonts w:cs="Arial"/>
                <w:noProof/>
              </w:rPr>
            </w:pPr>
            <w:r>
              <w:rPr>
                <w:rFonts w:cs="Arial"/>
                <w:noProof/>
              </w:rPr>
              <w:t>a</w:t>
            </w:r>
            <w:r w:rsidRPr="00496847">
              <w:rPr>
                <w:rFonts w:cs="Arial"/>
                <w:noProof/>
              </w:rPr>
              <w:t xml:space="preserve"> clinical psychologist</w:t>
            </w:r>
          </w:p>
          <w:p w14:paraId="2E2700A5" w14:textId="5B214C4F" w:rsidR="00E766A6" w:rsidRPr="00496847" w:rsidRDefault="00E766A6" w:rsidP="00FA4FC7">
            <w:pPr>
              <w:pStyle w:val="Tablelistbullet"/>
              <w:numPr>
                <w:ilvl w:val="0"/>
                <w:numId w:val="31"/>
              </w:numPr>
              <w:ind w:left="432"/>
              <w:rPr>
                <w:rFonts w:cs="Arial"/>
                <w:noProof/>
              </w:rPr>
            </w:pPr>
            <w:r>
              <w:rPr>
                <w:rFonts w:cs="Arial"/>
                <w:noProof/>
              </w:rPr>
              <w:t>a</w:t>
            </w:r>
            <w:r w:rsidRPr="00496847">
              <w:rPr>
                <w:rFonts w:cs="Arial"/>
                <w:noProof/>
              </w:rPr>
              <w:t xml:space="preserve"> clinical social worker</w:t>
            </w:r>
          </w:p>
          <w:p w14:paraId="295091FC" w14:textId="27795B60" w:rsidR="00E766A6" w:rsidRPr="00496847" w:rsidRDefault="00E766A6" w:rsidP="00FA4FC7">
            <w:pPr>
              <w:pStyle w:val="Tablelistbullet"/>
              <w:numPr>
                <w:ilvl w:val="0"/>
                <w:numId w:val="31"/>
              </w:numPr>
              <w:ind w:left="432"/>
              <w:rPr>
                <w:rFonts w:cs="Arial"/>
                <w:noProof/>
              </w:rPr>
            </w:pPr>
            <w:r>
              <w:rPr>
                <w:rFonts w:cs="Arial"/>
                <w:noProof/>
              </w:rPr>
              <w:t>a</w:t>
            </w:r>
            <w:r w:rsidRPr="00496847">
              <w:rPr>
                <w:rFonts w:cs="Arial"/>
                <w:noProof/>
              </w:rPr>
              <w:t xml:space="preserve"> clinical nurse specialist</w:t>
            </w:r>
          </w:p>
          <w:p w14:paraId="6D80FDE2" w14:textId="08170465" w:rsidR="00E766A6" w:rsidRDefault="00E766A6" w:rsidP="00FA4FC7">
            <w:pPr>
              <w:pStyle w:val="Tablelistbullet"/>
              <w:numPr>
                <w:ilvl w:val="0"/>
                <w:numId w:val="31"/>
              </w:numPr>
              <w:ind w:left="432"/>
              <w:rPr>
                <w:rFonts w:cs="Arial"/>
                <w:noProof/>
              </w:rPr>
            </w:pPr>
            <w:r>
              <w:rPr>
                <w:rFonts w:cs="Arial"/>
                <w:noProof/>
              </w:rPr>
              <w:t>a licensed professional counselor (LPC)</w:t>
            </w:r>
          </w:p>
          <w:p w14:paraId="7610588D" w14:textId="63222C33" w:rsidR="00E766A6" w:rsidRDefault="00E766A6" w:rsidP="00FA4FC7">
            <w:pPr>
              <w:pStyle w:val="Tablelistbullet"/>
              <w:numPr>
                <w:ilvl w:val="0"/>
                <w:numId w:val="31"/>
              </w:numPr>
              <w:ind w:left="432"/>
              <w:rPr>
                <w:rFonts w:cs="Arial"/>
                <w:noProof/>
              </w:rPr>
            </w:pPr>
            <w:r>
              <w:rPr>
                <w:rFonts w:cs="Arial"/>
                <w:noProof/>
              </w:rPr>
              <w:t>a licensed marriage and family therapist (LMFT)</w:t>
            </w:r>
          </w:p>
          <w:p w14:paraId="12FD346F" w14:textId="773C3DC3" w:rsidR="00E766A6" w:rsidRPr="00496847" w:rsidRDefault="00E766A6" w:rsidP="00FA4FC7">
            <w:pPr>
              <w:pStyle w:val="Tablelistbullet"/>
              <w:numPr>
                <w:ilvl w:val="0"/>
                <w:numId w:val="31"/>
              </w:numPr>
              <w:ind w:left="432"/>
              <w:rPr>
                <w:rFonts w:cs="Arial"/>
                <w:noProof/>
              </w:rPr>
            </w:pPr>
            <w:r>
              <w:rPr>
                <w:rFonts w:cs="Arial"/>
                <w:noProof/>
              </w:rPr>
              <w:t>a</w:t>
            </w:r>
            <w:r w:rsidRPr="00496847">
              <w:rPr>
                <w:rFonts w:cs="Arial"/>
                <w:noProof/>
              </w:rPr>
              <w:t xml:space="preserve"> nurse practitioner</w:t>
            </w:r>
            <w:r>
              <w:rPr>
                <w:rFonts w:cs="Arial"/>
                <w:noProof/>
              </w:rPr>
              <w:t xml:space="preserve"> (NP)</w:t>
            </w:r>
          </w:p>
          <w:p w14:paraId="376F9557" w14:textId="77777777" w:rsidR="00B60617" w:rsidRDefault="00E766A6" w:rsidP="00FA4FC7">
            <w:pPr>
              <w:pStyle w:val="Tablelistbullet"/>
              <w:numPr>
                <w:ilvl w:val="0"/>
                <w:numId w:val="31"/>
              </w:numPr>
              <w:ind w:left="432"/>
              <w:rPr>
                <w:rFonts w:cs="Arial"/>
                <w:noProof/>
              </w:rPr>
            </w:pPr>
            <w:r>
              <w:rPr>
                <w:rFonts w:cs="Arial"/>
                <w:noProof/>
              </w:rPr>
              <w:t>a</w:t>
            </w:r>
            <w:r w:rsidRPr="00496847">
              <w:rPr>
                <w:rFonts w:cs="Arial"/>
                <w:noProof/>
              </w:rPr>
              <w:t xml:space="preserve"> physician assistant</w:t>
            </w:r>
            <w:r>
              <w:rPr>
                <w:rFonts w:cs="Arial"/>
                <w:noProof/>
              </w:rPr>
              <w:t xml:space="preserve"> (PA)</w:t>
            </w:r>
          </w:p>
          <w:p w14:paraId="62C3B863" w14:textId="77777777" w:rsidR="00B60617" w:rsidRDefault="00B60617" w:rsidP="00FA4FC7">
            <w:pPr>
              <w:pStyle w:val="Tablelistbullet"/>
              <w:numPr>
                <w:ilvl w:val="0"/>
                <w:numId w:val="31"/>
              </w:numPr>
              <w:ind w:left="432"/>
              <w:rPr>
                <w:rFonts w:cs="Arial"/>
                <w:noProof/>
              </w:rPr>
            </w:pPr>
            <w:r w:rsidRPr="00B60617">
              <w:rPr>
                <w:rFonts w:cs="Arial"/>
                <w:noProof/>
              </w:rPr>
              <w:t>a Tribal Nations certified professional</w:t>
            </w:r>
          </w:p>
          <w:p w14:paraId="67FC2405" w14:textId="77777777" w:rsidR="00AD5F29" w:rsidRDefault="00B60617" w:rsidP="00FA4FC7">
            <w:pPr>
              <w:pStyle w:val="Tablelistbullet"/>
              <w:numPr>
                <w:ilvl w:val="0"/>
                <w:numId w:val="31"/>
              </w:numPr>
              <w:ind w:left="432"/>
              <w:rPr>
                <w:rFonts w:cs="Arial"/>
                <w:noProof/>
              </w:rPr>
            </w:pPr>
            <w:r w:rsidRPr="00B60617">
              <w:rPr>
                <w:rFonts w:cs="Arial"/>
                <w:noProof/>
              </w:rPr>
              <w:t>a mental heatlh rehabilitative professional</w:t>
            </w:r>
          </w:p>
          <w:p w14:paraId="7CDEBFC3" w14:textId="13D18586" w:rsidR="00AD5F29" w:rsidRPr="00AD5F29" w:rsidRDefault="00AD5F29" w:rsidP="00FA4FC7">
            <w:pPr>
              <w:pStyle w:val="Tablelistbullet"/>
              <w:numPr>
                <w:ilvl w:val="0"/>
                <w:numId w:val="31"/>
              </w:numPr>
              <w:ind w:left="432"/>
              <w:rPr>
                <w:rFonts w:cs="Arial"/>
                <w:noProof/>
              </w:rPr>
            </w:pPr>
            <w:r w:rsidRPr="00AD5F29">
              <w:rPr>
                <w:rFonts w:cs="Arial"/>
                <w:noProof/>
              </w:rPr>
              <w:t>any other Medicare-qualified mental health care professional as allowed under applicable state laws</w:t>
            </w:r>
          </w:p>
          <w:p w14:paraId="1F8151D3" w14:textId="2518089F" w:rsidR="00B60617" w:rsidRPr="00B60617" w:rsidRDefault="00B60617" w:rsidP="00AD5F29">
            <w:pPr>
              <w:pStyle w:val="Tablelistbullet"/>
              <w:numPr>
                <w:ilvl w:val="0"/>
                <w:numId w:val="0"/>
              </w:numPr>
              <w:ind w:left="72"/>
              <w:rPr>
                <w:rFonts w:cs="Arial"/>
                <w:noProof/>
              </w:rPr>
            </w:pPr>
            <w:r w:rsidRPr="00B60617">
              <w:rPr>
                <w:rFonts w:cs="Arial"/>
                <w:noProof/>
              </w:rPr>
              <w:t>The plan will pay for the following services, and maybe other services not listed here:</w:t>
            </w:r>
          </w:p>
          <w:p w14:paraId="54F30662" w14:textId="328EDF66" w:rsidR="00B60617" w:rsidRDefault="00B60617" w:rsidP="00B60617">
            <w:pPr>
              <w:pStyle w:val="Tablelistbullet"/>
              <w:rPr>
                <w:rFonts w:cs="Arial"/>
                <w:noProof/>
              </w:rPr>
            </w:pPr>
            <w:r w:rsidRPr="00B60617">
              <w:rPr>
                <w:rFonts w:cs="Arial"/>
                <w:noProof/>
              </w:rPr>
              <w:t>Certified Community Behavioral Health Clinic (CCBHC)</w:t>
            </w:r>
          </w:p>
          <w:p w14:paraId="0CF1E968" w14:textId="398A1F59" w:rsidR="00AD5F29" w:rsidRPr="00D34387" w:rsidRDefault="00D34387" w:rsidP="00AD5F29">
            <w:pPr>
              <w:pStyle w:val="Tablelistbullet"/>
              <w:rPr>
                <w:rFonts w:cs="Arial"/>
                <w:i/>
                <w:iCs/>
                <w:noProof/>
                <w:color w:val="548DD4"/>
              </w:rPr>
            </w:pPr>
            <w:r>
              <w:rPr>
                <w:rFonts w:cs="Arial"/>
                <w:noProof/>
                <w:color w:val="548DD4"/>
              </w:rPr>
              <w:t>[</w:t>
            </w:r>
            <w:r w:rsidR="00AD5F29" w:rsidRPr="00385AE7">
              <w:rPr>
                <w:rFonts w:cs="Arial"/>
                <w:i/>
                <w:iCs/>
                <w:noProof/>
                <w:color w:val="548DD4"/>
              </w:rPr>
              <w:t>SNBC insert</w:t>
            </w:r>
            <w:r w:rsidR="00AD5F29" w:rsidRPr="00D34387">
              <w:rPr>
                <w:rFonts w:cs="Arial"/>
                <w:i/>
                <w:iCs/>
                <w:noProof/>
                <w:color w:val="548DD4"/>
              </w:rPr>
              <w:t xml:space="preserve"> </w:t>
            </w:r>
            <w:r w:rsidR="00AD5F29" w:rsidRPr="00D34387">
              <w:rPr>
                <w:rFonts w:cs="Arial"/>
                <w:noProof/>
                <w:color w:val="548DD4"/>
              </w:rPr>
              <w:t>Children’s Intensive Behavioral Health Services (CIBHS) (for members under age 21)</w:t>
            </w:r>
            <w:r w:rsidRPr="00D34387">
              <w:rPr>
                <w:rFonts w:cs="Arial"/>
                <w:noProof/>
                <w:color w:val="548DD4"/>
              </w:rPr>
              <w:t>]</w:t>
            </w:r>
          </w:p>
          <w:p w14:paraId="0A48BDAA" w14:textId="1CB72157" w:rsidR="00B60617" w:rsidRPr="00B60617" w:rsidRDefault="00B60617" w:rsidP="00B60617">
            <w:pPr>
              <w:pStyle w:val="Tablelistbullet"/>
              <w:rPr>
                <w:rFonts w:cs="Arial"/>
                <w:noProof/>
              </w:rPr>
            </w:pPr>
            <w:r w:rsidRPr="00B60617">
              <w:rPr>
                <w:rFonts w:cs="Arial"/>
                <w:noProof/>
              </w:rPr>
              <w:t>Clinical care consultation</w:t>
            </w:r>
          </w:p>
          <w:p w14:paraId="23A0D0FE" w14:textId="511BED35" w:rsidR="00B60617" w:rsidRPr="00B60617" w:rsidRDefault="00B60617" w:rsidP="00B60617">
            <w:pPr>
              <w:pStyle w:val="Tablelistbullet"/>
              <w:rPr>
                <w:rFonts w:cs="Arial"/>
                <w:noProof/>
              </w:rPr>
            </w:pPr>
            <w:r w:rsidRPr="00B60617">
              <w:rPr>
                <w:rFonts w:cs="Arial"/>
                <w:noProof/>
              </w:rPr>
              <w:t>Crisis response services including screening, assessment, intervention, stabilization (including residential stabilization), and community intervention</w:t>
            </w:r>
          </w:p>
          <w:p w14:paraId="0102B1B0" w14:textId="7FD2E6CC" w:rsidR="00E766A6" w:rsidRPr="006A7249" w:rsidRDefault="006A7249" w:rsidP="006A7249">
            <w:pPr>
              <w:pStyle w:val="Tabletext"/>
              <w:jc w:val="right"/>
              <w:rPr>
                <w:rFonts w:cs="Arial"/>
                <w:b/>
                <w:bCs/>
                <w:iCs/>
                <w:noProof/>
              </w:rPr>
            </w:pPr>
            <w:r>
              <w:rPr>
                <w:rFonts w:cs="Arial"/>
                <w:b/>
                <w:bCs/>
                <w:iCs/>
                <w:noProof/>
              </w:rPr>
              <w:t>This benefit is continued on the next page</w:t>
            </w:r>
          </w:p>
        </w:tc>
        <w:tc>
          <w:tcPr>
            <w:tcW w:w="2707" w:type="dxa"/>
            <w:tcMar>
              <w:top w:w="144" w:type="dxa"/>
              <w:left w:w="144" w:type="dxa"/>
              <w:bottom w:w="144" w:type="dxa"/>
              <w:right w:w="144" w:type="dxa"/>
            </w:tcMar>
          </w:tcPr>
          <w:p w14:paraId="5F67582B" w14:textId="77777777" w:rsidR="00E766A6" w:rsidRPr="00496847" w:rsidRDefault="00E766A6" w:rsidP="00E766A6">
            <w:pPr>
              <w:pStyle w:val="Tabletext"/>
              <w:rPr>
                <w:rFonts w:cs="Arial"/>
                <w:noProof/>
              </w:rPr>
            </w:pPr>
            <w:r w:rsidRPr="00496847">
              <w:rPr>
                <w:rFonts w:cs="Arial"/>
                <w:noProof/>
              </w:rPr>
              <w:t>$0</w:t>
            </w:r>
          </w:p>
          <w:p w14:paraId="1AAE6269" w14:textId="3ACA8879" w:rsidR="00E766A6" w:rsidRPr="00496847" w:rsidRDefault="00E766A6" w:rsidP="00E766A6">
            <w:pPr>
              <w:pStyle w:val="Tabletext"/>
              <w:rPr>
                <w:rFonts w:cs="Arial"/>
                <w:i/>
                <w:noProof/>
              </w:rPr>
            </w:pPr>
            <w:r w:rsidRPr="0051011C">
              <w:rPr>
                <w:rFonts w:cs="Arial"/>
                <w:noProof/>
                <w:color w:val="548DD4"/>
              </w:rPr>
              <w:t>[</w:t>
            </w:r>
            <w:r w:rsidRPr="0051011C">
              <w:rPr>
                <w:rFonts w:cs="Arial"/>
                <w:i/>
                <w:iCs/>
                <w:noProof/>
                <w:color w:val="548DD4"/>
              </w:rPr>
              <w:t>List copays for additional benefits</w:t>
            </w:r>
            <w:r w:rsidRPr="0051011C">
              <w:rPr>
                <w:rFonts w:cs="Arial"/>
                <w:noProof/>
                <w:color w:val="548DD4"/>
              </w:rPr>
              <w:t>.]</w:t>
            </w:r>
          </w:p>
        </w:tc>
      </w:tr>
      <w:tr w:rsidR="006A7249" w:rsidRPr="00496847" w14:paraId="0CB9E652" w14:textId="77777777" w:rsidTr="2EBAE05A">
        <w:trPr>
          <w:cantSplit/>
        </w:trPr>
        <w:tc>
          <w:tcPr>
            <w:tcW w:w="533" w:type="dxa"/>
            <w:shd w:val="clear" w:color="auto" w:fill="auto"/>
            <w:tcMar>
              <w:top w:w="144" w:type="dxa"/>
              <w:left w:w="144" w:type="dxa"/>
              <w:bottom w:w="144" w:type="dxa"/>
              <w:right w:w="144" w:type="dxa"/>
            </w:tcMar>
          </w:tcPr>
          <w:p w14:paraId="0992F8E7" w14:textId="77777777" w:rsidR="006A7249" w:rsidRPr="00496847" w:rsidRDefault="006A7249"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2164319" w14:textId="2828A2AA" w:rsidR="006A7249" w:rsidRPr="0058576B" w:rsidRDefault="006A7249" w:rsidP="006A7249">
            <w:pPr>
              <w:pStyle w:val="Tablesubtitle"/>
              <w:rPr>
                <w:rFonts w:cs="Arial"/>
                <w:noProof/>
              </w:rPr>
            </w:pPr>
            <w:r w:rsidRPr="0058576B">
              <w:rPr>
                <w:rFonts w:cs="Arial"/>
                <w:noProof/>
              </w:rPr>
              <w:t>Outpatient mental health care</w:t>
            </w:r>
            <w:r>
              <w:rPr>
                <w:rFonts w:cs="Arial"/>
                <w:noProof/>
              </w:rPr>
              <w:t xml:space="preserve"> (continued)</w:t>
            </w:r>
          </w:p>
          <w:p w14:paraId="52C58605" w14:textId="54FF4398" w:rsidR="006A7249" w:rsidRPr="00AD5F29" w:rsidRDefault="006A7249" w:rsidP="006A7249">
            <w:pPr>
              <w:pStyle w:val="Tablelistbullet"/>
              <w:rPr>
                <w:rFonts w:cs="Arial"/>
                <w:noProof/>
              </w:rPr>
            </w:pPr>
            <w:r w:rsidRPr="00B60617">
              <w:rPr>
                <w:noProof/>
              </w:rPr>
              <w:t>Diagnostic assessments including screening for presence of co-occurring mental illness and substance use disorders</w:t>
            </w:r>
          </w:p>
          <w:p w14:paraId="7EB34A6D" w14:textId="77777777" w:rsidR="006A7249" w:rsidRDefault="006A7249" w:rsidP="006A7249">
            <w:pPr>
              <w:pStyle w:val="Tablelistbullet"/>
              <w:rPr>
                <w:rFonts w:cs="Arial"/>
                <w:noProof/>
              </w:rPr>
            </w:pPr>
            <w:r w:rsidRPr="00B60617">
              <w:rPr>
                <w:rFonts w:cs="Arial"/>
                <w:noProof/>
              </w:rPr>
              <w:t>Dialectical Behavioral Therapy (DBT)Intensive Outpatient Program (DBT IOP)</w:t>
            </w:r>
          </w:p>
          <w:p w14:paraId="3F3B24EB" w14:textId="77777777" w:rsidR="006A7249" w:rsidRDefault="006A7249" w:rsidP="006A7249">
            <w:pPr>
              <w:pStyle w:val="Tablelistbullet"/>
              <w:rPr>
                <w:rFonts w:cs="Arial"/>
                <w:noProof/>
              </w:rPr>
            </w:pPr>
            <w:r w:rsidRPr="00AD5F29">
              <w:rPr>
                <w:rFonts w:cs="Arial"/>
                <w:noProof/>
              </w:rPr>
              <w:t>Forensic Assertive Community Treatment (FACT)</w:t>
            </w:r>
          </w:p>
          <w:p w14:paraId="5B0425CF" w14:textId="77777777" w:rsidR="006A7249" w:rsidRDefault="006A7249" w:rsidP="006A7249">
            <w:pPr>
              <w:pStyle w:val="Tablelistbullet"/>
              <w:rPr>
                <w:rFonts w:cs="Arial"/>
                <w:noProof/>
              </w:rPr>
            </w:pPr>
            <w:r>
              <w:rPr>
                <w:rFonts w:cs="Arial"/>
                <w:noProof/>
              </w:rPr>
              <w:t>Mental Health provider travel time</w:t>
            </w:r>
          </w:p>
          <w:p w14:paraId="492B5941" w14:textId="77777777" w:rsidR="006A7249" w:rsidRPr="006A7249" w:rsidRDefault="006A7249" w:rsidP="006A7249">
            <w:pPr>
              <w:pStyle w:val="Tablelistbullet"/>
              <w:rPr>
                <w:rFonts w:cs="Arial"/>
                <w:noProof/>
              </w:rPr>
            </w:pPr>
            <w:r w:rsidRPr="006A7249">
              <w:rPr>
                <w:rFonts w:cs="Arial"/>
                <w:noProof/>
              </w:rPr>
              <w:t>Mental Health Targeted Case Management (MH-TCM)</w:t>
            </w:r>
          </w:p>
          <w:p w14:paraId="1F0BF166" w14:textId="77777777" w:rsidR="006A7249" w:rsidRPr="00AD5F29" w:rsidRDefault="006A7249" w:rsidP="006A7249">
            <w:pPr>
              <w:pStyle w:val="Tablelistbullet"/>
              <w:rPr>
                <w:rFonts w:cs="Arial"/>
                <w:noProof/>
              </w:rPr>
            </w:pPr>
            <w:r w:rsidRPr="00B60617">
              <w:rPr>
                <w:noProof/>
              </w:rPr>
              <w:t xml:space="preserve">Outpatient mental health services, including explanation of findings, </w:t>
            </w:r>
            <w:r w:rsidRPr="00452D4A">
              <w:rPr>
                <w:noProof/>
                <w:color w:val="548DD4"/>
              </w:rPr>
              <w:t>[</w:t>
            </w:r>
            <w:r w:rsidRPr="00452D4A">
              <w:rPr>
                <w:i/>
                <w:iCs/>
                <w:noProof/>
                <w:color w:val="548DD4"/>
              </w:rPr>
              <w:t>SNBC insert</w:t>
            </w:r>
            <w:r w:rsidRPr="00452D4A">
              <w:rPr>
                <w:noProof/>
                <w:color w:val="548DD4"/>
              </w:rPr>
              <w:t xml:space="preserve"> </w:t>
            </w:r>
            <w:r w:rsidRPr="00452D4A">
              <w:rPr>
                <w:rFonts w:cs="Arial"/>
                <w:noProof/>
                <w:color w:val="548DD4"/>
              </w:rPr>
              <w:t>Family psychoeducation services (for members under age 21)],</w:t>
            </w:r>
            <w:r w:rsidRPr="00452D4A">
              <w:rPr>
                <w:color w:val="548DD4"/>
              </w:rPr>
              <w:t xml:space="preserve"> </w:t>
            </w:r>
            <w:r w:rsidRPr="00AD5F29">
              <w:rPr>
                <w:rFonts w:cs="Arial"/>
                <w:noProof/>
              </w:rPr>
              <w:t>mental health medication management, neuropsychological services, psychotherapy (patient and/or family, family, crisis and group), and psychological testing</w:t>
            </w:r>
          </w:p>
          <w:p w14:paraId="2838A747" w14:textId="77777777" w:rsidR="006A7249" w:rsidRPr="00B60617" w:rsidRDefault="006A7249" w:rsidP="006A7249">
            <w:pPr>
              <w:pStyle w:val="Tablelistbullet"/>
              <w:rPr>
                <w:rFonts w:cs="Arial"/>
                <w:noProof/>
              </w:rPr>
            </w:pPr>
            <w:r w:rsidRPr="00B60617">
              <w:rPr>
                <w:rFonts w:cs="Arial"/>
                <w:noProof/>
              </w:rPr>
              <w:t>Physician Mental Health Services, including health and behavioral assessment/intervention, inpatient visits, psychiatric consultations to primary care providers, and physician consultation, evaluation, and management</w:t>
            </w:r>
          </w:p>
          <w:p w14:paraId="66636AAA" w14:textId="3657ABFE" w:rsidR="006A7249" w:rsidRPr="006A7249" w:rsidRDefault="006A7249" w:rsidP="006A7249">
            <w:pPr>
              <w:pStyle w:val="Tabletext"/>
              <w:jc w:val="right"/>
              <w:rPr>
                <w:rFonts w:cs="Arial"/>
                <w:b/>
                <w:bCs/>
                <w:noProof/>
              </w:rPr>
            </w:pPr>
            <w:r>
              <w:rPr>
                <w:rFonts w:cs="Arial"/>
                <w:b/>
                <w:bCs/>
                <w:noProof/>
              </w:rPr>
              <w:t>This benefit is continued on the next page</w:t>
            </w:r>
          </w:p>
        </w:tc>
        <w:tc>
          <w:tcPr>
            <w:tcW w:w="2707" w:type="dxa"/>
            <w:tcMar>
              <w:top w:w="144" w:type="dxa"/>
              <w:left w:w="144" w:type="dxa"/>
              <w:bottom w:w="144" w:type="dxa"/>
              <w:right w:w="144" w:type="dxa"/>
            </w:tcMar>
          </w:tcPr>
          <w:p w14:paraId="0EFFF72B" w14:textId="77777777" w:rsidR="006A7249" w:rsidRPr="00496847" w:rsidRDefault="006A7249" w:rsidP="00E766A6">
            <w:pPr>
              <w:pStyle w:val="Tabletext"/>
              <w:rPr>
                <w:rFonts w:cs="Arial"/>
                <w:noProof/>
              </w:rPr>
            </w:pPr>
          </w:p>
        </w:tc>
      </w:tr>
      <w:tr w:rsidR="006A7249" w:rsidRPr="00496847" w14:paraId="004972E5" w14:textId="77777777" w:rsidTr="2EBAE05A">
        <w:trPr>
          <w:cantSplit/>
        </w:trPr>
        <w:tc>
          <w:tcPr>
            <w:tcW w:w="533" w:type="dxa"/>
            <w:shd w:val="clear" w:color="auto" w:fill="auto"/>
            <w:tcMar>
              <w:top w:w="144" w:type="dxa"/>
              <w:left w:w="144" w:type="dxa"/>
              <w:bottom w:w="144" w:type="dxa"/>
              <w:right w:w="144" w:type="dxa"/>
            </w:tcMar>
          </w:tcPr>
          <w:p w14:paraId="015938F1" w14:textId="77777777" w:rsidR="006A7249" w:rsidRPr="00496847" w:rsidRDefault="006A7249"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429FCA" w14:textId="77777777" w:rsidR="006A7249" w:rsidRPr="0058576B" w:rsidRDefault="006A7249" w:rsidP="006A7249">
            <w:pPr>
              <w:pStyle w:val="Tablesubtitle"/>
              <w:rPr>
                <w:rFonts w:cs="Arial"/>
                <w:noProof/>
              </w:rPr>
            </w:pPr>
            <w:r w:rsidRPr="0058576B">
              <w:rPr>
                <w:rFonts w:cs="Arial"/>
                <w:noProof/>
              </w:rPr>
              <w:t>Outpatient mental health care</w:t>
            </w:r>
            <w:r>
              <w:rPr>
                <w:rFonts w:cs="Arial"/>
                <w:noProof/>
              </w:rPr>
              <w:t xml:space="preserve"> (continued)</w:t>
            </w:r>
          </w:p>
          <w:p w14:paraId="1CC96D79" w14:textId="709F4D51" w:rsidR="006A7249" w:rsidRPr="00B60617" w:rsidRDefault="006A7249" w:rsidP="006A7249">
            <w:pPr>
              <w:pStyle w:val="Tablelistbullet"/>
              <w:rPr>
                <w:rFonts w:cs="Arial"/>
                <w:noProof/>
              </w:rPr>
            </w:pPr>
            <w:r w:rsidRPr="00B60617">
              <w:rPr>
                <w:rFonts w:cs="Arial"/>
                <w:noProof/>
              </w:rPr>
              <w:t xml:space="preserve">Rehabilitative Mental Health Services, including Assertive Community Treatment (ACT), Adult day treatment, Adult Rehabilitative Mental Health Services (ARMHS), </w:t>
            </w:r>
            <w:r w:rsidRPr="00452D4A">
              <w:rPr>
                <w:rFonts w:cs="Arial"/>
                <w:noProof/>
                <w:color w:val="548DD4"/>
              </w:rPr>
              <w:t>[</w:t>
            </w:r>
            <w:r w:rsidRPr="00452D4A">
              <w:rPr>
                <w:rFonts w:cs="Arial"/>
                <w:i/>
                <w:iCs/>
                <w:noProof/>
                <w:color w:val="548DD4"/>
              </w:rPr>
              <w:t>SNBC Insert</w:t>
            </w:r>
            <w:r w:rsidRPr="00452D4A">
              <w:rPr>
                <w:rFonts w:cs="Arial"/>
                <w:noProof/>
                <w:color w:val="548DD4"/>
              </w:rPr>
              <w:t>:Certified family peer specialists. (for members under age 21)]</w:t>
            </w:r>
            <w:r w:rsidRPr="00B60617">
              <w:rPr>
                <w:rFonts w:cs="Arial"/>
                <w:noProof/>
              </w:rPr>
              <w:t xml:space="preserve">,Certified Peer Specialist (CPS) support services in limited situations, </w:t>
            </w:r>
            <w:r w:rsidRPr="00452D4A">
              <w:rPr>
                <w:rFonts w:cs="Arial"/>
                <w:noProof/>
                <w:color w:val="548DD4"/>
              </w:rPr>
              <w:t>[</w:t>
            </w:r>
            <w:r w:rsidRPr="00452D4A">
              <w:rPr>
                <w:rFonts w:cs="Arial"/>
                <w:i/>
                <w:iCs/>
                <w:noProof/>
                <w:color w:val="548DD4"/>
              </w:rPr>
              <w:t>SNBC Insert</w:t>
            </w:r>
            <w:r>
              <w:rPr>
                <w:rFonts w:cs="Arial"/>
                <w:i/>
                <w:iCs/>
                <w:noProof/>
                <w:color w:val="548DD4"/>
              </w:rPr>
              <w:t>:</w:t>
            </w:r>
            <w:r w:rsidRPr="00452D4A">
              <w:rPr>
                <w:rFonts w:cs="Arial"/>
                <w:i/>
                <w:iCs/>
                <w:noProof/>
                <w:color w:val="548DD4"/>
              </w:rPr>
              <w:t xml:space="preserve"> </w:t>
            </w:r>
            <w:r w:rsidRPr="00452D4A">
              <w:rPr>
                <w:rFonts w:cs="Arial"/>
                <w:noProof/>
                <w:color w:val="548DD4"/>
              </w:rPr>
              <w:t>Certified family peer specialists. (for members under age 21)], [</w:t>
            </w:r>
            <w:r w:rsidRPr="00452D4A">
              <w:rPr>
                <w:rFonts w:cs="Arial"/>
                <w:i/>
                <w:iCs/>
                <w:noProof/>
                <w:color w:val="548DD4"/>
              </w:rPr>
              <w:t>SNBC inser</w:t>
            </w:r>
            <w:r>
              <w:rPr>
                <w:rFonts w:cs="Arial"/>
                <w:i/>
                <w:iCs/>
                <w:noProof/>
                <w:color w:val="548DD4"/>
              </w:rPr>
              <w:t>:</w:t>
            </w:r>
            <w:r w:rsidRPr="00452D4A">
              <w:rPr>
                <w:rFonts w:cs="Arial"/>
                <w:i/>
                <w:iCs/>
                <w:noProof/>
                <w:color w:val="548DD4"/>
              </w:rPr>
              <w:t>t</w:t>
            </w:r>
            <w:r w:rsidRPr="00452D4A">
              <w:rPr>
                <w:rFonts w:cs="Arial"/>
                <w:noProof/>
                <w:color w:val="548DD4"/>
              </w:rPr>
              <w:t xml:space="preserve"> Children’s mental health residential treatment services (for members under age 21)], [</w:t>
            </w:r>
            <w:r w:rsidRPr="00452D4A">
              <w:rPr>
                <w:rFonts w:cs="Arial"/>
                <w:i/>
                <w:iCs/>
                <w:noProof/>
                <w:color w:val="548DD4"/>
              </w:rPr>
              <w:t>SNBC insert</w:t>
            </w:r>
            <w:r w:rsidRPr="00452D4A">
              <w:rPr>
                <w:rFonts w:cs="Arial"/>
                <w:noProof/>
                <w:color w:val="548DD4"/>
              </w:rPr>
              <w:t xml:space="preserve"> </w:t>
            </w:r>
            <w:r>
              <w:rPr>
                <w:rFonts w:cs="Arial"/>
                <w:noProof/>
                <w:color w:val="548DD4"/>
              </w:rPr>
              <w:t>:</w:t>
            </w:r>
            <w:r w:rsidRPr="00452D4A">
              <w:rPr>
                <w:rFonts w:cs="Arial"/>
                <w:noProof/>
                <w:color w:val="548DD4"/>
              </w:rPr>
              <w:t>Children’s Therapeutic Services and Supports (CTSS) including Children’s Day Treatment (for members under age 21),] [</w:t>
            </w:r>
            <w:r w:rsidRPr="00452D4A">
              <w:rPr>
                <w:rFonts w:cs="Arial"/>
                <w:i/>
                <w:iCs/>
                <w:noProof/>
                <w:color w:val="548DD4"/>
              </w:rPr>
              <w:t>SNBC inser</w:t>
            </w:r>
            <w:r>
              <w:rPr>
                <w:rFonts w:cs="Arial"/>
                <w:i/>
                <w:iCs/>
                <w:noProof/>
                <w:color w:val="548DD4"/>
              </w:rPr>
              <w:t>:</w:t>
            </w:r>
            <w:r w:rsidRPr="00452D4A">
              <w:rPr>
                <w:rFonts w:cs="Arial"/>
                <w:i/>
                <w:iCs/>
                <w:noProof/>
                <w:color w:val="548DD4"/>
              </w:rPr>
              <w:t xml:space="preserve">t </w:t>
            </w:r>
            <w:r w:rsidRPr="00452D4A">
              <w:rPr>
                <w:rFonts w:cs="Arial"/>
                <w:noProof/>
                <w:color w:val="548DD4"/>
              </w:rPr>
              <w:t>Family psychoeducation services (for members under age 21)],</w:t>
            </w:r>
            <w:r w:rsidRPr="00452D4A">
              <w:rPr>
                <w:rFonts w:cs="Arial"/>
                <w:noProof/>
              </w:rPr>
              <w:t xml:space="preserve">Intensive Residential Treatment Services (IRTS), </w:t>
            </w:r>
            <w:r w:rsidRPr="00452D4A">
              <w:rPr>
                <w:rFonts w:cs="Arial"/>
                <w:noProof/>
                <w:color w:val="548DD4"/>
              </w:rPr>
              <w:t>[</w:t>
            </w:r>
            <w:r w:rsidRPr="00452D4A">
              <w:rPr>
                <w:rFonts w:cs="Arial"/>
                <w:i/>
                <w:iCs/>
                <w:noProof/>
                <w:color w:val="548DD4"/>
              </w:rPr>
              <w:t>SNBC insert</w:t>
            </w:r>
            <w:r w:rsidRPr="00452D4A">
              <w:rPr>
                <w:rFonts w:cs="Arial"/>
                <w:noProof/>
                <w:color w:val="548DD4"/>
              </w:rPr>
              <w:t>: Intensive Treatment Foster Care Services (for members under age 21)],and [</w:t>
            </w:r>
            <w:r w:rsidRPr="00452D4A">
              <w:rPr>
                <w:rFonts w:cs="Arial"/>
                <w:i/>
                <w:iCs/>
                <w:noProof/>
                <w:color w:val="548DD4"/>
              </w:rPr>
              <w:t>SNBC insert</w:t>
            </w:r>
            <w:r w:rsidRPr="00452D4A">
              <w:rPr>
                <w:rFonts w:cs="Arial"/>
                <w:noProof/>
                <w:color w:val="548DD4"/>
              </w:rPr>
              <w:t xml:space="preserve">:Youth Assertive Community Treatment (Youth ACT): intensive non-residential rehabilitative mental health services (for members ages 18 through 20)], </w:t>
            </w:r>
            <w:r w:rsidRPr="00B60617">
              <w:rPr>
                <w:rFonts w:cs="Arial"/>
                <w:noProof/>
              </w:rPr>
              <w:t>Partial Hospitalization Program (PHP)</w:t>
            </w:r>
          </w:p>
          <w:p w14:paraId="767969DC" w14:textId="77777777" w:rsidR="006A7249" w:rsidRPr="00452D4A" w:rsidRDefault="006A7249" w:rsidP="006A7249">
            <w:pPr>
              <w:pStyle w:val="Tablelistbullet"/>
              <w:rPr>
                <w:rFonts w:cs="Arial"/>
                <w:noProof/>
                <w:color w:val="548DD4"/>
              </w:rPr>
            </w:pPr>
            <w:r w:rsidRPr="00274501">
              <w:rPr>
                <w:rFonts w:cs="Arial"/>
                <w:noProof/>
                <w:color w:val="548DD4" w:themeColor="accent4"/>
              </w:rPr>
              <w:t>[</w:t>
            </w:r>
            <w:r w:rsidRPr="00977F34">
              <w:rPr>
                <w:rFonts w:cs="Arial"/>
                <w:i/>
                <w:iCs/>
                <w:noProof/>
                <w:color w:val="548DD4"/>
              </w:rPr>
              <w:t>SNBC insert</w:t>
            </w:r>
            <w:r>
              <w:rPr>
                <w:rFonts w:cs="Arial"/>
                <w:noProof/>
              </w:rPr>
              <w:t xml:space="preserve">: </w:t>
            </w:r>
            <w:r w:rsidRPr="00452D4A">
              <w:rPr>
                <w:rFonts w:cs="Arial"/>
                <w:noProof/>
                <w:color w:val="548DD4"/>
              </w:rPr>
              <w:t>Psychiatric Residential Treatment Facility (PRTF) (for members ages 18 through 20)]</w:t>
            </w:r>
          </w:p>
          <w:p w14:paraId="2ADF2046" w14:textId="77777777" w:rsidR="006A7249" w:rsidRPr="00B60617" w:rsidRDefault="006A7249" w:rsidP="006A7249">
            <w:pPr>
              <w:pStyle w:val="Tablelistbullet"/>
              <w:rPr>
                <w:rFonts w:cs="Arial"/>
                <w:noProof/>
              </w:rPr>
            </w:pPr>
            <w:r w:rsidRPr="00B60617">
              <w:rPr>
                <w:rFonts w:cs="Arial"/>
                <w:noProof/>
              </w:rPr>
              <w:t>Tele</w:t>
            </w:r>
            <w:r>
              <w:rPr>
                <w:rFonts w:cs="Arial"/>
                <w:noProof/>
              </w:rPr>
              <w:t>health</w:t>
            </w:r>
          </w:p>
          <w:p w14:paraId="4CE5E0F1" w14:textId="77777777" w:rsidR="006A7249" w:rsidRDefault="006A7249" w:rsidP="006A7249">
            <w:pPr>
              <w:pStyle w:val="Tablelistbullet"/>
              <w:numPr>
                <w:ilvl w:val="0"/>
                <w:numId w:val="0"/>
              </w:numPr>
              <w:ind w:left="72"/>
            </w:pPr>
            <w:r w:rsidRPr="00B60617">
              <w:rPr>
                <w:rFonts w:cs="Arial"/>
                <w:noProof/>
              </w:rPr>
              <w:t>If we decide no structured mental health treatment is necessary, you may get a second opinion. For the second opinion, we must allow you to use any qualified health professional that is not in the plan network. We will pay for this. We must consider the second opinion, but we have the right to disagree with the second opinion. You have the right to appeal our decision.</w:t>
            </w:r>
            <w:r>
              <w:t xml:space="preserve"> </w:t>
            </w:r>
          </w:p>
          <w:p w14:paraId="29F34A47" w14:textId="77777777" w:rsidR="006A7249" w:rsidRDefault="006A7249" w:rsidP="006A7249">
            <w:pPr>
              <w:pStyle w:val="Tablelistbullet"/>
              <w:numPr>
                <w:ilvl w:val="0"/>
                <w:numId w:val="0"/>
              </w:numPr>
              <w:ind w:left="72"/>
              <w:rPr>
                <w:rFonts w:cs="Arial"/>
                <w:noProof/>
              </w:rPr>
            </w:pPr>
            <w:r w:rsidRPr="00B60617">
              <w:rPr>
                <w:rFonts w:cs="Arial"/>
                <w:noProof/>
              </w:rPr>
              <w:t>We will not determine medical necessity for court-ordered mental health services. Use a plan network provider for your court-ordered mental health assessment.</w:t>
            </w:r>
          </w:p>
          <w:p w14:paraId="56EA1D56" w14:textId="6339E226" w:rsidR="006A7249" w:rsidRPr="006A7249" w:rsidRDefault="006A7249" w:rsidP="006A7249">
            <w:pPr>
              <w:pStyle w:val="Tabletext"/>
              <w:jc w:val="right"/>
              <w:rPr>
                <w:rFonts w:cs="Arial"/>
                <w:b/>
                <w:bCs/>
                <w:noProof/>
              </w:rPr>
            </w:pPr>
            <w:r>
              <w:rPr>
                <w:rFonts w:cs="Arial"/>
                <w:b/>
                <w:bCs/>
                <w:noProof/>
              </w:rPr>
              <w:t>This benefit is continued on the next page</w:t>
            </w:r>
          </w:p>
        </w:tc>
        <w:tc>
          <w:tcPr>
            <w:tcW w:w="2707" w:type="dxa"/>
            <w:tcMar>
              <w:top w:w="144" w:type="dxa"/>
              <w:left w:w="144" w:type="dxa"/>
              <w:bottom w:w="144" w:type="dxa"/>
              <w:right w:w="144" w:type="dxa"/>
            </w:tcMar>
          </w:tcPr>
          <w:p w14:paraId="6E745763" w14:textId="77777777" w:rsidR="006A7249" w:rsidRPr="00496847" w:rsidRDefault="006A7249" w:rsidP="00E766A6">
            <w:pPr>
              <w:pStyle w:val="Tabletext"/>
              <w:rPr>
                <w:rFonts w:cs="Arial"/>
                <w:noProof/>
              </w:rPr>
            </w:pPr>
          </w:p>
        </w:tc>
      </w:tr>
      <w:tr w:rsidR="006A7249" w:rsidRPr="00496847" w14:paraId="68EE9B30" w14:textId="77777777" w:rsidTr="2EBAE05A">
        <w:trPr>
          <w:cantSplit/>
        </w:trPr>
        <w:tc>
          <w:tcPr>
            <w:tcW w:w="533" w:type="dxa"/>
            <w:shd w:val="clear" w:color="auto" w:fill="auto"/>
            <w:tcMar>
              <w:top w:w="144" w:type="dxa"/>
              <w:left w:w="144" w:type="dxa"/>
              <w:bottom w:w="144" w:type="dxa"/>
              <w:right w:w="144" w:type="dxa"/>
            </w:tcMar>
          </w:tcPr>
          <w:p w14:paraId="30A1B319" w14:textId="77777777" w:rsidR="006A7249" w:rsidRPr="00496847" w:rsidRDefault="006A7249"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1C90724" w14:textId="77777777" w:rsidR="006A7249" w:rsidRPr="006A7249" w:rsidRDefault="006A7249" w:rsidP="006A7249">
            <w:pPr>
              <w:pStyle w:val="Tablelistbullet"/>
              <w:numPr>
                <w:ilvl w:val="0"/>
                <w:numId w:val="0"/>
              </w:numPr>
              <w:ind w:left="72"/>
              <w:rPr>
                <w:rFonts w:cs="Arial"/>
                <w:b/>
                <w:bCs/>
                <w:noProof/>
              </w:rPr>
            </w:pPr>
            <w:r w:rsidRPr="006A7249">
              <w:rPr>
                <w:rFonts w:cs="Arial"/>
                <w:b/>
                <w:bCs/>
                <w:noProof/>
              </w:rPr>
              <w:t>Outpatient mental health care (continued)</w:t>
            </w:r>
          </w:p>
          <w:p w14:paraId="24C47601" w14:textId="724BD220" w:rsidR="006A7249" w:rsidRPr="00977F34" w:rsidRDefault="006A7249" w:rsidP="006A7249">
            <w:pPr>
              <w:pStyle w:val="Tablelistbullet"/>
              <w:numPr>
                <w:ilvl w:val="0"/>
                <w:numId w:val="0"/>
              </w:numPr>
              <w:ind w:left="72"/>
              <w:rPr>
                <w:rFonts w:cs="Arial"/>
                <w:noProof/>
              </w:rPr>
            </w:pPr>
            <w:r w:rsidRPr="00977F34">
              <w:rPr>
                <w:rFonts w:cs="Arial"/>
                <w:noProof/>
              </w:rPr>
              <w:t>The following services are not covered under the plan but may be available through your county. Call your county for information.</w:t>
            </w:r>
          </w:p>
          <w:p w14:paraId="1FEFCE9F" w14:textId="77777777" w:rsidR="006A7249" w:rsidRPr="00977F34" w:rsidRDefault="006A7249" w:rsidP="006A7249">
            <w:pPr>
              <w:pStyle w:val="Tablelistbullet"/>
              <w:rPr>
                <w:rFonts w:cs="Arial"/>
                <w:noProof/>
              </w:rPr>
            </w:pPr>
            <w:r>
              <w:rPr>
                <w:rFonts w:cs="Arial"/>
                <w:noProof/>
              </w:rPr>
              <w:t>T</w:t>
            </w:r>
            <w:r w:rsidRPr="00977F34">
              <w:rPr>
                <w:rFonts w:cs="Arial"/>
                <w:noProof/>
              </w:rPr>
              <w:t>reatment at Rule 36 facilities that are not licensed as Intensive Residential Treatment Services (IRTS)</w:t>
            </w:r>
          </w:p>
          <w:p w14:paraId="4DD65D76" w14:textId="77777777" w:rsidR="006A7249" w:rsidRPr="00977F34" w:rsidRDefault="006A7249" w:rsidP="006A7249">
            <w:pPr>
              <w:pStyle w:val="Tablelistbullet"/>
              <w:rPr>
                <w:rFonts w:cs="Arial"/>
                <w:noProof/>
              </w:rPr>
            </w:pPr>
            <w:r w:rsidRPr="00977F34">
              <w:rPr>
                <w:rFonts w:cs="Arial"/>
                <w:noProof/>
              </w:rPr>
              <w:t>Room and board associated with Intensive Residential Treatment Services (IRTS)</w:t>
            </w:r>
          </w:p>
          <w:p w14:paraId="33CC5E72" w14:textId="77777777" w:rsidR="006A7249" w:rsidRDefault="006A7249" w:rsidP="006A7249">
            <w:pPr>
              <w:pStyle w:val="Tablelistbullet"/>
              <w:rPr>
                <w:rFonts w:cs="Arial"/>
                <w:noProof/>
              </w:rPr>
            </w:pPr>
            <w:r>
              <w:rPr>
                <w:rFonts w:cs="Arial"/>
                <w:noProof/>
              </w:rPr>
              <w:t>T</w:t>
            </w:r>
            <w:r w:rsidRPr="00977F34">
              <w:rPr>
                <w:rFonts w:cs="Arial"/>
                <w:noProof/>
              </w:rPr>
              <w:t>reatment</w:t>
            </w:r>
            <w:r>
              <w:rPr>
                <w:rFonts w:cs="Arial"/>
                <w:noProof/>
              </w:rPr>
              <w:t xml:space="preserve"> and room and board services at certain childern’s residential mental health treatment facilities in bordering states</w:t>
            </w:r>
          </w:p>
          <w:p w14:paraId="466097C1" w14:textId="42500871" w:rsidR="006A7249" w:rsidRPr="0051011C" w:rsidRDefault="006A7249" w:rsidP="006A7249">
            <w:pPr>
              <w:pStyle w:val="Tabletext"/>
              <w:rPr>
                <w:rFonts w:cs="Arial"/>
                <w:noProof/>
                <w:color w:val="548DD4"/>
              </w:rPr>
            </w:pPr>
            <w:r w:rsidRPr="0051011C">
              <w:rPr>
                <w:rFonts w:cs="Arial"/>
                <w:noProof/>
                <w:color w:val="548DD4"/>
              </w:rPr>
              <w:t>[</w:t>
            </w:r>
            <w:r w:rsidRPr="0051011C">
              <w:rPr>
                <w:rFonts w:cs="Arial"/>
                <w:i/>
                <w:iCs/>
                <w:noProof/>
                <w:color w:val="548DD4"/>
              </w:rPr>
              <w:t>List any additional benefits offered</w:t>
            </w:r>
            <w:r w:rsidRPr="0051011C">
              <w:rPr>
                <w:rFonts w:cs="Arial"/>
                <w:noProof/>
                <w:color w:val="548DD4"/>
              </w:rPr>
              <w:t>.]</w:t>
            </w:r>
          </w:p>
        </w:tc>
        <w:tc>
          <w:tcPr>
            <w:tcW w:w="2707" w:type="dxa"/>
            <w:tcMar>
              <w:top w:w="144" w:type="dxa"/>
              <w:left w:w="144" w:type="dxa"/>
              <w:bottom w:w="144" w:type="dxa"/>
              <w:right w:w="144" w:type="dxa"/>
            </w:tcMar>
          </w:tcPr>
          <w:p w14:paraId="02AAAE55" w14:textId="77777777" w:rsidR="006A7249" w:rsidRPr="00496847" w:rsidRDefault="006A7249" w:rsidP="00E766A6">
            <w:pPr>
              <w:pStyle w:val="Tabletext"/>
              <w:rPr>
                <w:rFonts w:cs="Arial"/>
                <w:noProof/>
              </w:rPr>
            </w:pPr>
          </w:p>
        </w:tc>
      </w:tr>
      <w:tr w:rsidR="00E766A6"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E766A6" w:rsidRPr="0051011C" w:rsidRDefault="00E766A6" w:rsidP="00E766A6">
            <w:pPr>
              <w:pStyle w:val="Tabletext"/>
              <w:rPr>
                <w:rFonts w:cs="Arial"/>
                <w:i/>
                <w:noProof/>
                <w:color w:val="548DD4"/>
              </w:rPr>
            </w:pPr>
            <w:r w:rsidRPr="0051011C">
              <w:rPr>
                <w:rFonts w:cs="Arial"/>
                <w:noProof/>
                <w:color w:val="548DD4"/>
              </w:rPr>
              <w:t>[</w:t>
            </w:r>
            <w:r w:rsidRPr="0051011C">
              <w:rPr>
                <w:rFonts w:cs="Arial"/>
                <w:i/>
                <w:iCs/>
                <w:noProof/>
                <w:color w:val="548DD4"/>
              </w:rPr>
              <w:t>Plans should modify this section to reflect Medicaid or plan-covered supplemental benefits as appropriate</w:t>
            </w:r>
            <w:r w:rsidRPr="0051011C">
              <w:rPr>
                <w:rFonts w:cs="Arial"/>
                <w:noProof/>
                <w:color w:val="548DD4"/>
              </w:rPr>
              <w:t>.]</w:t>
            </w:r>
          </w:p>
          <w:p w14:paraId="69953E9A" w14:textId="77777777" w:rsidR="00E766A6" w:rsidRPr="0058576B" w:rsidRDefault="00E766A6" w:rsidP="00E766A6">
            <w:pPr>
              <w:pStyle w:val="Tablesubtitle"/>
              <w:rPr>
                <w:rFonts w:cs="Arial"/>
                <w:noProof/>
              </w:rPr>
            </w:pPr>
            <w:r w:rsidRPr="0058576B">
              <w:rPr>
                <w:rFonts w:cs="Arial"/>
                <w:noProof/>
              </w:rPr>
              <w:t>Outpatient rehabilitation services</w:t>
            </w:r>
          </w:p>
          <w:p w14:paraId="1D8F78CF" w14:textId="3DB80099" w:rsidR="00E766A6" w:rsidRPr="00496847" w:rsidRDefault="00E766A6" w:rsidP="00E766A6">
            <w:pPr>
              <w:pStyle w:val="Tabletext"/>
              <w:rPr>
                <w:rFonts w:cs="Arial"/>
                <w:noProof/>
              </w:rPr>
            </w:pPr>
            <w:r w:rsidRPr="00496847">
              <w:rPr>
                <w:rFonts w:cs="Arial"/>
                <w:noProof/>
              </w:rPr>
              <w:t>We pay for physical therapy, occupational therapy, and speech therapy.</w:t>
            </w:r>
          </w:p>
          <w:p w14:paraId="241A4F07" w14:textId="77777777" w:rsidR="00E766A6" w:rsidRPr="00496847" w:rsidRDefault="00E766A6" w:rsidP="00E766A6">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E766A6" w:rsidRPr="00496847" w:rsidRDefault="00E766A6" w:rsidP="00E766A6">
            <w:pPr>
              <w:pStyle w:val="Tabletext"/>
              <w:rPr>
                <w:rFonts w:cs="Arial"/>
                <w:noProof/>
              </w:rPr>
            </w:pPr>
            <w:r w:rsidRPr="00496847">
              <w:rPr>
                <w:rFonts w:cs="Arial"/>
                <w:noProof/>
              </w:rPr>
              <w:t>$0</w:t>
            </w:r>
          </w:p>
        </w:tc>
      </w:tr>
      <w:tr w:rsidR="00E766A6"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31A5E0D" w:rsidR="00E766A6" w:rsidRPr="0058576B" w:rsidRDefault="00E766A6" w:rsidP="00E766A6">
            <w:pPr>
              <w:pStyle w:val="Tablesubtitle"/>
              <w:rPr>
                <w:rFonts w:cs="Arial"/>
                <w:noProof/>
              </w:rPr>
            </w:pPr>
            <w:r w:rsidRPr="0058576B">
              <w:rPr>
                <w:rFonts w:cs="Arial"/>
                <w:noProof/>
              </w:rPr>
              <w:t xml:space="preserve">Outpatient substance </w:t>
            </w:r>
            <w:r>
              <w:rPr>
                <w:rFonts w:cs="Arial"/>
                <w:noProof/>
              </w:rPr>
              <w:t>use disorder</w:t>
            </w:r>
            <w:r w:rsidRPr="0058576B">
              <w:rPr>
                <w:rFonts w:cs="Arial"/>
                <w:noProof/>
              </w:rPr>
              <w:t xml:space="preserve"> services</w:t>
            </w:r>
          </w:p>
          <w:p w14:paraId="26C3F14D" w14:textId="1252609A" w:rsidR="00E766A6" w:rsidRPr="00496847" w:rsidRDefault="00E766A6" w:rsidP="00E766A6">
            <w:pPr>
              <w:pStyle w:val="Tabletext"/>
              <w:rPr>
                <w:rFonts w:cs="Arial"/>
                <w:noProof/>
              </w:rPr>
            </w:pPr>
            <w:r w:rsidRPr="00496847">
              <w:rPr>
                <w:rFonts w:cs="Arial"/>
                <w:noProof/>
              </w:rPr>
              <w:t>We pay for the following services, and maybe other services not listed here:</w:t>
            </w:r>
          </w:p>
          <w:p w14:paraId="1F71A301" w14:textId="09645C5E" w:rsidR="00F8192D" w:rsidRPr="00F8192D" w:rsidRDefault="00E766A6" w:rsidP="00F8192D">
            <w:pPr>
              <w:pStyle w:val="Tablelistbullet"/>
            </w:pPr>
            <w:r>
              <w:rPr>
                <w:noProof/>
              </w:rPr>
              <w:t>a</w:t>
            </w:r>
            <w:r w:rsidRPr="00496847">
              <w:rPr>
                <w:noProof/>
              </w:rPr>
              <w:t>lco</w:t>
            </w:r>
            <w:r w:rsidRPr="008B1864">
              <w:t>hol misuse screening and counseling</w:t>
            </w:r>
            <w:r w:rsidR="00F8192D">
              <w:t xml:space="preserve"> </w:t>
            </w:r>
            <w:r w:rsidR="00F8192D" w:rsidRPr="00F8192D">
              <w:t>including Screening Brief Intervention Referral to Treatment (SBIRT) authorized services and comprehensive assessments</w:t>
            </w:r>
          </w:p>
          <w:p w14:paraId="756BBC2D" w14:textId="7A0A3212" w:rsidR="00E766A6" w:rsidRPr="008B1864" w:rsidRDefault="00E766A6" w:rsidP="00E766A6">
            <w:pPr>
              <w:pStyle w:val="Tablelistbullet"/>
            </w:pPr>
            <w:r>
              <w:t>t</w:t>
            </w:r>
            <w:r w:rsidRPr="008B1864">
              <w:t>reatment of drug abuse</w:t>
            </w:r>
          </w:p>
          <w:p w14:paraId="411F09E0" w14:textId="742FDA44" w:rsidR="00E766A6" w:rsidRPr="008B1864" w:rsidRDefault="00E766A6" w:rsidP="00E766A6">
            <w:pPr>
              <w:pStyle w:val="Tablelistbullet"/>
            </w:pPr>
            <w:r>
              <w:t>g</w:t>
            </w:r>
            <w:r w:rsidRPr="008B1864">
              <w:t>roup or individual counseling by a qualified clinician</w:t>
            </w:r>
          </w:p>
          <w:p w14:paraId="5ECAB635" w14:textId="6AD55B1C" w:rsidR="00E766A6" w:rsidRPr="008B1864" w:rsidRDefault="00E766A6" w:rsidP="00E766A6">
            <w:pPr>
              <w:pStyle w:val="Tablelistbullet"/>
            </w:pPr>
            <w:r>
              <w:t>s</w:t>
            </w:r>
            <w:r w:rsidRPr="008B1864">
              <w:t>ubacute detoxification in a residential addiction program</w:t>
            </w:r>
          </w:p>
          <w:p w14:paraId="21BCF54F" w14:textId="16153D7B" w:rsidR="00E766A6" w:rsidRPr="008B1864" w:rsidRDefault="00E766A6" w:rsidP="00E766A6">
            <w:pPr>
              <w:pStyle w:val="Tablelistbullet"/>
            </w:pPr>
            <w:r>
              <w:t>a</w:t>
            </w:r>
            <w:r w:rsidRPr="008B1864">
              <w:t>lcohol and/or drug services in an intensive outpatient treatment center</w:t>
            </w:r>
          </w:p>
          <w:p w14:paraId="58B903D5" w14:textId="77777777" w:rsidR="00F8192D" w:rsidRDefault="00E766A6" w:rsidP="00F8192D">
            <w:pPr>
              <w:pStyle w:val="Tablelistbullet"/>
              <w:rPr>
                <w:noProof/>
              </w:rPr>
            </w:pPr>
            <w:r>
              <w:t>e</w:t>
            </w:r>
            <w:r w:rsidRPr="008B1864">
              <w:t>xtende</w:t>
            </w:r>
            <w:r w:rsidRPr="00496847">
              <w:rPr>
                <w:noProof/>
              </w:rPr>
              <w:t>d</w:t>
            </w:r>
            <w:r>
              <w:rPr>
                <w:noProof/>
              </w:rPr>
              <w:t>-</w:t>
            </w:r>
            <w:r w:rsidRPr="00496847">
              <w:rPr>
                <w:noProof/>
              </w:rPr>
              <w:t>release Naltrexone (vivitrol) treatment</w:t>
            </w:r>
          </w:p>
          <w:p w14:paraId="4FBB53E0" w14:textId="7377DF28" w:rsidR="00F8192D" w:rsidRDefault="00F8192D" w:rsidP="00F8192D">
            <w:pPr>
              <w:pStyle w:val="Tablelistbullet"/>
              <w:rPr>
                <w:noProof/>
              </w:rPr>
            </w:pPr>
            <w:r>
              <w:rPr>
                <w:noProof/>
              </w:rPr>
              <w:t>outpatient medication assisted treatment</w:t>
            </w:r>
          </w:p>
          <w:p w14:paraId="608DA29F" w14:textId="77777777" w:rsidR="00F8192D" w:rsidRDefault="00F8192D" w:rsidP="00F8192D">
            <w:pPr>
              <w:pStyle w:val="Tablelistbullet"/>
              <w:rPr>
                <w:noProof/>
              </w:rPr>
            </w:pPr>
            <w:r>
              <w:rPr>
                <w:noProof/>
              </w:rPr>
              <w:t>substance use disorder treatment coordination</w:t>
            </w:r>
          </w:p>
          <w:p w14:paraId="34A49D55" w14:textId="55970B70" w:rsidR="00F8192D" w:rsidRDefault="00F8192D" w:rsidP="00F8192D">
            <w:pPr>
              <w:pStyle w:val="Tablelistbullet"/>
              <w:rPr>
                <w:noProof/>
              </w:rPr>
            </w:pPr>
            <w:r>
              <w:rPr>
                <w:noProof/>
              </w:rPr>
              <w:t>peer recovery support</w:t>
            </w:r>
          </w:p>
          <w:p w14:paraId="2A348B1D" w14:textId="77777777" w:rsidR="00F8192D" w:rsidRDefault="00F8192D" w:rsidP="00F8192D">
            <w:pPr>
              <w:pStyle w:val="Tablelistbullet"/>
              <w:rPr>
                <w:noProof/>
              </w:rPr>
            </w:pPr>
            <w:r>
              <w:rPr>
                <w:noProof/>
              </w:rPr>
              <w:t>detoxification (only when inpatient hospitalization is medically necessary because on conditions resulting from injury or medical complications during detoxification)</w:t>
            </w:r>
          </w:p>
          <w:p w14:paraId="3CC9AB15" w14:textId="77777777" w:rsidR="00F8192D" w:rsidRDefault="00F8192D" w:rsidP="00F8192D">
            <w:pPr>
              <w:pStyle w:val="Tablelistbullet"/>
              <w:rPr>
                <w:noProof/>
              </w:rPr>
            </w:pPr>
            <w:r>
              <w:rPr>
                <w:noProof/>
              </w:rPr>
              <w:t>withdrawal management</w:t>
            </w:r>
          </w:p>
          <w:p w14:paraId="1FB50C6A" w14:textId="77777777" w:rsidR="00F8192D" w:rsidRDefault="00F8192D" w:rsidP="00385AE7">
            <w:pPr>
              <w:pStyle w:val="Tablelistbullet"/>
              <w:numPr>
                <w:ilvl w:val="0"/>
                <w:numId w:val="0"/>
              </w:numPr>
              <w:ind w:left="72"/>
              <w:rPr>
                <w:noProof/>
              </w:rPr>
            </w:pPr>
            <w:r>
              <w:rPr>
                <w:noProof/>
              </w:rPr>
              <w:t>A qualified professional who is part of the Plan network will make recommendations for substance use disorder services for you. You may elect up to the highest level of care recommended by the qualified professional. You may receive an additional assessment at any point throughout your care, if you do not agree with the recommended services. If you agree with the second assessment, you may access services according to substance use disorder standards and the second assessment</w:t>
            </w:r>
          </w:p>
          <w:p w14:paraId="691B9A4F" w14:textId="42ED1B0F" w:rsidR="00E766A6" w:rsidRPr="00496847" w:rsidRDefault="00F8192D" w:rsidP="00274501">
            <w:pPr>
              <w:pStyle w:val="Tablelistbullet"/>
              <w:numPr>
                <w:ilvl w:val="0"/>
                <w:numId w:val="0"/>
              </w:numPr>
              <w:ind w:left="72"/>
              <w:rPr>
                <w:noProof/>
              </w:rPr>
            </w:pPr>
            <w:r>
              <w:rPr>
                <w:noProof/>
              </w:rPr>
              <w:t>You have the right to appeal. Refer to Chapter 9 [plans may insert reference, as applicable].</w:t>
            </w:r>
          </w:p>
          <w:p w14:paraId="62FBB4E5" w14:textId="10295DEC" w:rsidR="00E766A6" w:rsidRPr="00496847" w:rsidRDefault="00E766A6" w:rsidP="00E766A6">
            <w:pPr>
              <w:pStyle w:val="Tabletext"/>
              <w:rPr>
                <w:rFonts w:cs="Arial"/>
                <w:i/>
                <w:noProof/>
              </w:rPr>
            </w:pPr>
            <w:r w:rsidRPr="0051011C">
              <w:rPr>
                <w:rFonts w:cs="Arial"/>
                <w:noProof/>
                <w:color w:val="548DD4"/>
              </w:rPr>
              <w:t>[</w:t>
            </w:r>
            <w:r w:rsidRPr="0051011C">
              <w:rPr>
                <w:rFonts w:cs="Arial"/>
                <w:i/>
                <w:iCs/>
                <w:noProof/>
                <w:color w:val="548DD4"/>
              </w:rPr>
              <w:t>Modify this list accurately describe benefits offered or add any additional benefits offered</w:t>
            </w:r>
            <w:r w:rsidRPr="0051011C">
              <w:rPr>
                <w:rFonts w:cs="Arial"/>
                <w:noProof/>
                <w:color w:val="548DD4"/>
              </w:rPr>
              <w:t>.]</w:t>
            </w:r>
          </w:p>
        </w:tc>
        <w:tc>
          <w:tcPr>
            <w:tcW w:w="2707" w:type="dxa"/>
            <w:tcMar>
              <w:top w:w="144" w:type="dxa"/>
              <w:left w:w="144" w:type="dxa"/>
              <w:bottom w:w="144" w:type="dxa"/>
              <w:right w:w="144" w:type="dxa"/>
            </w:tcMar>
          </w:tcPr>
          <w:p w14:paraId="6D579A1E" w14:textId="3F056F52" w:rsidR="00E766A6" w:rsidRPr="00496847" w:rsidRDefault="00E766A6" w:rsidP="00E766A6">
            <w:pPr>
              <w:pStyle w:val="Tabletext"/>
              <w:rPr>
                <w:rFonts w:cs="Arial"/>
                <w:noProof/>
                <w:color w:val="548DD4"/>
              </w:rPr>
            </w:pPr>
            <w:r w:rsidRPr="0051011C">
              <w:rPr>
                <w:rFonts w:cs="Arial"/>
                <w:noProof/>
                <w:color w:val="548DD4"/>
              </w:rPr>
              <w:t>[</w:t>
            </w:r>
            <w:r w:rsidRPr="0051011C">
              <w:rPr>
                <w:rFonts w:cs="Arial"/>
                <w:i/>
                <w:iCs/>
                <w:noProof/>
                <w:color w:val="548DD4"/>
              </w:rPr>
              <w:t>List copays</w:t>
            </w:r>
            <w:r w:rsidRPr="0051011C">
              <w:rPr>
                <w:rFonts w:cs="Arial"/>
                <w:noProof/>
                <w:color w:val="548DD4"/>
              </w:rPr>
              <w:t>.]</w:t>
            </w:r>
          </w:p>
        </w:tc>
      </w:tr>
      <w:tr w:rsidR="00E766A6"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E766A6" w:rsidRPr="0058576B" w:rsidRDefault="00E766A6" w:rsidP="00E766A6">
            <w:pPr>
              <w:pStyle w:val="Tablesubtitle"/>
              <w:rPr>
                <w:rFonts w:cs="Arial"/>
                <w:noProof/>
              </w:rPr>
            </w:pPr>
            <w:r w:rsidRPr="0058576B">
              <w:rPr>
                <w:rFonts w:cs="Arial"/>
                <w:noProof/>
              </w:rPr>
              <w:t>Outpatient surgery</w:t>
            </w:r>
          </w:p>
          <w:p w14:paraId="75E5A2C5" w14:textId="1B366045" w:rsidR="00E766A6" w:rsidRPr="00496847" w:rsidRDefault="00E766A6" w:rsidP="00E766A6">
            <w:pPr>
              <w:pStyle w:val="Tabletext"/>
              <w:rPr>
                <w:rFonts w:cs="Arial"/>
                <w:noProof/>
              </w:rPr>
            </w:pPr>
            <w:r w:rsidRPr="00496847">
              <w:rPr>
                <w:rFonts w:cs="Arial"/>
                <w:noProof/>
              </w:rPr>
              <w:t>We pay for outpatient surgery and services at hospital outpatient facilities and ambulatory surgical centers.</w:t>
            </w:r>
          </w:p>
        </w:tc>
        <w:tc>
          <w:tcPr>
            <w:tcW w:w="2707" w:type="dxa"/>
            <w:tcMar>
              <w:top w:w="144" w:type="dxa"/>
              <w:left w:w="144" w:type="dxa"/>
              <w:bottom w:w="144" w:type="dxa"/>
              <w:right w:w="144" w:type="dxa"/>
            </w:tcMar>
          </w:tcPr>
          <w:p w14:paraId="05A24DB7" w14:textId="77777777" w:rsidR="00E766A6" w:rsidRPr="00496847" w:rsidRDefault="00E766A6" w:rsidP="00E766A6">
            <w:pPr>
              <w:pStyle w:val="Tabletext"/>
              <w:rPr>
                <w:rFonts w:cs="Arial"/>
                <w:noProof/>
              </w:rPr>
            </w:pPr>
            <w:r w:rsidRPr="00496847">
              <w:rPr>
                <w:rFonts w:cs="Arial"/>
                <w:noProof/>
              </w:rPr>
              <w:t>$0</w:t>
            </w:r>
          </w:p>
        </w:tc>
      </w:tr>
      <w:tr w:rsidR="00E766A6"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E766A6" w:rsidRPr="0051011C" w:rsidRDefault="00E766A6" w:rsidP="00E766A6">
            <w:pPr>
              <w:pStyle w:val="Tabletext"/>
              <w:rPr>
                <w:rFonts w:cs="Arial"/>
                <w:noProof/>
                <w:color w:val="548DD4"/>
              </w:rPr>
            </w:pPr>
            <w:r w:rsidRPr="0051011C">
              <w:rPr>
                <w:rFonts w:cs="Arial"/>
                <w:noProof/>
                <w:color w:val="548DD4"/>
              </w:rPr>
              <w:t>[</w:t>
            </w:r>
            <w:r w:rsidRPr="0051011C">
              <w:rPr>
                <w:rFonts w:cs="Arial"/>
                <w:i/>
                <w:iCs/>
                <w:noProof/>
                <w:color w:val="548DD4"/>
              </w:rPr>
              <w:t>Plans should modify this section to reflect Medicaid or plan-covered supplemental benefits as appropriate</w:t>
            </w:r>
            <w:r w:rsidRPr="0051011C">
              <w:rPr>
                <w:rFonts w:cs="Arial"/>
                <w:noProof/>
                <w:color w:val="548DD4"/>
              </w:rPr>
              <w:t>.]</w:t>
            </w:r>
          </w:p>
          <w:p w14:paraId="2ABAA202" w14:textId="03418908" w:rsidR="00E766A6" w:rsidRPr="0058576B" w:rsidRDefault="00E766A6" w:rsidP="00E766A6">
            <w:pPr>
              <w:pStyle w:val="Tablesubtitle"/>
              <w:rPr>
                <w:rFonts w:cs="Arial"/>
                <w:noProof/>
              </w:rPr>
            </w:pPr>
            <w:r w:rsidRPr="0058576B">
              <w:rPr>
                <w:rFonts w:cs="Arial"/>
                <w:noProof/>
              </w:rPr>
              <w:t>Partial hospitalization services</w:t>
            </w:r>
            <w:r>
              <w:rPr>
                <w:rFonts w:cs="Arial"/>
                <w:noProof/>
              </w:rPr>
              <w:t xml:space="preserve"> and intensive outpatient services</w:t>
            </w:r>
          </w:p>
          <w:p w14:paraId="54E5FCAB" w14:textId="1E9EA520" w:rsidR="00E766A6" w:rsidRPr="00496847" w:rsidRDefault="00E766A6" w:rsidP="00E766A6">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 is offered as a hospital outpatient service or by a community mental health center. It is more intense than the care you get in your doctor’s</w:t>
            </w:r>
            <w:r>
              <w:rPr>
                <w:rFonts w:cs="Arial"/>
                <w:noProof/>
              </w:rPr>
              <w:t>,</w:t>
            </w:r>
            <w:r w:rsidRPr="00496847">
              <w:rPr>
                <w:rFonts w:cs="Arial"/>
                <w:noProof/>
              </w:rPr>
              <w:t xml:space="preserve"> therapist’s</w:t>
            </w:r>
            <w:r>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47318382" w:rsidR="00E766A6" w:rsidRPr="00EB0CC4" w:rsidRDefault="00E766A6" w:rsidP="00E766A6">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rPr>
                <w:iCs/>
              </w:rPr>
              <w:t>,</w:t>
            </w:r>
            <w:r w:rsidRPr="00EB0CC4">
              <w:rPr>
                <w:iCs/>
              </w:rPr>
              <w:t xml:space="preserve"> therapist’s</w:t>
            </w:r>
            <w:r>
              <w:rPr>
                <w:iCs/>
              </w:rPr>
              <w:t>, LMFT, or licensed professional counselor’s</w:t>
            </w:r>
            <w:r w:rsidRPr="00EB0CC4">
              <w:rPr>
                <w:iCs/>
              </w:rPr>
              <w:t xml:space="preserve"> office but less intense than partial hospitalization.</w:t>
            </w:r>
          </w:p>
          <w:p w14:paraId="161B1313" w14:textId="003C3CDF" w:rsidR="00E766A6" w:rsidRPr="00496847" w:rsidRDefault="00E766A6" w:rsidP="00E766A6">
            <w:pPr>
              <w:pStyle w:val="Tabletext"/>
              <w:rPr>
                <w:rFonts w:cs="Arial"/>
                <w:i/>
                <w:noProof/>
              </w:rPr>
            </w:pPr>
            <w:r w:rsidRPr="0051011C">
              <w:rPr>
                <w:rFonts w:cs="Arial"/>
                <w:noProof/>
                <w:color w:val="548DD4"/>
              </w:rPr>
              <w:t>[</w:t>
            </w:r>
            <w:r w:rsidRPr="0051011C">
              <w:rPr>
                <w:rFonts w:cs="Arial"/>
                <w:i/>
                <w:iCs/>
                <w:noProof/>
                <w:color w:val="548DD4"/>
              </w:rPr>
              <w:t>Network plans that do not have an in-network community mental health center may add</w:t>
            </w:r>
            <w:r w:rsidRPr="0051011C">
              <w:rPr>
                <w:rFonts w:cs="Arial"/>
                <w:noProof/>
                <w:color w:val="548DD4"/>
              </w:rPr>
              <w:t>:</w:t>
            </w:r>
            <w:r w:rsidRPr="0051011C">
              <w:rPr>
                <w:rFonts w:cs="Arial"/>
                <w:noProof/>
              </w:rPr>
              <w:t xml:space="preserve"> </w:t>
            </w:r>
            <w:r w:rsidRPr="0051011C">
              <w:rPr>
                <w:rFonts w:cs="Arial"/>
                <w:b/>
                <w:noProof/>
                <w:color w:val="548DD4"/>
              </w:rPr>
              <w:t>Note:</w:t>
            </w:r>
            <w:r w:rsidRPr="0051011C">
              <w:rPr>
                <w:rFonts w:cs="Arial"/>
                <w:noProof/>
                <w:color w:val="548DD4"/>
              </w:rPr>
              <w:t xml:space="preserve"> Because there are no community mental health centers in our network, we cover partial hospitalization only as a hospital outpatient service.]</w:t>
            </w:r>
          </w:p>
        </w:tc>
        <w:tc>
          <w:tcPr>
            <w:tcW w:w="2707" w:type="dxa"/>
            <w:tcMar>
              <w:top w:w="144" w:type="dxa"/>
              <w:left w:w="144" w:type="dxa"/>
              <w:bottom w:w="144" w:type="dxa"/>
              <w:right w:w="144" w:type="dxa"/>
            </w:tcMar>
          </w:tcPr>
          <w:p w14:paraId="27B78969" w14:textId="77777777" w:rsidR="00E766A6" w:rsidRPr="00496847" w:rsidRDefault="00E766A6" w:rsidP="00E766A6">
            <w:pPr>
              <w:pStyle w:val="Tabletext"/>
              <w:rPr>
                <w:rFonts w:cs="Arial"/>
                <w:noProof/>
              </w:rPr>
            </w:pPr>
            <w:r w:rsidRPr="00496847">
              <w:rPr>
                <w:rFonts w:cs="Arial"/>
                <w:noProof/>
              </w:rPr>
              <w:t>$0</w:t>
            </w:r>
          </w:p>
        </w:tc>
      </w:tr>
      <w:tr w:rsidR="00E766A6"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E766A6" w:rsidRPr="0058576B" w:rsidRDefault="00E766A6" w:rsidP="00E766A6">
            <w:pPr>
              <w:pStyle w:val="Tablesubtitle"/>
              <w:rPr>
                <w:rFonts w:cs="Arial"/>
                <w:noProof/>
              </w:rPr>
            </w:pPr>
            <w:r w:rsidRPr="0058576B">
              <w:rPr>
                <w:rFonts w:cs="Arial"/>
                <w:noProof/>
              </w:rPr>
              <w:t>Physician/provider services, including doctor’s office visits</w:t>
            </w:r>
          </w:p>
          <w:p w14:paraId="4A54EBEA" w14:textId="026512F6" w:rsidR="00E766A6" w:rsidRPr="00496847" w:rsidRDefault="00E766A6" w:rsidP="00E766A6">
            <w:pPr>
              <w:pStyle w:val="Tabletext"/>
              <w:rPr>
                <w:rFonts w:cs="Arial"/>
                <w:noProof/>
              </w:rPr>
            </w:pPr>
            <w:r w:rsidRPr="00496847">
              <w:rPr>
                <w:rFonts w:cs="Arial"/>
                <w:noProof/>
              </w:rPr>
              <w:t>We pay for the following services:</w:t>
            </w:r>
          </w:p>
          <w:p w14:paraId="36EB54A3" w14:textId="1E1E1ECF" w:rsidR="00E766A6" w:rsidRPr="008B1864" w:rsidRDefault="00E766A6" w:rsidP="00E766A6">
            <w:pPr>
              <w:pStyle w:val="Tablelistbullet"/>
            </w:pPr>
            <w:r>
              <w:t>m</w:t>
            </w:r>
            <w:r w:rsidRPr="008B1864">
              <w:t>edically necessary health care or surgery services given in places such as:</w:t>
            </w:r>
          </w:p>
          <w:p w14:paraId="7D1AC8E1" w14:textId="0490A1D3" w:rsidR="00E766A6" w:rsidRPr="008B1864" w:rsidRDefault="00E766A6" w:rsidP="00E766A6">
            <w:pPr>
              <w:pStyle w:val="Tablelistbullet"/>
            </w:pPr>
            <w:r>
              <w:rPr>
                <w:noProof/>
              </w:rPr>
              <w:t>p</w:t>
            </w:r>
            <w:r w:rsidRPr="00496847">
              <w:rPr>
                <w:noProof/>
              </w:rPr>
              <w:t>hysician’</w:t>
            </w:r>
            <w:r w:rsidRPr="008B1864">
              <w:t>s office</w:t>
            </w:r>
          </w:p>
          <w:p w14:paraId="07994D83" w14:textId="3B9CDF17" w:rsidR="00E766A6" w:rsidRPr="008B1864" w:rsidRDefault="00E766A6" w:rsidP="00E766A6">
            <w:pPr>
              <w:pStyle w:val="Tablelistbullet"/>
            </w:pPr>
            <w:r>
              <w:t>c</w:t>
            </w:r>
            <w:r w:rsidRPr="008B1864">
              <w:t>ertified ambulatory surgical center</w:t>
            </w:r>
          </w:p>
          <w:p w14:paraId="1F3F521D" w14:textId="0C273B1E" w:rsidR="00E766A6" w:rsidRPr="00496847" w:rsidRDefault="00E766A6" w:rsidP="00E766A6">
            <w:pPr>
              <w:pStyle w:val="Tablelistbullet"/>
              <w:rPr>
                <w:noProof/>
              </w:rPr>
            </w:pPr>
            <w:r>
              <w:t>h</w:t>
            </w:r>
            <w:r w:rsidRPr="008B1864">
              <w:t>ospital ou</w:t>
            </w:r>
            <w:r w:rsidRPr="00496847">
              <w:rPr>
                <w:noProof/>
              </w:rPr>
              <w:t>tpatient department</w:t>
            </w:r>
          </w:p>
          <w:p w14:paraId="5B3DECDD" w14:textId="5813A57E" w:rsidR="00E766A6" w:rsidRPr="008B1864" w:rsidRDefault="00E766A6" w:rsidP="00E766A6">
            <w:pPr>
              <w:pStyle w:val="Tablelistbullet"/>
            </w:pPr>
            <w:r>
              <w:rPr>
                <w:noProof/>
              </w:rPr>
              <w:t>c</w:t>
            </w:r>
            <w:r w:rsidRPr="00496847">
              <w:rPr>
                <w:noProof/>
              </w:rPr>
              <w:t>onsul</w:t>
            </w:r>
            <w:r w:rsidRPr="008B1864">
              <w:t>tation, diagnosis, and treatment by a specialist</w:t>
            </w:r>
          </w:p>
          <w:p w14:paraId="71B4BB51" w14:textId="04C0CA70" w:rsidR="00E766A6" w:rsidRPr="00D072C4" w:rsidRDefault="00E766A6" w:rsidP="00E766A6">
            <w:pPr>
              <w:pStyle w:val="Tablelistbullet"/>
              <w:rPr>
                <w:noProof/>
                <w:color w:val="548DD4"/>
              </w:rPr>
            </w:pPr>
            <w:r>
              <w:t>b</w:t>
            </w:r>
            <w:r w:rsidRPr="008B1864">
              <w:t xml:space="preserve">asic </w:t>
            </w:r>
            <w:r w:rsidRPr="00496847">
              <w:rPr>
                <w:noProof/>
              </w:rPr>
              <w:t xml:space="preserve">hearing and balance exams given by your </w:t>
            </w:r>
            <w:r w:rsidRPr="0051011C">
              <w:rPr>
                <w:rFonts w:cs="Arial"/>
                <w:noProof/>
                <w:color w:val="548DD4"/>
              </w:rPr>
              <w:t>[</w:t>
            </w:r>
            <w:r w:rsidRPr="0051011C">
              <w:rPr>
                <w:rFonts w:cs="Arial"/>
                <w:i/>
                <w:iCs/>
                <w:noProof/>
                <w:color w:val="548DD4"/>
              </w:rPr>
              <w:t>insert as applicable</w:t>
            </w:r>
            <w:r w:rsidRPr="0051011C">
              <w:rPr>
                <w:rFonts w:cs="Arial"/>
                <w:noProof/>
                <w:color w:val="548DD4"/>
              </w:rPr>
              <w:t>: primary care provider</w:t>
            </w:r>
            <w:r w:rsidRPr="0051011C" w:rsidDel="00C147E8">
              <w:rPr>
                <w:rFonts w:cs="Arial"/>
                <w:noProof/>
                <w:color w:val="548DD4"/>
              </w:rPr>
              <w:t xml:space="preserve"> </w:t>
            </w:r>
            <w:r w:rsidRPr="0051011C">
              <w:rPr>
                <w:rFonts w:cs="Arial"/>
                <w:b/>
                <w:i/>
                <w:iCs/>
                <w:noProof/>
                <w:color w:val="548DD4"/>
              </w:rPr>
              <w:t>or</w:t>
            </w:r>
            <w:r w:rsidRPr="0051011C">
              <w:rPr>
                <w:rFonts w:cs="Arial"/>
                <w:noProof/>
                <w:color w:val="548DD4"/>
              </w:rPr>
              <w:t xml:space="preserve"> specialist]</w:t>
            </w:r>
            <w:r w:rsidRPr="00496847">
              <w:rPr>
                <w:noProof/>
              </w:rPr>
              <w:t>, if your doctor orders them to find out whether you need treatment</w:t>
            </w:r>
          </w:p>
          <w:p w14:paraId="3026C2B8" w14:textId="720BE4F8" w:rsidR="00E766A6" w:rsidRPr="00587D4B" w:rsidRDefault="00E766A6" w:rsidP="00FA4FC7">
            <w:pPr>
              <w:pStyle w:val="Tablelistbullet"/>
              <w:numPr>
                <w:ilvl w:val="0"/>
                <w:numId w:val="53"/>
              </w:numPr>
              <w:ind w:left="432"/>
              <w:rPr>
                <w:b/>
                <w:bCs/>
                <w:noProof/>
                <w:color w:val="548DD4"/>
              </w:rPr>
            </w:pPr>
            <w:r w:rsidRPr="00587D4B">
              <w:rPr>
                <w:rFonts w:cs="Arial"/>
                <w:noProof/>
                <w:color w:val="548DD4"/>
              </w:rPr>
              <w:t>[</w:t>
            </w:r>
            <w:r w:rsidRPr="00587D4B">
              <w:rPr>
                <w:rFonts w:cs="Arial"/>
                <w:i/>
                <w:iCs/>
                <w:noProof/>
                <w:color w:val="548DD4"/>
              </w:rPr>
              <w:t>Insert if providing any additional telehealth benefits consistent with 42 CFR § 422.135 in the plan’s approved Plan Benefit Package submission</w:t>
            </w:r>
            <w:r w:rsidRPr="00587D4B">
              <w:rPr>
                <w:rFonts w:cs="Arial"/>
                <w:noProof/>
                <w:color w:val="548DD4"/>
              </w:rPr>
              <w:t xml:space="preserve">: Certain telehealth services, including </w:t>
            </w:r>
            <w:r w:rsidRPr="00385AE7">
              <w:rPr>
                <w:rFonts w:cs="Arial"/>
                <w:noProof/>
                <w:color w:val="548DD4"/>
              </w:rPr>
              <w:t>[</w:t>
            </w:r>
            <w:r w:rsidRPr="00D76614">
              <w:rPr>
                <w:rFonts w:cs="Arial"/>
                <w:i/>
                <w:iCs/>
                <w:noProof/>
                <w:color w:val="548DD4"/>
              </w:rPr>
              <w:t xml:space="preserve">insert </w:t>
            </w:r>
            <w:r w:rsidRPr="00D76614">
              <w:rPr>
                <w:rFonts w:cs="Arial"/>
                <w:i/>
                <w:iCs/>
                <w:color w:val="548DD4"/>
              </w:rPr>
              <w:t xml:space="preserve">general description of covered additional telehealth benefits (i.e., the </w:t>
            </w:r>
            <w:r w:rsidRPr="00D76614">
              <w:rPr>
                <w:rFonts w:cs="Arial"/>
                <w:i/>
                <w:iCs/>
                <w:noProof/>
                <w:color w:val="548DD4"/>
              </w:rPr>
              <w:t>specific Medicare Part B service</w:t>
            </w:r>
            <w:r w:rsidRPr="00D76614">
              <w:rPr>
                <w:rFonts w:cs="Arial"/>
                <w:i/>
                <w:iCs/>
                <w:color w:val="548DD4"/>
              </w:rPr>
              <w:t>(</w:t>
            </w:r>
            <w:r w:rsidRPr="00D76614">
              <w:rPr>
                <w:rFonts w:cs="Arial"/>
                <w:i/>
                <w:iCs/>
                <w:noProof/>
                <w:color w:val="548DD4"/>
              </w:rPr>
              <w:t>s</w:t>
            </w:r>
            <w:r w:rsidRPr="00D76614">
              <w:rPr>
                <w:rFonts w:cs="Arial"/>
                <w:i/>
                <w:iCs/>
                <w:color w:val="548DD4"/>
              </w:rPr>
              <w:t>)</w:t>
            </w:r>
            <w:r w:rsidRPr="00D76614">
              <w:rPr>
                <w:rFonts w:cs="Arial"/>
                <w:i/>
                <w:iCs/>
                <w:noProof/>
                <w:color w:val="548DD4"/>
              </w:rPr>
              <w:t xml:space="preserve"> the plan has identified as clinically appropriate for offering through electronic exchange when the provider is not in the same location as the member). </w:t>
            </w:r>
            <w:r w:rsidRPr="00D76614">
              <w:rPr>
                <w:rFonts w:cs="Arial"/>
                <w:i/>
                <w:iCs/>
                <w:color w:val="548DD4"/>
              </w:rPr>
              <w:t>Plans may refer members to their medical coverage policy here</w:t>
            </w:r>
            <w:r w:rsidRPr="00587D4B">
              <w:rPr>
                <w:rFonts w:cs="Arial"/>
                <w:color w:val="548DD4"/>
              </w:rPr>
              <w:t>].</w:t>
            </w:r>
          </w:p>
          <w:p w14:paraId="1F0C7EFB" w14:textId="43AD7834" w:rsidR="00E766A6" w:rsidRPr="00496847" w:rsidRDefault="00E766A6" w:rsidP="00E766A6">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E766A6" w:rsidRPr="00496847" w:rsidRDefault="00E766A6" w:rsidP="00E766A6">
            <w:pPr>
              <w:pStyle w:val="Tabletext"/>
              <w:rPr>
                <w:rFonts w:cs="Arial"/>
                <w:noProof/>
              </w:rPr>
            </w:pPr>
            <w:r w:rsidRPr="00496847">
              <w:rPr>
                <w:rFonts w:cs="Arial"/>
                <w:noProof/>
              </w:rPr>
              <w:t>$0</w:t>
            </w:r>
          </w:p>
          <w:p w14:paraId="3D7035AE" w14:textId="30E20C6B" w:rsidR="00E766A6" w:rsidRPr="00496847" w:rsidRDefault="00E766A6" w:rsidP="00E766A6">
            <w:pPr>
              <w:pStyle w:val="Tabletext"/>
              <w:rPr>
                <w:rFonts w:cs="Arial"/>
                <w:noProof/>
              </w:rPr>
            </w:pPr>
            <w:r w:rsidRPr="00587D4B">
              <w:rPr>
                <w:rFonts w:cs="Arial"/>
                <w:noProof/>
                <w:color w:val="548DD4"/>
              </w:rPr>
              <w:t>[</w:t>
            </w:r>
            <w:r w:rsidRPr="00587D4B">
              <w:rPr>
                <w:rFonts w:cs="Arial"/>
                <w:i/>
                <w:iCs/>
                <w:noProof/>
                <w:color w:val="548DD4"/>
              </w:rPr>
              <w:t>List copays for additional benefits</w:t>
            </w:r>
            <w:r w:rsidRPr="00587D4B">
              <w:rPr>
                <w:rFonts w:cs="Arial"/>
                <w:noProof/>
                <w:color w:val="548DD4"/>
              </w:rPr>
              <w:t>.]</w:t>
            </w:r>
          </w:p>
        </w:tc>
      </w:tr>
      <w:tr w:rsidR="00E766A6"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E766A6" w:rsidRPr="0058576B" w:rsidRDefault="00E766A6" w:rsidP="00E766A6">
            <w:pPr>
              <w:pStyle w:val="Tablesubtitle"/>
              <w:rPr>
                <w:rFonts w:cs="Arial"/>
                <w:noProof/>
              </w:rPr>
            </w:pPr>
            <w:r w:rsidRPr="0058576B">
              <w:rPr>
                <w:rFonts w:cs="Arial"/>
                <w:noProof/>
              </w:rPr>
              <w:t>Physician/provider services, including doctor’s office visits (continued)</w:t>
            </w:r>
          </w:p>
          <w:p w14:paraId="42F8625D" w14:textId="761F4292" w:rsidR="00E766A6" w:rsidRPr="00AF64D6" w:rsidRDefault="00E766A6" w:rsidP="00FA4FC7">
            <w:pPr>
              <w:pStyle w:val="ListParagraph"/>
              <w:numPr>
                <w:ilvl w:val="0"/>
                <w:numId w:val="43"/>
              </w:numPr>
              <w:tabs>
                <w:tab w:val="left" w:pos="432"/>
                <w:tab w:val="left" w:pos="3082"/>
                <w:tab w:val="left" w:pos="3370"/>
              </w:tabs>
              <w:spacing w:after="120" w:line="280" w:lineRule="exact"/>
              <w:ind w:left="792"/>
              <w:rPr>
                <w:rFonts w:cs="Arial"/>
                <w:i/>
                <w:noProof/>
                <w:color w:val="548DD4"/>
              </w:rPr>
            </w:pPr>
            <w:r w:rsidRPr="00496847">
              <w:rPr>
                <w:rFonts w:cs="Arial"/>
                <w:noProof/>
                <w:color w:val="548DD4"/>
              </w:rPr>
              <w:t>You have the option of getting these services through an in-person visit or by telehealth. If you choose to get one of these services by telehealth, you must use a network provider who offers the service by telehealth</w:t>
            </w:r>
            <w:r w:rsidRPr="00496847">
              <w:rPr>
                <w:rFonts w:cs="Arial"/>
                <w:i/>
                <w:noProof/>
                <w:color w:val="548DD4"/>
              </w:rPr>
              <w:t>.</w:t>
            </w:r>
            <w:r w:rsidRPr="00496847">
              <w:rPr>
                <w:rFonts w:cs="Arial"/>
              </w:rPr>
              <w:t xml:space="preserve"> </w:t>
            </w:r>
            <w:r w:rsidRPr="00AF64D6">
              <w:rPr>
                <w:rFonts w:cs="Arial"/>
                <w:color w:val="548DD4"/>
              </w:rPr>
              <w:t>[</w:t>
            </w:r>
            <w:r w:rsidRPr="00385AE7">
              <w:rPr>
                <w:rFonts w:cs="Arial"/>
                <w:i/>
                <w:iCs/>
                <w:color w:val="548DD4"/>
              </w:rPr>
              <w:t>Plans may modify as necessary if benefits include out-of-network coverage of additional telehealth services as mandatory supplemental benefits</w:t>
            </w:r>
            <w:r w:rsidRPr="00AF64D6">
              <w:rPr>
                <w:rFonts w:cs="Arial"/>
                <w:color w:val="548DD4"/>
              </w:rPr>
              <w:t>.]</w:t>
            </w:r>
          </w:p>
          <w:p w14:paraId="4DE26379" w14:textId="7C8A392A" w:rsidR="00E766A6" w:rsidRPr="00496847" w:rsidRDefault="00E766A6" w:rsidP="00FA4FC7">
            <w:pPr>
              <w:pStyle w:val="ListParagraph"/>
              <w:numPr>
                <w:ilvl w:val="0"/>
                <w:numId w:val="43"/>
              </w:numPr>
              <w:tabs>
                <w:tab w:val="left" w:pos="432"/>
                <w:tab w:val="left" w:pos="3082"/>
                <w:tab w:val="left" w:pos="3370"/>
              </w:tabs>
              <w:spacing w:after="120" w:line="280" w:lineRule="exact"/>
              <w:ind w:left="792"/>
              <w:rPr>
                <w:rFonts w:cs="Arial"/>
                <w:noProof/>
                <w:color w:val="548DD4"/>
              </w:rPr>
            </w:pPr>
            <w:r>
              <w:rPr>
                <w:rFonts w:cs="Arial"/>
                <w:noProof/>
                <w:color w:val="548DD4"/>
              </w:rPr>
              <w:t>[</w:t>
            </w:r>
            <w:r w:rsidRPr="00496847">
              <w:rPr>
                <w:rFonts w:cs="Arial"/>
                <w:i/>
                <w:noProof/>
                <w:color w:val="548DD4"/>
              </w:rPr>
              <w:t xml:space="preserve">List the available means of electronic exchange used for each </w:t>
            </w:r>
            <w:r>
              <w:rPr>
                <w:rFonts w:cs="Arial"/>
                <w:i/>
                <w:noProof/>
                <w:color w:val="548DD4"/>
              </w:rPr>
              <w:t xml:space="preserve">Medicare </w:t>
            </w:r>
            <w:r w:rsidRPr="00496847">
              <w:rPr>
                <w:rFonts w:cs="Arial"/>
                <w:i/>
                <w:noProof/>
                <w:color w:val="548DD4"/>
              </w:rPr>
              <w:t>Part B service offered as an additional telehealth benefit along with any other access instructions that may apply.</w:t>
            </w:r>
            <w:r>
              <w:rPr>
                <w:rFonts w:cs="Arial"/>
                <w:noProof/>
                <w:color w:val="548DD4"/>
              </w:rPr>
              <w:t>]]</w:t>
            </w:r>
          </w:p>
          <w:p w14:paraId="466128EF" w14:textId="21E9BA0E" w:rsidR="00E766A6" w:rsidRPr="00AF64D6" w:rsidRDefault="00E766A6" w:rsidP="00FA4FC7">
            <w:pPr>
              <w:pStyle w:val="ListBullet"/>
              <w:numPr>
                <w:ilvl w:val="0"/>
                <w:numId w:val="41"/>
              </w:numPr>
              <w:spacing w:line="280" w:lineRule="exact"/>
              <w:ind w:left="432" w:right="288"/>
              <w:rPr>
                <w:rFonts w:cs="Arial"/>
                <w:color w:val="548DD4"/>
              </w:rPr>
            </w:pPr>
            <w:r w:rsidRPr="00AF64D6">
              <w:rPr>
                <w:rFonts w:cs="Arial"/>
                <w:color w:val="548DD4"/>
              </w:rPr>
              <w:t>[</w:t>
            </w:r>
            <w:r w:rsidRPr="00AF64D6">
              <w:rPr>
                <w:rFonts w:cs="Arial"/>
                <w:i/>
                <w:color w:val="548DD4"/>
              </w:rPr>
              <w:t xml:space="preserve">Insert if the plan’s service area and providers/locations qualify for telehealth services under original Medicare requirements in section 1834(m) of the Act: </w:t>
            </w:r>
            <w:r w:rsidRPr="00AF64D6">
              <w:rPr>
                <w:rFonts w:cs="Arial"/>
                <w:color w:val="548DD4"/>
              </w:rPr>
              <w:t>Some telehealth services including consultation, diagnosis, and treatment by a physician or practitioner, for members in certain rural areas or other places approved by Medicare]</w:t>
            </w:r>
          </w:p>
          <w:p w14:paraId="186C2EB2" w14:textId="7322E13C" w:rsidR="00E766A6" w:rsidRPr="00496847" w:rsidRDefault="00E766A6" w:rsidP="00FA4FC7">
            <w:pPr>
              <w:pStyle w:val="ListBullet"/>
              <w:numPr>
                <w:ilvl w:val="0"/>
                <w:numId w:val="41"/>
              </w:numPr>
              <w:spacing w:line="280" w:lineRule="exact"/>
              <w:ind w:left="432" w:right="288"/>
              <w:rPr>
                <w:rFonts w:cs="Arial"/>
              </w:rPr>
            </w:pPr>
            <w:r>
              <w:rPr>
                <w:rFonts w:cs="Arial"/>
              </w:rPr>
              <w:t>t</w:t>
            </w:r>
            <w:r w:rsidRPr="00496847">
              <w:rPr>
                <w:rFonts w:cs="Arial"/>
              </w:rPr>
              <w:t>elehealth services for monthly end-stage renal disease (ESRD) related visits for home dialysis members in a hospital-based or critical access hospital-based renal dialysis center, renal dialysis facility, or at home</w:t>
            </w:r>
          </w:p>
          <w:p w14:paraId="58B9E2B8" w14:textId="1C279DA1" w:rsidR="00E766A6" w:rsidRPr="00496847" w:rsidRDefault="00E766A6" w:rsidP="00FA4FC7">
            <w:pPr>
              <w:pStyle w:val="ListBullet"/>
              <w:numPr>
                <w:ilvl w:val="0"/>
                <w:numId w:val="41"/>
              </w:numPr>
              <w:spacing w:line="280" w:lineRule="exact"/>
              <w:ind w:left="432" w:right="288"/>
              <w:rPr>
                <w:rFonts w:cs="Arial"/>
              </w:rPr>
            </w:pPr>
            <w:r>
              <w:rPr>
                <w:rFonts w:cs="Arial"/>
              </w:rPr>
              <w:t>t</w:t>
            </w:r>
            <w:r w:rsidRPr="00496847">
              <w:rPr>
                <w:rFonts w:cs="Arial"/>
              </w:rPr>
              <w:t>elehealth services to diagnose, evaluate, or treat symptoms of a stroke</w:t>
            </w:r>
          </w:p>
          <w:p w14:paraId="4151E5ED" w14:textId="36D6F372" w:rsidR="00E766A6" w:rsidRPr="00496847" w:rsidRDefault="00E766A6" w:rsidP="00FA4FC7">
            <w:pPr>
              <w:pStyle w:val="ListBullet"/>
              <w:numPr>
                <w:ilvl w:val="0"/>
                <w:numId w:val="41"/>
              </w:numPr>
              <w:spacing w:line="280" w:lineRule="exact"/>
              <w:ind w:left="432" w:right="288"/>
              <w:rPr>
                <w:rFonts w:cs="Arial"/>
              </w:rPr>
            </w:pPr>
            <w:r>
              <w:rPr>
                <w:rFonts w:cs="Arial"/>
              </w:rPr>
              <w:t>t</w:t>
            </w:r>
            <w:r w:rsidRPr="00496847">
              <w:rPr>
                <w:rFonts w:cs="Arial"/>
              </w:rPr>
              <w:t>elehealth services for members with a substance use disorder or co-occurring mental health disorder</w:t>
            </w:r>
          </w:p>
          <w:p w14:paraId="3F7188EE" w14:textId="1DC44927" w:rsidR="00E766A6" w:rsidRPr="00496847" w:rsidRDefault="00E766A6" w:rsidP="00E766A6">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E766A6" w:rsidRPr="00496847" w:rsidRDefault="00E766A6" w:rsidP="00E766A6">
            <w:pPr>
              <w:pStyle w:val="Tabletext"/>
              <w:rPr>
                <w:rFonts w:cs="Arial"/>
                <w:noProof/>
              </w:rPr>
            </w:pPr>
          </w:p>
        </w:tc>
      </w:tr>
      <w:tr w:rsidR="00E766A6"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E766A6" w:rsidRPr="0058576B" w:rsidRDefault="00E766A6" w:rsidP="00E766A6">
            <w:pPr>
              <w:pStyle w:val="Tablesubtitle"/>
              <w:rPr>
                <w:rFonts w:cs="Arial"/>
                <w:noProof/>
              </w:rPr>
            </w:pPr>
            <w:r w:rsidRPr="0058576B">
              <w:rPr>
                <w:rFonts w:cs="Arial"/>
                <w:noProof/>
              </w:rPr>
              <w:t>Physician/provider services, including doctor’s office visits (continued)</w:t>
            </w:r>
          </w:p>
          <w:p w14:paraId="3591D44C" w14:textId="6F461A9A" w:rsidR="00E766A6" w:rsidRPr="00496847" w:rsidRDefault="00E766A6" w:rsidP="00FA4FC7">
            <w:pPr>
              <w:pStyle w:val="ListBullet"/>
              <w:numPr>
                <w:ilvl w:val="0"/>
                <w:numId w:val="41"/>
              </w:numPr>
              <w:spacing w:line="280" w:lineRule="exact"/>
              <w:ind w:left="432"/>
              <w:rPr>
                <w:rFonts w:cs="Arial"/>
              </w:rPr>
            </w:pPr>
            <w:r>
              <w:rPr>
                <w:rFonts w:cs="Arial"/>
              </w:rPr>
              <w:t>t</w:t>
            </w:r>
            <w:r w:rsidRPr="00496847">
              <w:rPr>
                <w:rFonts w:cs="Arial"/>
              </w:rPr>
              <w:t>elehealth services for diagnosis, evaluation, and treatment of mental health disorders if:</w:t>
            </w:r>
          </w:p>
          <w:p w14:paraId="368A3BD4" w14:textId="77777777" w:rsidR="00E766A6" w:rsidRPr="00496847" w:rsidRDefault="00E766A6" w:rsidP="00FA4FC7">
            <w:pPr>
              <w:pStyle w:val="ListBullet"/>
              <w:numPr>
                <w:ilvl w:val="1"/>
                <w:numId w:val="41"/>
              </w:numPr>
              <w:spacing w:line="280" w:lineRule="exact"/>
              <w:ind w:left="792"/>
              <w:rPr>
                <w:rFonts w:cs="Arial"/>
              </w:rPr>
            </w:pPr>
            <w:r w:rsidRPr="00496847">
              <w:rPr>
                <w:rFonts w:cs="Arial"/>
              </w:rPr>
              <w:t>You have an in-person visit within 6 months prior to your first telehealth visit</w:t>
            </w:r>
          </w:p>
          <w:p w14:paraId="70261425" w14:textId="77777777" w:rsidR="00E766A6" w:rsidRPr="00496847" w:rsidRDefault="00E766A6" w:rsidP="00FA4FC7">
            <w:pPr>
              <w:pStyle w:val="ListBullet"/>
              <w:numPr>
                <w:ilvl w:val="1"/>
                <w:numId w:val="41"/>
              </w:numPr>
              <w:spacing w:line="280" w:lineRule="exact"/>
              <w:ind w:left="792"/>
              <w:rPr>
                <w:rFonts w:cs="Arial"/>
              </w:rPr>
            </w:pPr>
            <w:r w:rsidRPr="00496847">
              <w:rPr>
                <w:rFonts w:cs="Arial"/>
              </w:rPr>
              <w:t>You have an in-person visit every 12 months while receiving these telehealth services</w:t>
            </w:r>
          </w:p>
          <w:p w14:paraId="7FDFD15D" w14:textId="77777777" w:rsidR="00E766A6" w:rsidRPr="00496847" w:rsidRDefault="00E766A6" w:rsidP="00FA4FC7">
            <w:pPr>
              <w:pStyle w:val="ListBullet"/>
              <w:numPr>
                <w:ilvl w:val="1"/>
                <w:numId w:val="41"/>
              </w:numPr>
              <w:spacing w:line="280" w:lineRule="exact"/>
              <w:ind w:left="792"/>
              <w:rPr>
                <w:rFonts w:cs="Arial"/>
              </w:rPr>
            </w:pPr>
            <w:r w:rsidRPr="00496847">
              <w:rPr>
                <w:rFonts w:cs="Arial"/>
              </w:rPr>
              <w:t>Exceptions can be made to the above for certain circumstances</w:t>
            </w:r>
          </w:p>
          <w:p w14:paraId="486FDBCA" w14:textId="6F777D01" w:rsidR="00E766A6" w:rsidRPr="00496847" w:rsidRDefault="00E766A6" w:rsidP="00FA4FC7">
            <w:pPr>
              <w:pStyle w:val="ListBullet"/>
              <w:numPr>
                <w:ilvl w:val="0"/>
                <w:numId w:val="41"/>
              </w:numPr>
              <w:spacing w:line="280" w:lineRule="exact"/>
              <w:ind w:left="432"/>
              <w:rPr>
                <w:rFonts w:cs="Arial"/>
              </w:rPr>
            </w:pPr>
            <w:r>
              <w:rPr>
                <w:rFonts w:cs="Arial"/>
              </w:rPr>
              <w:t>t</w:t>
            </w:r>
            <w:r w:rsidRPr="00496847">
              <w:rPr>
                <w:rFonts w:cs="Arial"/>
              </w:rPr>
              <w:t>elehealth services for mental health visits provided by Rural Health Clinics and Federally Qualified Health Centers.</w:t>
            </w:r>
          </w:p>
          <w:p w14:paraId="064FA9BB" w14:textId="56038154" w:rsidR="00E766A6" w:rsidRPr="00496847" w:rsidRDefault="00E766A6" w:rsidP="00FA4FC7">
            <w:pPr>
              <w:pStyle w:val="ListBullet"/>
              <w:numPr>
                <w:ilvl w:val="0"/>
                <w:numId w:val="41"/>
              </w:numPr>
              <w:spacing w:line="280" w:lineRule="exact"/>
              <w:ind w:left="432"/>
              <w:rPr>
                <w:rFonts w:cs="Arial"/>
              </w:rPr>
            </w:pPr>
            <w:r>
              <w:rPr>
                <w:rFonts w:cs="Arial"/>
              </w:rPr>
              <w:t>v</w:t>
            </w:r>
            <w:r w:rsidRPr="00496847">
              <w:rPr>
                <w:rFonts w:cs="Arial"/>
              </w:rPr>
              <w:t xml:space="preserve">irtual check-ins (for example, by phone or video chat) with your doctor for 5-10 minutes </w:t>
            </w:r>
            <w:r w:rsidRPr="006B70B7">
              <w:rPr>
                <w:rFonts w:cs="Arial"/>
                <w:b/>
              </w:rPr>
              <w:t>if</w:t>
            </w:r>
            <w:r w:rsidRPr="00496847">
              <w:rPr>
                <w:rFonts w:cs="Arial"/>
              </w:rPr>
              <w:t xml:space="preserve"> </w:t>
            </w:r>
          </w:p>
          <w:p w14:paraId="392F1A24" w14:textId="77777777" w:rsidR="00E766A6" w:rsidRPr="00496847" w:rsidRDefault="00E766A6" w:rsidP="00FA4FC7">
            <w:pPr>
              <w:pStyle w:val="ListBullet"/>
              <w:numPr>
                <w:ilvl w:val="1"/>
                <w:numId w:val="41"/>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E766A6" w:rsidRPr="00496847" w:rsidRDefault="00E766A6" w:rsidP="00FA4FC7">
            <w:pPr>
              <w:pStyle w:val="ListBullet"/>
              <w:numPr>
                <w:ilvl w:val="1"/>
                <w:numId w:val="41"/>
              </w:numPr>
              <w:spacing w:line="280" w:lineRule="exact"/>
              <w:ind w:left="792"/>
              <w:rPr>
                <w:rFonts w:cs="Arial"/>
              </w:rPr>
            </w:pPr>
            <w:r>
              <w:rPr>
                <w:rFonts w:cs="Arial"/>
              </w:rPr>
              <w:t>t</w:t>
            </w:r>
            <w:r w:rsidRPr="00496847">
              <w:rPr>
                <w:rFonts w:cs="Arial"/>
              </w:rPr>
              <w:t xml:space="preserve">he check-in isn’t related to an office visit in the past 7 days </w:t>
            </w:r>
            <w:r w:rsidRPr="007013A7">
              <w:rPr>
                <w:rFonts w:cs="Arial"/>
                <w:b/>
                <w:bCs/>
              </w:rPr>
              <w:t>and</w:t>
            </w:r>
          </w:p>
          <w:p w14:paraId="34F05E8C" w14:textId="198D9B5E" w:rsidR="00E766A6" w:rsidRPr="00496847" w:rsidRDefault="00E766A6" w:rsidP="00FA4FC7">
            <w:pPr>
              <w:pStyle w:val="ListBullet"/>
              <w:numPr>
                <w:ilvl w:val="1"/>
                <w:numId w:val="41"/>
              </w:numPr>
              <w:spacing w:line="280" w:lineRule="exact"/>
              <w:ind w:left="792"/>
              <w:rPr>
                <w:rFonts w:cs="Arial"/>
              </w:rPr>
            </w:pPr>
            <w:r>
              <w:rPr>
                <w:rFonts w:cs="Arial"/>
              </w:rPr>
              <w:t>t</w:t>
            </w:r>
            <w:r w:rsidRPr="00496847">
              <w:rPr>
                <w:rFonts w:cs="Arial"/>
              </w:rPr>
              <w:t>he check-in doesn’t lead to an office visit within 24 hours or the soonest available appointment</w:t>
            </w:r>
          </w:p>
          <w:p w14:paraId="04680019" w14:textId="77777777" w:rsidR="00E766A6" w:rsidRPr="00496847" w:rsidRDefault="00E766A6" w:rsidP="00FA4FC7">
            <w:pPr>
              <w:pStyle w:val="ListBullet"/>
              <w:numPr>
                <w:ilvl w:val="0"/>
                <w:numId w:val="41"/>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E766A6" w:rsidRPr="00496847" w:rsidRDefault="00E766A6" w:rsidP="00FA4FC7">
            <w:pPr>
              <w:pStyle w:val="ListBullet"/>
              <w:numPr>
                <w:ilvl w:val="1"/>
                <w:numId w:val="41"/>
              </w:numPr>
              <w:spacing w:line="280" w:lineRule="exact"/>
              <w:ind w:left="792"/>
              <w:rPr>
                <w:rFonts w:cs="Arial"/>
              </w:rPr>
            </w:pPr>
            <w:r w:rsidRPr="00496847">
              <w:rPr>
                <w:rFonts w:cs="Arial"/>
              </w:rPr>
              <w:t>you’re not a new patient and</w:t>
            </w:r>
          </w:p>
          <w:p w14:paraId="1DE9528C" w14:textId="688E34CC" w:rsidR="00E766A6" w:rsidRPr="006B70B7" w:rsidRDefault="00E766A6" w:rsidP="00FA4FC7">
            <w:pPr>
              <w:pStyle w:val="ListBullet"/>
              <w:numPr>
                <w:ilvl w:val="1"/>
                <w:numId w:val="41"/>
              </w:numPr>
              <w:spacing w:line="280" w:lineRule="exact"/>
              <w:ind w:left="792"/>
              <w:rPr>
                <w:rFonts w:cs="Arial"/>
                <w:b/>
              </w:rPr>
            </w:pPr>
            <w:r>
              <w:rPr>
                <w:rFonts w:cs="Arial"/>
              </w:rPr>
              <w:t>t</w:t>
            </w:r>
            <w:r w:rsidRPr="00496847">
              <w:rPr>
                <w:rFonts w:cs="Arial"/>
              </w:rPr>
              <w:t xml:space="preserve">he evaluation isn’t related to an office visit in the past 7 days </w:t>
            </w:r>
            <w:r w:rsidRPr="006B70B7">
              <w:rPr>
                <w:rFonts w:cs="Arial"/>
                <w:b/>
              </w:rPr>
              <w:t>and</w:t>
            </w:r>
          </w:p>
          <w:p w14:paraId="1B1087B3" w14:textId="328C532C" w:rsidR="00E766A6" w:rsidRPr="00496847" w:rsidRDefault="00E766A6" w:rsidP="00FA4FC7">
            <w:pPr>
              <w:pStyle w:val="ListBullet"/>
              <w:numPr>
                <w:ilvl w:val="1"/>
                <w:numId w:val="41"/>
              </w:numPr>
              <w:spacing w:line="280" w:lineRule="exact"/>
              <w:ind w:left="792"/>
              <w:rPr>
                <w:rFonts w:cs="Arial"/>
              </w:rPr>
            </w:pPr>
            <w:r>
              <w:rPr>
                <w:rFonts w:cs="Arial"/>
              </w:rPr>
              <w:t>t</w:t>
            </w:r>
            <w:r w:rsidRPr="00496847">
              <w:rPr>
                <w:rFonts w:cs="Arial"/>
              </w:rPr>
              <w:t>he evaluation doesn’t lead to an office visit within 24 hours or the soonest available appointment</w:t>
            </w:r>
          </w:p>
          <w:p w14:paraId="2702D69B" w14:textId="3121AC37" w:rsidR="00E766A6" w:rsidRPr="00543BCE" w:rsidRDefault="00E766A6" w:rsidP="00E766A6">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E766A6" w:rsidRPr="00496847" w:rsidRDefault="00E766A6" w:rsidP="00E766A6">
            <w:pPr>
              <w:pStyle w:val="Tabletext"/>
              <w:rPr>
                <w:rFonts w:cs="Arial"/>
                <w:noProof/>
              </w:rPr>
            </w:pPr>
          </w:p>
        </w:tc>
      </w:tr>
      <w:tr w:rsidR="00E766A6"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E766A6" w:rsidRPr="0058576B" w:rsidRDefault="00E766A6" w:rsidP="00E766A6">
            <w:pPr>
              <w:pStyle w:val="Tablesubtitle"/>
              <w:rPr>
                <w:rFonts w:cs="Arial"/>
                <w:noProof/>
              </w:rPr>
            </w:pPr>
            <w:r w:rsidRPr="0058576B">
              <w:rPr>
                <w:rFonts w:cs="Arial"/>
                <w:noProof/>
              </w:rPr>
              <w:t>Physician/provider services, including doctor’s office visits (continued)</w:t>
            </w:r>
          </w:p>
          <w:p w14:paraId="71C1BD6F" w14:textId="77777777" w:rsidR="00E766A6" w:rsidRPr="00496847" w:rsidRDefault="00E766A6" w:rsidP="00FA4FC7">
            <w:pPr>
              <w:pStyle w:val="ListBullet"/>
              <w:numPr>
                <w:ilvl w:val="0"/>
                <w:numId w:val="41"/>
              </w:numPr>
              <w:spacing w:line="280" w:lineRule="exact"/>
              <w:ind w:left="432" w:right="288"/>
              <w:rPr>
                <w:rFonts w:cs="Arial"/>
              </w:rPr>
            </w:pPr>
            <w:r w:rsidRPr="00496847">
              <w:rPr>
                <w:rFonts w:cs="Arial"/>
              </w:rPr>
              <w:t>Consultation your doctor has with other doctors by phone, the Internet, or electronic health record if you’re not a new patient</w:t>
            </w:r>
          </w:p>
          <w:p w14:paraId="308D404A" w14:textId="18519875" w:rsidR="00E766A6" w:rsidRPr="00496847" w:rsidRDefault="00E766A6" w:rsidP="00FA4FC7">
            <w:pPr>
              <w:pStyle w:val="Tablelistbullet"/>
              <w:numPr>
                <w:ilvl w:val="0"/>
                <w:numId w:val="32"/>
              </w:numPr>
              <w:ind w:left="432"/>
              <w:rPr>
                <w:rFonts w:cs="Arial"/>
                <w:noProof/>
              </w:rPr>
            </w:pPr>
            <w:r w:rsidRPr="00496847">
              <w:rPr>
                <w:rFonts w:cs="Arial"/>
                <w:noProof/>
              </w:rPr>
              <w:t xml:space="preserve">Second opinion </w:t>
            </w:r>
            <w:r w:rsidRPr="00AF64D6">
              <w:rPr>
                <w:rFonts w:cs="Arial"/>
                <w:noProof/>
                <w:color w:val="548DD4"/>
              </w:rPr>
              <w:t>[</w:t>
            </w:r>
            <w:r w:rsidRPr="00AF64D6">
              <w:rPr>
                <w:rFonts w:cs="Arial"/>
                <w:i/>
                <w:iCs/>
                <w:noProof/>
                <w:color w:val="548DD4"/>
              </w:rPr>
              <w:t>insert if</w:t>
            </w:r>
            <w:r w:rsidRPr="00AF64D6" w:rsidDel="00187781">
              <w:rPr>
                <w:rFonts w:cs="Arial"/>
                <w:i/>
                <w:iCs/>
                <w:noProof/>
                <w:color w:val="548DD4"/>
              </w:rPr>
              <w:t xml:space="preserve"> </w:t>
            </w:r>
            <w:r w:rsidRPr="00AF64D6">
              <w:rPr>
                <w:rFonts w:cs="Arial"/>
                <w:i/>
                <w:iCs/>
                <w:noProof/>
                <w:color w:val="548DD4"/>
              </w:rPr>
              <w:t>appropriate</w:t>
            </w:r>
            <w:r w:rsidRPr="00AF64D6">
              <w:rPr>
                <w:rFonts w:cs="Arial"/>
                <w:noProof/>
                <w:color w:val="548DD4"/>
              </w:rPr>
              <w:t xml:space="preserve">: by another network provider] </w:t>
            </w:r>
            <w:r w:rsidRPr="00496847">
              <w:rPr>
                <w:rFonts w:cs="Arial"/>
                <w:noProof/>
              </w:rPr>
              <w:t>before surgery</w:t>
            </w:r>
          </w:p>
          <w:p w14:paraId="35E81F31" w14:textId="77777777" w:rsidR="00E766A6" w:rsidRPr="00496847" w:rsidRDefault="00E766A6" w:rsidP="00FA4FC7">
            <w:pPr>
              <w:pStyle w:val="Tablelistbullet"/>
              <w:numPr>
                <w:ilvl w:val="0"/>
                <w:numId w:val="32"/>
              </w:numPr>
              <w:ind w:left="432"/>
              <w:rPr>
                <w:rFonts w:cs="Arial"/>
                <w:noProof/>
              </w:rPr>
            </w:pPr>
            <w:r w:rsidRPr="00496847">
              <w:rPr>
                <w:rFonts w:cs="Arial"/>
                <w:noProof/>
              </w:rPr>
              <w:t>Non-routine dental care. Covered services are limited to:</w:t>
            </w:r>
          </w:p>
          <w:p w14:paraId="25015925" w14:textId="4C5F8963" w:rsidR="00E766A6" w:rsidRPr="00496847" w:rsidRDefault="00E766A6" w:rsidP="00FA4FC7">
            <w:pPr>
              <w:pStyle w:val="Tablelistbullet2"/>
              <w:numPr>
                <w:ilvl w:val="0"/>
                <w:numId w:val="33"/>
              </w:numPr>
              <w:ind w:left="792"/>
              <w:rPr>
                <w:rFonts w:cs="Arial"/>
                <w:noProof/>
              </w:rPr>
            </w:pPr>
            <w:r>
              <w:rPr>
                <w:rFonts w:cs="Arial"/>
                <w:noProof/>
              </w:rPr>
              <w:t>s</w:t>
            </w:r>
            <w:r w:rsidRPr="00496847">
              <w:rPr>
                <w:rFonts w:cs="Arial"/>
                <w:noProof/>
              </w:rPr>
              <w:t>urgery of the jaw or related structures</w:t>
            </w:r>
          </w:p>
          <w:p w14:paraId="3FC598B7" w14:textId="082682F8" w:rsidR="00E766A6" w:rsidRPr="00496847" w:rsidRDefault="00E766A6" w:rsidP="00FA4FC7">
            <w:pPr>
              <w:pStyle w:val="Tablelistbullet2"/>
              <w:numPr>
                <w:ilvl w:val="0"/>
                <w:numId w:val="33"/>
              </w:numPr>
              <w:ind w:left="792"/>
              <w:rPr>
                <w:rFonts w:cs="Arial"/>
                <w:noProof/>
              </w:rPr>
            </w:pPr>
            <w:r>
              <w:rPr>
                <w:rFonts w:cs="Arial"/>
                <w:noProof/>
              </w:rPr>
              <w:t>s</w:t>
            </w:r>
            <w:r w:rsidRPr="00496847">
              <w:rPr>
                <w:rFonts w:cs="Arial"/>
                <w:noProof/>
              </w:rPr>
              <w:t>etting fractures of the jaw or facial bones</w:t>
            </w:r>
          </w:p>
          <w:p w14:paraId="1A8067C5" w14:textId="487B1C11" w:rsidR="00E766A6" w:rsidRPr="00496847" w:rsidRDefault="00E766A6" w:rsidP="00FA4FC7">
            <w:pPr>
              <w:pStyle w:val="Tablelistbullet2"/>
              <w:numPr>
                <w:ilvl w:val="0"/>
                <w:numId w:val="33"/>
              </w:numPr>
              <w:ind w:left="792"/>
              <w:rPr>
                <w:rFonts w:cs="Arial"/>
                <w:noProof/>
              </w:rPr>
            </w:pPr>
            <w:r>
              <w:rPr>
                <w:rFonts w:cs="Arial"/>
                <w:noProof/>
              </w:rPr>
              <w:t>p</w:t>
            </w:r>
            <w:r w:rsidRPr="00496847">
              <w:rPr>
                <w:rFonts w:cs="Arial"/>
                <w:noProof/>
              </w:rPr>
              <w:t>ulling teeth before radiation treatments of neoplastic cancer</w:t>
            </w:r>
          </w:p>
          <w:p w14:paraId="4B19A863" w14:textId="35F085F4" w:rsidR="00E766A6" w:rsidRPr="00496847" w:rsidRDefault="00E766A6" w:rsidP="00FA4FC7">
            <w:pPr>
              <w:pStyle w:val="Tablelistbullet2"/>
              <w:numPr>
                <w:ilvl w:val="0"/>
                <w:numId w:val="33"/>
              </w:numPr>
              <w:ind w:left="792"/>
              <w:rPr>
                <w:rFonts w:cs="Arial"/>
                <w:noProof/>
              </w:rPr>
            </w:pPr>
            <w:r>
              <w:rPr>
                <w:rFonts w:cs="Arial"/>
                <w:noProof/>
              </w:rPr>
              <w:t>s</w:t>
            </w:r>
            <w:r w:rsidRPr="00496847">
              <w:rPr>
                <w:rFonts w:cs="Arial"/>
                <w:noProof/>
              </w:rPr>
              <w:t>ervices that would be covered when provided by a physician</w:t>
            </w:r>
          </w:p>
          <w:p w14:paraId="26E572D6" w14:textId="4609FD72" w:rsidR="009977A0" w:rsidRPr="00452D4A" w:rsidRDefault="009977A0" w:rsidP="009977A0">
            <w:pPr>
              <w:pStyle w:val="Tabletext"/>
              <w:rPr>
                <w:rFonts w:cs="Arial"/>
                <w:noProof/>
              </w:rPr>
            </w:pPr>
            <w:r w:rsidRPr="00452D4A">
              <w:rPr>
                <w:rFonts w:cs="Arial"/>
                <w:noProof/>
              </w:rPr>
              <w:t>For information about other dental services we cover,</w:t>
            </w:r>
            <w:r w:rsidR="00274501">
              <w:rPr>
                <w:rFonts w:cs="Arial"/>
                <w:noProof/>
              </w:rPr>
              <w:t xml:space="preserve"> </w:t>
            </w:r>
            <w:r w:rsidRPr="00452D4A">
              <w:rPr>
                <w:rFonts w:cs="Arial"/>
                <w:noProof/>
              </w:rPr>
              <w:t>refer to the “Dental services” section of this chart.</w:t>
            </w:r>
          </w:p>
          <w:p w14:paraId="62C6F01A" w14:textId="77777777" w:rsidR="009977A0" w:rsidRPr="00452D4A" w:rsidRDefault="009977A0" w:rsidP="00FA4FC7">
            <w:pPr>
              <w:pStyle w:val="Tablelistbullet"/>
              <w:numPr>
                <w:ilvl w:val="0"/>
                <w:numId w:val="32"/>
              </w:numPr>
              <w:ind w:left="432"/>
              <w:rPr>
                <w:rFonts w:cs="Arial"/>
                <w:noProof/>
              </w:rPr>
            </w:pPr>
            <w:r w:rsidRPr="00452D4A">
              <w:rPr>
                <w:rFonts w:cs="Arial"/>
                <w:noProof/>
              </w:rPr>
              <w:t xml:space="preserve">Preventive and physical exams </w:t>
            </w:r>
          </w:p>
          <w:p w14:paraId="605E64B6" w14:textId="3F956EC2" w:rsidR="009977A0" w:rsidRPr="00452D4A" w:rsidRDefault="009977A0" w:rsidP="00FA4FC7">
            <w:pPr>
              <w:pStyle w:val="Tablelistbullet"/>
              <w:numPr>
                <w:ilvl w:val="0"/>
                <w:numId w:val="32"/>
              </w:numPr>
              <w:ind w:left="432"/>
              <w:rPr>
                <w:rFonts w:cs="Arial"/>
                <w:noProof/>
              </w:rPr>
            </w:pPr>
            <w:r w:rsidRPr="00452D4A">
              <w:rPr>
                <w:rFonts w:cs="Arial"/>
                <w:noProof/>
              </w:rPr>
              <w:t>Family Planning services. For more information, refer to the “Family planning” section of this chart</w:t>
            </w:r>
          </w:p>
          <w:p w14:paraId="170E0614" w14:textId="46476A07" w:rsidR="006D4A46" w:rsidRPr="009977A0" w:rsidRDefault="002032F3" w:rsidP="00FA4FC7">
            <w:pPr>
              <w:pStyle w:val="Tablelistbullet"/>
              <w:numPr>
                <w:ilvl w:val="0"/>
                <w:numId w:val="32"/>
              </w:numPr>
              <w:ind w:left="432"/>
              <w:rPr>
                <w:rFonts w:cs="Arial"/>
                <w:noProof/>
              </w:rPr>
            </w:pPr>
            <w:r>
              <w:rPr>
                <w:rFonts w:cs="Arial"/>
                <w:noProof/>
              </w:rPr>
              <w:t>Out-of-network s</w:t>
            </w:r>
            <w:r w:rsidR="002A11B8">
              <w:rPr>
                <w:rFonts w:cs="Arial"/>
                <w:noProof/>
              </w:rPr>
              <w:t>ervices related to the diagnosis, monitoring and treatment of a rare disease or condition</w:t>
            </w:r>
          </w:p>
          <w:p w14:paraId="7B814EB1" w14:textId="0166D0A1" w:rsidR="00E766A6" w:rsidRPr="00543BCE" w:rsidRDefault="00E766A6" w:rsidP="00E766A6">
            <w:pPr>
              <w:pStyle w:val="Tabletext"/>
              <w:rPr>
                <w:noProof/>
                <w:highlight w:val="yellow"/>
              </w:rPr>
            </w:pPr>
            <w:r w:rsidRPr="00AF64D6">
              <w:rPr>
                <w:rFonts w:cs="Arial"/>
                <w:noProof/>
                <w:color w:val="548DD4"/>
              </w:rPr>
              <w:t>[</w:t>
            </w:r>
            <w:r w:rsidRPr="00AF64D6">
              <w:rPr>
                <w:rFonts w:cs="Arial"/>
                <w:i/>
                <w:iCs/>
                <w:noProof/>
                <w:color w:val="548DD4"/>
              </w:rPr>
              <w:t>List any additional benefits offered</w:t>
            </w:r>
            <w:r w:rsidRPr="00AF64D6">
              <w:rPr>
                <w:rFonts w:cs="Arial"/>
                <w:noProof/>
                <w:color w:val="548DD4"/>
              </w:rPr>
              <w:t>.]</w:t>
            </w:r>
          </w:p>
        </w:tc>
        <w:tc>
          <w:tcPr>
            <w:tcW w:w="2707" w:type="dxa"/>
            <w:tcMar>
              <w:top w:w="144" w:type="dxa"/>
              <w:left w:w="144" w:type="dxa"/>
              <w:bottom w:w="144" w:type="dxa"/>
              <w:right w:w="144" w:type="dxa"/>
            </w:tcMar>
          </w:tcPr>
          <w:p w14:paraId="2AB4D456" w14:textId="77777777" w:rsidR="00E766A6" w:rsidRPr="00496847" w:rsidRDefault="00E766A6" w:rsidP="00E766A6">
            <w:pPr>
              <w:pStyle w:val="Tabletext"/>
              <w:rPr>
                <w:rFonts w:cs="Arial"/>
                <w:noProof/>
              </w:rPr>
            </w:pPr>
          </w:p>
        </w:tc>
      </w:tr>
      <w:tr w:rsidR="00E766A6"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E766A6" w:rsidRPr="0058576B" w:rsidRDefault="00E766A6" w:rsidP="00E766A6">
            <w:pPr>
              <w:pStyle w:val="Tablesubtitle"/>
              <w:rPr>
                <w:rFonts w:cs="Arial"/>
                <w:noProof/>
              </w:rPr>
            </w:pPr>
            <w:r w:rsidRPr="0058576B">
              <w:rPr>
                <w:rFonts w:cs="Arial"/>
                <w:noProof/>
              </w:rPr>
              <w:t>Podiatry services</w:t>
            </w:r>
          </w:p>
          <w:p w14:paraId="034BA234" w14:textId="4755C992" w:rsidR="00E766A6" w:rsidRPr="00496847" w:rsidRDefault="00E766A6" w:rsidP="00E766A6">
            <w:pPr>
              <w:pStyle w:val="Tabletext"/>
              <w:rPr>
                <w:rFonts w:cs="Arial"/>
                <w:noProof/>
              </w:rPr>
            </w:pPr>
            <w:r w:rsidRPr="00496847">
              <w:rPr>
                <w:rFonts w:cs="Arial"/>
                <w:noProof/>
              </w:rPr>
              <w:t>We pay for the following services:</w:t>
            </w:r>
          </w:p>
          <w:p w14:paraId="079A4AE2" w14:textId="674FA9F2" w:rsidR="00E766A6" w:rsidRPr="00BA5F7F" w:rsidRDefault="00E766A6" w:rsidP="00E766A6">
            <w:pPr>
              <w:pStyle w:val="Tablelistbullet"/>
            </w:pPr>
            <w:r>
              <w:rPr>
                <w:noProof/>
              </w:rPr>
              <w:t>d</w:t>
            </w:r>
            <w:r w:rsidRPr="00496847">
              <w:rPr>
                <w:noProof/>
              </w:rPr>
              <w:t>iagnosis and medical or surgical treatment of injuries and d</w:t>
            </w:r>
            <w:r w:rsidRPr="00BA5F7F">
              <w:t>iseases of the foot (such as hammer toe or heel spurs)</w:t>
            </w:r>
          </w:p>
          <w:p w14:paraId="4537771A" w14:textId="76378D9D" w:rsidR="00E766A6" w:rsidRPr="00385AE7" w:rsidRDefault="00E766A6" w:rsidP="00E766A6">
            <w:pPr>
              <w:pStyle w:val="Tablelistbullet"/>
              <w:rPr>
                <w:b/>
                <w:bCs/>
                <w:noProof/>
                <w:szCs w:val="30"/>
              </w:rPr>
            </w:pPr>
            <w:r>
              <w:t>r</w:t>
            </w:r>
            <w:r w:rsidRPr="00BA5F7F">
              <w:t>outi</w:t>
            </w:r>
            <w:r w:rsidRPr="00496847">
              <w:rPr>
                <w:noProof/>
              </w:rPr>
              <w:t>ne foot care for members with conditions affecting the legs, such as diabetes</w:t>
            </w:r>
          </w:p>
          <w:p w14:paraId="011782A2" w14:textId="6BCAD774" w:rsidR="009977A0" w:rsidRPr="00274501" w:rsidRDefault="0057326D" w:rsidP="000B739D">
            <w:pPr>
              <w:pStyle w:val="Tablelistbullet"/>
              <w:numPr>
                <w:ilvl w:val="0"/>
                <w:numId w:val="0"/>
              </w:numPr>
              <w:ind w:left="432"/>
              <w:rPr>
                <w:b/>
                <w:bCs/>
                <w:noProof/>
                <w:szCs w:val="30"/>
              </w:rPr>
            </w:pPr>
            <w:r w:rsidRPr="00274501">
              <w:rPr>
                <w:noProof/>
                <w:szCs w:val="30"/>
              </w:rPr>
              <w:t>o</w:t>
            </w:r>
            <w:r w:rsidR="009977A0" w:rsidRPr="00274501">
              <w:rPr>
                <w:noProof/>
                <w:szCs w:val="30"/>
              </w:rPr>
              <w:t xml:space="preserve">ther non-routine foot care such as debridement of toenails and infected corns and calluses </w:t>
            </w:r>
          </w:p>
          <w:p w14:paraId="7BE0F759" w14:textId="6F6DB730" w:rsidR="00E766A6" w:rsidRPr="00496847" w:rsidRDefault="00E766A6" w:rsidP="00E766A6">
            <w:pPr>
              <w:pStyle w:val="Tabletext"/>
              <w:rPr>
                <w:rFonts w:cs="Arial"/>
                <w:i/>
                <w:noProof/>
              </w:rPr>
            </w:pPr>
            <w:r w:rsidRPr="00AF64D6">
              <w:rPr>
                <w:rFonts w:cs="Arial"/>
                <w:noProof/>
                <w:color w:val="548DD4"/>
              </w:rPr>
              <w:t>[</w:t>
            </w:r>
            <w:r w:rsidRPr="00AF64D6">
              <w:rPr>
                <w:rFonts w:cs="Arial"/>
                <w:i/>
                <w:iCs/>
                <w:noProof/>
                <w:color w:val="548DD4"/>
              </w:rPr>
              <w:t>List any additional benefits offered</w:t>
            </w:r>
            <w:r w:rsidRPr="00AF64D6">
              <w:rPr>
                <w:rFonts w:cs="Arial"/>
                <w:noProof/>
                <w:color w:val="548DD4"/>
              </w:rPr>
              <w:t>.]</w:t>
            </w:r>
          </w:p>
        </w:tc>
        <w:tc>
          <w:tcPr>
            <w:tcW w:w="2707" w:type="dxa"/>
            <w:tcMar>
              <w:top w:w="144" w:type="dxa"/>
              <w:left w:w="144" w:type="dxa"/>
              <w:bottom w:w="144" w:type="dxa"/>
              <w:right w:w="144" w:type="dxa"/>
            </w:tcMar>
          </w:tcPr>
          <w:p w14:paraId="007E1D3A" w14:textId="77777777" w:rsidR="00E766A6" w:rsidRPr="00496847" w:rsidRDefault="00E766A6" w:rsidP="00E766A6">
            <w:pPr>
              <w:pStyle w:val="Tabletext"/>
              <w:rPr>
                <w:rFonts w:cs="Arial"/>
                <w:noProof/>
              </w:rPr>
            </w:pPr>
            <w:r w:rsidRPr="00496847">
              <w:rPr>
                <w:rFonts w:cs="Arial"/>
                <w:noProof/>
              </w:rPr>
              <w:t>$0</w:t>
            </w:r>
          </w:p>
          <w:p w14:paraId="0133F258" w14:textId="74745E9B" w:rsidR="00E766A6" w:rsidRPr="00496847" w:rsidRDefault="00E766A6" w:rsidP="00E766A6">
            <w:pPr>
              <w:pStyle w:val="Tabletext"/>
              <w:rPr>
                <w:rFonts w:cs="Arial"/>
                <w:noProof/>
                <w:color w:val="548DD4"/>
              </w:rPr>
            </w:pPr>
            <w:r w:rsidRPr="00AF64D6">
              <w:rPr>
                <w:rFonts w:cs="Arial"/>
                <w:noProof/>
                <w:color w:val="548DD4"/>
              </w:rPr>
              <w:t>[</w:t>
            </w:r>
            <w:r w:rsidRPr="00AF64D6">
              <w:rPr>
                <w:rFonts w:cs="Arial"/>
                <w:i/>
                <w:iCs/>
                <w:noProof/>
                <w:color w:val="548DD4"/>
              </w:rPr>
              <w:t>List copays for additional benefits</w:t>
            </w:r>
            <w:r w:rsidRPr="00AF64D6">
              <w:rPr>
                <w:rFonts w:cs="Arial"/>
                <w:noProof/>
                <w:color w:val="548DD4"/>
              </w:rPr>
              <w:t>.]</w:t>
            </w:r>
          </w:p>
        </w:tc>
      </w:tr>
      <w:tr w:rsidR="00E766A6"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E766A6" w:rsidRPr="00496847" w:rsidRDefault="00E766A6" w:rsidP="00E766A6">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E766A6" w:rsidRPr="0058576B" w:rsidRDefault="00E766A6" w:rsidP="00E766A6">
            <w:pPr>
              <w:pStyle w:val="Tablesubtitle"/>
              <w:rPr>
                <w:rFonts w:cs="Arial"/>
                <w:noProof/>
              </w:rPr>
            </w:pPr>
            <w:r w:rsidRPr="0058576B">
              <w:rPr>
                <w:rFonts w:cs="Arial"/>
                <w:noProof/>
              </w:rPr>
              <w:t>Prostate cancer screening exams</w:t>
            </w:r>
          </w:p>
          <w:p w14:paraId="5BC9DF77" w14:textId="4C40C508" w:rsidR="00E766A6" w:rsidRPr="00496847" w:rsidRDefault="00E766A6" w:rsidP="00E766A6">
            <w:pPr>
              <w:pStyle w:val="Tabletext"/>
              <w:rPr>
                <w:rFonts w:cs="Arial"/>
                <w:noProof/>
              </w:rPr>
            </w:pPr>
            <w:r w:rsidRPr="00AF64D6">
              <w:rPr>
                <w:rFonts w:cs="Arial"/>
                <w:color w:val="548DD4"/>
              </w:rPr>
              <w:t>[</w:t>
            </w:r>
            <w:r w:rsidRPr="00AF64D6">
              <w:rPr>
                <w:i/>
                <w:iCs/>
                <w:color w:val="548DD4"/>
              </w:rPr>
              <w:t>Plans that cover men under age 65 must include</w:t>
            </w:r>
            <w:r w:rsidRPr="00AF64D6">
              <w:rPr>
                <w:color w:val="548DD4"/>
              </w:rPr>
              <w:t>:</w:t>
            </w:r>
            <w:r w:rsidRPr="00AF64D6">
              <w:rPr>
                <w:rFonts w:cs="Arial"/>
                <w:i/>
                <w:noProof/>
                <w:color w:val="548DD4"/>
              </w:rPr>
              <w:t xml:space="preserve"> </w:t>
            </w:r>
            <w:r w:rsidRPr="00AF64D6">
              <w:rPr>
                <w:color w:val="548DD4"/>
              </w:rPr>
              <w:t>For men age 50 and over,</w:t>
            </w:r>
            <w:r w:rsidRPr="00AF64D6">
              <w:rPr>
                <w:rFonts w:cs="Arial"/>
                <w:color w:val="548DD4"/>
              </w:rPr>
              <w:t>]</w:t>
            </w:r>
            <w:r w:rsidRPr="00AF64D6">
              <w:rPr>
                <w:rFonts w:cs="Arial"/>
                <w:noProof/>
                <w:color w:val="548DD4"/>
              </w:rPr>
              <w:t xml:space="preserve"> </w:t>
            </w:r>
            <w:r w:rsidRPr="00496847">
              <w:rPr>
                <w:rFonts w:cs="Arial"/>
                <w:noProof/>
              </w:rPr>
              <w:t>we pay for the following services once every 12 months:</w:t>
            </w:r>
          </w:p>
          <w:p w14:paraId="6A8EB943" w14:textId="6BD3ADA1" w:rsidR="00E766A6" w:rsidRPr="00496847" w:rsidRDefault="00E766A6" w:rsidP="00FA4FC7">
            <w:pPr>
              <w:pStyle w:val="Tablelistbullet"/>
              <w:numPr>
                <w:ilvl w:val="0"/>
                <w:numId w:val="34"/>
              </w:numPr>
              <w:ind w:left="432"/>
              <w:rPr>
                <w:rFonts w:cs="Arial"/>
                <w:noProof/>
              </w:rPr>
            </w:pPr>
            <w:r>
              <w:rPr>
                <w:rFonts w:cs="Arial"/>
                <w:noProof/>
              </w:rPr>
              <w:t>a</w:t>
            </w:r>
            <w:r w:rsidRPr="00496847">
              <w:rPr>
                <w:rFonts w:cs="Arial"/>
                <w:noProof/>
              </w:rPr>
              <w:t xml:space="preserve"> digital rectal exam</w:t>
            </w:r>
          </w:p>
          <w:p w14:paraId="006621CD" w14:textId="32B8DEA5" w:rsidR="00E766A6" w:rsidRPr="00496847" w:rsidRDefault="00E766A6" w:rsidP="00FA4FC7">
            <w:pPr>
              <w:pStyle w:val="Tablelistbullet"/>
              <w:numPr>
                <w:ilvl w:val="0"/>
                <w:numId w:val="34"/>
              </w:numPr>
              <w:ind w:left="432"/>
              <w:rPr>
                <w:rFonts w:cs="Arial"/>
                <w:b/>
                <w:bCs/>
                <w:noProof/>
                <w:szCs w:val="30"/>
              </w:rPr>
            </w:pPr>
            <w:r>
              <w:rPr>
                <w:rFonts w:cs="Arial"/>
                <w:noProof/>
              </w:rPr>
              <w:t>a</w:t>
            </w:r>
            <w:r w:rsidRPr="00496847">
              <w:rPr>
                <w:rFonts w:cs="Arial"/>
                <w:noProof/>
              </w:rPr>
              <w:t xml:space="preserve"> prostate specific antigen (PSA) test</w:t>
            </w:r>
          </w:p>
          <w:p w14:paraId="692B5C82" w14:textId="6840B8DA" w:rsidR="00E766A6" w:rsidRPr="00AF64D6" w:rsidRDefault="00E766A6" w:rsidP="00E766A6">
            <w:pPr>
              <w:pStyle w:val="Tabletext"/>
              <w:rPr>
                <w:rFonts w:cs="Arial"/>
                <w:i/>
                <w:noProof/>
                <w:color w:val="548DD4"/>
              </w:rPr>
            </w:pPr>
            <w:r w:rsidRPr="00AF64D6">
              <w:rPr>
                <w:rFonts w:cs="Arial"/>
                <w:noProof/>
                <w:color w:val="548DD4"/>
              </w:rPr>
              <w:t>[</w:t>
            </w:r>
            <w:r w:rsidRPr="00AF64D6">
              <w:rPr>
                <w:rFonts w:cs="Arial"/>
                <w:i/>
                <w:iCs/>
                <w:noProof/>
                <w:color w:val="548DD4"/>
              </w:rPr>
              <w:t>List any additional benefits offered</w:t>
            </w:r>
            <w:r w:rsidRPr="00AF64D6">
              <w:rPr>
                <w:rFonts w:cs="Arial"/>
                <w:noProof/>
                <w:color w:val="548DD4"/>
              </w:rPr>
              <w:t>.]</w:t>
            </w:r>
          </w:p>
        </w:tc>
        <w:tc>
          <w:tcPr>
            <w:tcW w:w="2707" w:type="dxa"/>
            <w:tcMar>
              <w:top w:w="144" w:type="dxa"/>
              <w:left w:w="144" w:type="dxa"/>
              <w:bottom w:w="144" w:type="dxa"/>
              <w:right w:w="144" w:type="dxa"/>
            </w:tcMar>
          </w:tcPr>
          <w:p w14:paraId="3F88D96B" w14:textId="77777777" w:rsidR="00E766A6" w:rsidRPr="008A23F8" w:rsidRDefault="00E766A6" w:rsidP="00E766A6">
            <w:pPr>
              <w:pStyle w:val="Tabletext"/>
              <w:rPr>
                <w:rFonts w:cs="Arial"/>
                <w:noProof/>
              </w:rPr>
            </w:pPr>
            <w:r w:rsidRPr="008A23F8">
              <w:rPr>
                <w:rFonts w:cs="Arial"/>
                <w:noProof/>
              </w:rPr>
              <w:t>$0</w:t>
            </w:r>
          </w:p>
          <w:p w14:paraId="0009BF35" w14:textId="27B02BED" w:rsidR="00E766A6" w:rsidRPr="00AA1902" w:rsidRDefault="00E766A6" w:rsidP="00E766A6">
            <w:pPr>
              <w:pStyle w:val="Tabletext"/>
              <w:rPr>
                <w:noProof/>
                <w:color w:val="548DD4"/>
              </w:rPr>
            </w:pPr>
            <w:r w:rsidRPr="00AF64D6">
              <w:rPr>
                <w:rFonts w:cs="Arial"/>
                <w:bCs/>
                <w:noProof/>
                <w:color w:val="548DD4"/>
              </w:rPr>
              <w:t>[</w:t>
            </w:r>
            <w:r w:rsidRPr="00AF64D6">
              <w:rPr>
                <w:rFonts w:cs="Arial"/>
                <w:i/>
                <w:iCs/>
                <w:noProof/>
                <w:color w:val="548DD4"/>
              </w:rPr>
              <w:t>List copays for additional benefits</w:t>
            </w:r>
            <w:r w:rsidRPr="00AF64D6">
              <w:rPr>
                <w:rFonts w:cs="Arial"/>
                <w:noProof/>
                <w:color w:val="548DD4"/>
              </w:rPr>
              <w:t>.]</w:t>
            </w:r>
          </w:p>
        </w:tc>
      </w:tr>
      <w:tr w:rsidR="00E766A6"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E766A6" w:rsidRPr="00AF64D6" w:rsidRDefault="00E766A6" w:rsidP="00E766A6">
            <w:pPr>
              <w:pStyle w:val="Tabletext"/>
              <w:rPr>
                <w:rFonts w:cs="Arial"/>
                <w:i/>
                <w:noProof/>
                <w:color w:val="548DD4"/>
              </w:rPr>
            </w:pPr>
            <w:r w:rsidRPr="00AF64D6">
              <w:rPr>
                <w:rFonts w:cs="Arial"/>
                <w:noProof/>
                <w:color w:val="548DD4"/>
              </w:rPr>
              <w:t>[</w:t>
            </w:r>
            <w:r w:rsidRPr="00AF64D6">
              <w:rPr>
                <w:rFonts w:cs="Arial"/>
                <w:i/>
                <w:iCs/>
                <w:noProof/>
                <w:color w:val="548DD4"/>
              </w:rPr>
              <w:t>Plans should modify this section to reflect Medcaid or plan-covered supplemental benefits as appropriate</w:t>
            </w:r>
            <w:r w:rsidRPr="00AF64D6">
              <w:rPr>
                <w:rFonts w:cs="Arial"/>
                <w:noProof/>
                <w:color w:val="548DD4"/>
              </w:rPr>
              <w:t>.]</w:t>
            </w:r>
          </w:p>
          <w:p w14:paraId="0BCD8599" w14:textId="6FE3F157" w:rsidR="00E766A6" w:rsidRPr="0058576B" w:rsidRDefault="00E766A6" w:rsidP="00E766A6">
            <w:pPr>
              <w:pStyle w:val="Tablesubtitle"/>
              <w:rPr>
                <w:rFonts w:cs="Arial"/>
                <w:noProof/>
              </w:rPr>
            </w:pPr>
            <w:r w:rsidRPr="0058576B">
              <w:rPr>
                <w:rFonts w:cs="Arial"/>
                <w:noProof/>
              </w:rPr>
              <w:t xml:space="preserve">Prosthetic </w:t>
            </w:r>
            <w:r>
              <w:rPr>
                <w:rFonts w:cs="Arial"/>
                <w:noProof/>
              </w:rPr>
              <w:t xml:space="preserve">and orthotic </w:t>
            </w:r>
            <w:r w:rsidRPr="0058576B">
              <w:rPr>
                <w:rFonts w:cs="Arial"/>
                <w:noProof/>
              </w:rPr>
              <w:t>devices and related supplies</w:t>
            </w:r>
          </w:p>
          <w:p w14:paraId="668AFDBF" w14:textId="4D5BE0A0" w:rsidR="00E766A6" w:rsidRPr="00496847" w:rsidRDefault="00E766A6" w:rsidP="00E766A6">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Pr>
                <w:rFonts w:cs="Arial"/>
                <w:noProof/>
              </w:rPr>
              <w:t>These include but are not limited to</w:t>
            </w:r>
            <w:r w:rsidRPr="00496847">
              <w:rPr>
                <w:rFonts w:cs="Arial"/>
                <w:noProof/>
              </w:rPr>
              <w:t>:</w:t>
            </w:r>
          </w:p>
          <w:p w14:paraId="1E66AB28" w14:textId="73A03AEF" w:rsidR="00E766A6" w:rsidRDefault="00E766A6" w:rsidP="00E766A6">
            <w:pPr>
              <w:pStyle w:val="Tablelistbullet"/>
            </w:pPr>
            <w:r>
              <w:t>testing, fitting, or training in the use of prosthetic and orthotic devices</w:t>
            </w:r>
          </w:p>
          <w:p w14:paraId="7D3566F1" w14:textId="3EE97CD4" w:rsidR="00E766A6" w:rsidRPr="00AD2062" w:rsidRDefault="00E766A6" w:rsidP="00E766A6">
            <w:pPr>
              <w:pStyle w:val="Tablelistbullet"/>
            </w:pPr>
            <w:r>
              <w:rPr>
                <w:noProof/>
              </w:rPr>
              <w:t>c</w:t>
            </w:r>
            <w:r w:rsidRPr="00496847">
              <w:rPr>
                <w:noProof/>
              </w:rPr>
              <w:t>olosto</w:t>
            </w:r>
            <w:r w:rsidRPr="00AD2062">
              <w:t>my bags and supplies related to colostomy care</w:t>
            </w:r>
          </w:p>
          <w:p w14:paraId="04BB3499" w14:textId="7831B30E" w:rsidR="00E766A6" w:rsidRPr="00AD2062" w:rsidRDefault="00E766A6" w:rsidP="00E766A6">
            <w:pPr>
              <w:pStyle w:val="Tablelistbullet"/>
            </w:pPr>
            <w:r>
              <w:t>p</w:t>
            </w:r>
            <w:r w:rsidRPr="00AD2062">
              <w:t>acemakers</w:t>
            </w:r>
          </w:p>
          <w:p w14:paraId="1CDD8D9A" w14:textId="25AF1ECB" w:rsidR="00E766A6" w:rsidRPr="00AD2062" w:rsidRDefault="00E766A6" w:rsidP="00E766A6">
            <w:pPr>
              <w:pStyle w:val="Tablelistbullet"/>
            </w:pPr>
            <w:r>
              <w:t>b</w:t>
            </w:r>
            <w:r w:rsidRPr="00AD2062">
              <w:t>races</w:t>
            </w:r>
          </w:p>
          <w:p w14:paraId="7A8E1360" w14:textId="4A3D0B37" w:rsidR="00E766A6" w:rsidRPr="00AD2062" w:rsidRDefault="00E766A6" w:rsidP="00E766A6">
            <w:pPr>
              <w:pStyle w:val="Tablelistbullet"/>
            </w:pPr>
            <w:r>
              <w:t>p</w:t>
            </w:r>
            <w:r w:rsidRPr="00AD2062">
              <w:t>rosthetic shoes</w:t>
            </w:r>
          </w:p>
          <w:p w14:paraId="378A4030" w14:textId="22E42309" w:rsidR="00E766A6" w:rsidRPr="00AD2062" w:rsidRDefault="00E766A6" w:rsidP="00E766A6">
            <w:pPr>
              <w:pStyle w:val="Tablelistbullet"/>
            </w:pPr>
            <w:r>
              <w:t>a</w:t>
            </w:r>
            <w:r w:rsidRPr="00AD2062">
              <w:t>rtificial arms and legs</w:t>
            </w:r>
          </w:p>
          <w:p w14:paraId="02759409" w14:textId="77777777" w:rsidR="007A0612" w:rsidRDefault="00E766A6" w:rsidP="007A0612">
            <w:pPr>
              <w:pStyle w:val="Tablelistbullet"/>
              <w:rPr>
                <w:noProof/>
              </w:rPr>
            </w:pPr>
            <w:r>
              <w:t>b</w:t>
            </w:r>
            <w:r w:rsidRPr="00AD2062">
              <w:t>reast prost</w:t>
            </w:r>
            <w:r w:rsidRPr="00496847">
              <w:rPr>
                <w:noProof/>
              </w:rPr>
              <w:t>heses (including a surgical brassiere after a mastectomy)</w:t>
            </w:r>
            <w:r w:rsidR="007A0612">
              <w:t xml:space="preserve"> </w:t>
            </w:r>
          </w:p>
          <w:p w14:paraId="1BED37E9" w14:textId="00758EBD" w:rsidR="007A0612" w:rsidRDefault="00BD371A" w:rsidP="007A0612">
            <w:pPr>
              <w:pStyle w:val="Tablelistbullet"/>
              <w:rPr>
                <w:noProof/>
              </w:rPr>
            </w:pPr>
            <w:r>
              <w:rPr>
                <w:noProof/>
              </w:rPr>
              <w:t>w</w:t>
            </w:r>
            <w:r w:rsidR="007A0612">
              <w:rPr>
                <w:noProof/>
              </w:rPr>
              <w:t xml:space="preserve">igs for people with hair loss due to any medical condition </w:t>
            </w:r>
          </w:p>
          <w:p w14:paraId="7686B2F8" w14:textId="55EE36AD" w:rsidR="007A0612" w:rsidRDefault="00BD371A" w:rsidP="007A0612">
            <w:pPr>
              <w:pStyle w:val="Tablelistbullet"/>
              <w:rPr>
                <w:noProof/>
              </w:rPr>
            </w:pPr>
            <w:r>
              <w:rPr>
                <w:noProof/>
              </w:rPr>
              <w:t>s</w:t>
            </w:r>
            <w:r w:rsidR="007A0612">
              <w:rPr>
                <w:noProof/>
              </w:rPr>
              <w:t>ome shoes when a part of a leg brace or when custom molded</w:t>
            </w:r>
          </w:p>
          <w:p w14:paraId="2F295D1E" w14:textId="3BB1AA70" w:rsidR="00E766A6" w:rsidRPr="00496847" w:rsidRDefault="00E766A6" w:rsidP="00E766A6">
            <w:pPr>
              <w:pStyle w:val="Tabletext"/>
              <w:rPr>
                <w:rFonts w:cs="Arial"/>
                <w:noProof/>
              </w:rPr>
            </w:pPr>
            <w:r w:rsidRPr="00496847">
              <w:rPr>
                <w:rFonts w:cs="Arial"/>
                <w:noProof/>
              </w:rPr>
              <w:t xml:space="preserve">We pay for some supplies related to prosthetic </w:t>
            </w:r>
            <w:r>
              <w:rPr>
                <w:rFonts w:cs="Arial"/>
                <w:noProof/>
              </w:rPr>
              <w:t xml:space="preserve">and orthotic </w:t>
            </w:r>
            <w:r w:rsidRPr="00496847">
              <w:rPr>
                <w:rFonts w:cs="Arial"/>
                <w:noProof/>
              </w:rPr>
              <w:t xml:space="preserve">devices. We also pay to repair or replace prosthetic </w:t>
            </w:r>
            <w:r>
              <w:rPr>
                <w:rFonts w:cs="Arial"/>
                <w:noProof/>
              </w:rPr>
              <w:t xml:space="preserve">and orthotic </w:t>
            </w:r>
            <w:r w:rsidRPr="00496847">
              <w:rPr>
                <w:rFonts w:cs="Arial"/>
                <w:noProof/>
              </w:rPr>
              <w:t>devices.</w:t>
            </w:r>
          </w:p>
          <w:p w14:paraId="7647913C" w14:textId="5FB87626" w:rsidR="00E766A6" w:rsidRPr="00496847" w:rsidRDefault="00E766A6" w:rsidP="00274501">
            <w:pPr>
              <w:pStyle w:val="Tabletext"/>
              <w:rPr>
                <w:rFonts w:cs="Arial"/>
                <w:b/>
                <w:noProof/>
                <w:szCs w:val="30"/>
              </w:rPr>
            </w:pPr>
            <w:r w:rsidRPr="00496847">
              <w:rPr>
                <w:rFonts w:cs="Arial"/>
                <w:noProof/>
              </w:rPr>
              <w:t>We offer some coverage after cataract removal or cataract surgery. Refer to “Vision care” later in this chart for details.</w:t>
            </w:r>
          </w:p>
        </w:tc>
        <w:tc>
          <w:tcPr>
            <w:tcW w:w="2707" w:type="dxa"/>
            <w:tcMar>
              <w:top w:w="144" w:type="dxa"/>
              <w:left w:w="144" w:type="dxa"/>
              <w:bottom w:w="144" w:type="dxa"/>
              <w:right w:w="144" w:type="dxa"/>
            </w:tcMar>
          </w:tcPr>
          <w:p w14:paraId="329BB2B8" w14:textId="77777777" w:rsidR="00E766A6" w:rsidRPr="00496847" w:rsidRDefault="00E766A6" w:rsidP="00E766A6">
            <w:pPr>
              <w:pStyle w:val="Tabletext"/>
              <w:rPr>
                <w:rFonts w:cs="Arial"/>
                <w:noProof/>
                <w:color w:val="548DD4"/>
              </w:rPr>
            </w:pPr>
            <w:r w:rsidRPr="00496847">
              <w:rPr>
                <w:rFonts w:cs="Arial"/>
                <w:noProof/>
              </w:rPr>
              <w:t>$0</w:t>
            </w:r>
          </w:p>
        </w:tc>
      </w:tr>
      <w:tr w:rsidR="00E766A6"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E766A6" w:rsidRPr="0058576B" w:rsidRDefault="00E766A6" w:rsidP="00E766A6">
            <w:pPr>
              <w:pStyle w:val="Tablesubtitle"/>
              <w:rPr>
                <w:rFonts w:cs="Arial"/>
                <w:noProof/>
              </w:rPr>
            </w:pPr>
            <w:r w:rsidRPr="0058576B">
              <w:rPr>
                <w:rFonts w:cs="Arial"/>
                <w:noProof/>
              </w:rPr>
              <w:t>Pulmonary rehabilitation services</w:t>
            </w:r>
          </w:p>
          <w:p w14:paraId="24873130" w14:textId="563FE144" w:rsidR="00E766A6" w:rsidRPr="00496847" w:rsidRDefault="00E766A6" w:rsidP="00E766A6">
            <w:pPr>
              <w:pStyle w:val="Tabletext"/>
              <w:rPr>
                <w:rFonts w:cs="Arial"/>
                <w:noProof/>
              </w:rPr>
            </w:pPr>
            <w:r w:rsidRPr="00496847">
              <w:rPr>
                <w:rFonts w:cs="Arial"/>
                <w:noProof/>
              </w:rPr>
              <w:t xml:space="preserve">We pay for pulmonary rehabilitation programs for members who have moderate to very severe chronic obstructive pulmonary disease (COPD). You must have </w:t>
            </w:r>
            <w:r w:rsidRPr="00AF64D6">
              <w:rPr>
                <w:rFonts w:cs="Arial"/>
                <w:noProof/>
                <w:color w:val="548DD4"/>
              </w:rPr>
              <w:t>[</w:t>
            </w:r>
            <w:r w:rsidRPr="00AF64D6">
              <w:rPr>
                <w:rFonts w:cs="Arial"/>
                <w:i/>
                <w:iCs/>
                <w:noProof/>
                <w:color w:val="548DD4"/>
              </w:rPr>
              <w:t>insert as appropriate</w:t>
            </w:r>
            <w:r w:rsidRPr="00AF64D6">
              <w:rPr>
                <w:rFonts w:cs="Arial"/>
                <w:noProof/>
                <w:color w:val="548DD4"/>
              </w:rPr>
              <w:t xml:space="preserve">: a referral </w:t>
            </w:r>
            <w:r w:rsidRPr="00AF64D6">
              <w:rPr>
                <w:rFonts w:cs="Arial"/>
                <w:b/>
                <w:bCs/>
                <w:i/>
                <w:noProof/>
                <w:color w:val="548DD4"/>
              </w:rPr>
              <w:t>or</w:t>
            </w:r>
            <w:r w:rsidRPr="00AF64D6">
              <w:rPr>
                <w:rFonts w:cs="Arial"/>
                <w:noProof/>
                <w:color w:val="548DD4"/>
              </w:rPr>
              <w:t xml:space="preserve"> an order] </w:t>
            </w:r>
            <w:r w:rsidRPr="00496847">
              <w:rPr>
                <w:rFonts w:cs="Arial"/>
                <w:noProof/>
              </w:rPr>
              <w:t>for pulmonary rehabilitation from the doctor or provider treating the COPD.</w:t>
            </w:r>
          </w:p>
          <w:p w14:paraId="7362FADB" w14:textId="208B56CA" w:rsidR="00E766A6" w:rsidRPr="00496847" w:rsidRDefault="00E766A6" w:rsidP="00E766A6">
            <w:pPr>
              <w:pStyle w:val="Tabletext"/>
              <w:rPr>
                <w:rFonts w:cs="Arial"/>
                <w:i/>
                <w:noProof/>
              </w:rPr>
            </w:pPr>
            <w:r w:rsidRPr="00AF64D6">
              <w:rPr>
                <w:rFonts w:cs="Arial"/>
                <w:noProof/>
                <w:color w:val="548DD4"/>
              </w:rPr>
              <w:t>[</w:t>
            </w:r>
            <w:r w:rsidRPr="00AF64D6">
              <w:rPr>
                <w:rFonts w:cs="Arial"/>
                <w:i/>
                <w:iCs/>
                <w:noProof/>
                <w:color w:val="548DD4"/>
              </w:rPr>
              <w:t>List any additional benefits offered</w:t>
            </w:r>
            <w:r w:rsidRPr="00AF64D6">
              <w:rPr>
                <w:rFonts w:cs="Arial"/>
                <w:noProof/>
                <w:color w:val="548DD4"/>
              </w:rPr>
              <w:t>.]</w:t>
            </w:r>
          </w:p>
        </w:tc>
        <w:tc>
          <w:tcPr>
            <w:tcW w:w="2707" w:type="dxa"/>
            <w:tcMar>
              <w:top w:w="144" w:type="dxa"/>
              <w:left w:w="144" w:type="dxa"/>
              <w:bottom w:w="144" w:type="dxa"/>
              <w:right w:w="144" w:type="dxa"/>
            </w:tcMar>
          </w:tcPr>
          <w:p w14:paraId="373E9813" w14:textId="77777777" w:rsidR="00E766A6" w:rsidRPr="00496847" w:rsidRDefault="00E766A6" w:rsidP="00E766A6">
            <w:pPr>
              <w:pStyle w:val="Tabletext"/>
              <w:rPr>
                <w:rFonts w:cs="Arial"/>
                <w:noProof/>
              </w:rPr>
            </w:pPr>
            <w:r w:rsidRPr="00496847">
              <w:rPr>
                <w:rFonts w:cs="Arial"/>
                <w:noProof/>
              </w:rPr>
              <w:t>$0</w:t>
            </w:r>
          </w:p>
          <w:p w14:paraId="775CD5C2" w14:textId="70F1626B" w:rsidR="00E766A6" w:rsidRPr="00496847" w:rsidRDefault="00E766A6" w:rsidP="00E766A6">
            <w:pPr>
              <w:pStyle w:val="Tabletext"/>
              <w:rPr>
                <w:rFonts w:cs="Arial"/>
                <w:noProof/>
                <w:color w:val="548DD4"/>
              </w:rPr>
            </w:pPr>
            <w:r w:rsidRPr="00AF64D6">
              <w:rPr>
                <w:rFonts w:cs="Arial"/>
                <w:noProof/>
                <w:color w:val="548DD4"/>
              </w:rPr>
              <w:t>[</w:t>
            </w:r>
            <w:r w:rsidRPr="00AF64D6">
              <w:rPr>
                <w:rFonts w:cs="Arial"/>
                <w:i/>
                <w:iCs/>
                <w:noProof/>
                <w:color w:val="548DD4"/>
              </w:rPr>
              <w:t>List copays for additional benefits</w:t>
            </w:r>
            <w:r w:rsidRPr="00AF64D6">
              <w:rPr>
                <w:rFonts w:cs="Arial"/>
                <w:noProof/>
                <w:color w:val="548DD4"/>
              </w:rPr>
              <w:t>.]</w:t>
            </w:r>
          </w:p>
        </w:tc>
      </w:tr>
      <w:tr w:rsidR="00E766A6"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E766A6" w:rsidRPr="00496847" w:rsidRDefault="00E766A6" w:rsidP="00E766A6">
            <w:pPr>
              <w:pStyle w:val="Tableapple"/>
              <w:spacing w:line="280" w:lineRule="exact"/>
              <w:rPr>
                <w:rFonts w:cs="Arial"/>
                <w:noProof/>
              </w:rPr>
            </w:pPr>
            <w:r>
              <w:rPr>
                <w:noProof/>
              </w:rPr>
              <w:lastRenderedPageBreak/>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E766A6" w:rsidRPr="0058576B" w:rsidRDefault="00E766A6" w:rsidP="00E766A6">
            <w:pPr>
              <w:pStyle w:val="Tablesubtitle"/>
              <w:rPr>
                <w:rFonts w:cs="Arial"/>
                <w:noProof/>
              </w:rPr>
            </w:pPr>
            <w:r w:rsidRPr="0058576B">
              <w:rPr>
                <w:rFonts w:cs="Arial"/>
                <w:noProof/>
              </w:rPr>
              <w:t>Sexually transmitted infections (STIs) screening and counseling</w:t>
            </w:r>
          </w:p>
          <w:p w14:paraId="1903AA48" w14:textId="216914B5" w:rsidR="00E766A6" w:rsidRPr="00496847" w:rsidRDefault="00E766A6" w:rsidP="00E766A6">
            <w:pPr>
              <w:pStyle w:val="Tabletext"/>
              <w:rPr>
                <w:rFonts w:cs="Arial"/>
                <w:noProof/>
              </w:rPr>
            </w:pPr>
            <w:r w:rsidRPr="00496847">
              <w:rPr>
                <w:rFonts w:cs="Arial"/>
                <w:noProof/>
              </w:rPr>
              <w:t xml:space="preserve">We pay for screenings for chlamydia, gonorrhea, syphilis, and hepatitis B. These screenings are covered </w:t>
            </w:r>
            <w:r w:rsidRPr="00AF64D6">
              <w:rPr>
                <w:rFonts w:cs="Arial"/>
                <w:color w:val="548DD4"/>
              </w:rPr>
              <w:t>[</w:t>
            </w:r>
            <w:r w:rsidRPr="00AF64D6">
              <w:rPr>
                <w:rFonts w:cs="Arial"/>
                <w:i/>
                <w:iCs/>
                <w:color w:val="548DD4"/>
              </w:rPr>
              <w:t>plans that cover women under age 65 should include</w:t>
            </w:r>
            <w:r w:rsidRPr="00AF64D6">
              <w:rPr>
                <w:rFonts w:cs="Arial"/>
                <w:color w:val="548DD4"/>
              </w:rPr>
              <w:t xml:space="preserve">: for </w:t>
            </w:r>
            <w:r w:rsidRPr="00AF64D6">
              <w:rPr>
                <w:color w:val="548DD4"/>
              </w:rPr>
              <w:t>pregnant women and</w:t>
            </w:r>
            <w:r w:rsidRPr="00AF64D6">
              <w:rPr>
                <w:rFonts w:cs="Arial"/>
                <w:color w:val="548DD4"/>
              </w:rPr>
              <w:t>]</w:t>
            </w:r>
            <w:r w:rsidRPr="00AA1902">
              <w:rPr>
                <w:color w:val="548DD4"/>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E766A6" w:rsidRPr="00496847" w:rsidRDefault="00E766A6" w:rsidP="00E766A6">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E766A6" w:rsidRPr="00496847" w:rsidRDefault="00E766A6" w:rsidP="00E766A6">
            <w:pPr>
              <w:pStyle w:val="Tabletext"/>
              <w:rPr>
                <w:rFonts w:cs="Arial"/>
                <w:noProof/>
              </w:rPr>
            </w:pPr>
            <w:r w:rsidRPr="00AF64D6">
              <w:rPr>
                <w:rFonts w:cs="Arial"/>
                <w:noProof/>
                <w:color w:val="548DD4"/>
              </w:rPr>
              <w:t>[</w:t>
            </w:r>
            <w:r w:rsidRPr="00AF64D6">
              <w:rPr>
                <w:rFonts w:cs="Arial"/>
                <w:i/>
                <w:iCs/>
                <w:noProof/>
                <w:color w:val="548DD4"/>
              </w:rPr>
              <w:t>Also list any additional benefits offered</w:t>
            </w:r>
            <w:r w:rsidRPr="00AF64D6">
              <w:rPr>
                <w:rFonts w:cs="Arial"/>
                <w:noProof/>
                <w:color w:val="548DD4"/>
              </w:rPr>
              <w:t>.]</w:t>
            </w:r>
          </w:p>
        </w:tc>
        <w:tc>
          <w:tcPr>
            <w:tcW w:w="2707" w:type="dxa"/>
            <w:tcMar>
              <w:top w:w="144" w:type="dxa"/>
              <w:left w:w="144" w:type="dxa"/>
              <w:bottom w:w="144" w:type="dxa"/>
              <w:right w:w="144" w:type="dxa"/>
            </w:tcMar>
          </w:tcPr>
          <w:p w14:paraId="15A77457" w14:textId="77777777" w:rsidR="00E766A6" w:rsidRPr="00496847" w:rsidRDefault="00E766A6" w:rsidP="00E766A6">
            <w:pPr>
              <w:pStyle w:val="Tabletext"/>
              <w:rPr>
                <w:rFonts w:cs="Arial"/>
                <w:noProof/>
              </w:rPr>
            </w:pPr>
            <w:r w:rsidRPr="00496847">
              <w:rPr>
                <w:rFonts w:cs="Arial"/>
                <w:noProof/>
              </w:rPr>
              <w:t>$0</w:t>
            </w:r>
          </w:p>
          <w:p w14:paraId="5426DED5" w14:textId="33D3BDF3" w:rsidR="00E766A6" w:rsidRPr="00496847" w:rsidRDefault="00E766A6" w:rsidP="00E766A6">
            <w:pPr>
              <w:pStyle w:val="Tabletext"/>
              <w:rPr>
                <w:rFonts w:cs="Arial"/>
                <w:noProof/>
                <w:color w:val="548DD4"/>
              </w:rPr>
            </w:pPr>
            <w:r w:rsidRPr="00AF64D6">
              <w:rPr>
                <w:rFonts w:cs="Arial"/>
                <w:noProof/>
                <w:color w:val="548DD4"/>
              </w:rPr>
              <w:t>[</w:t>
            </w:r>
            <w:r w:rsidRPr="00AF64D6">
              <w:rPr>
                <w:rFonts w:cs="Arial"/>
                <w:i/>
                <w:iCs/>
                <w:noProof/>
                <w:color w:val="548DD4"/>
              </w:rPr>
              <w:t>List copays for additional benefits</w:t>
            </w:r>
            <w:r w:rsidRPr="00AF64D6">
              <w:rPr>
                <w:rFonts w:cs="Arial"/>
                <w:noProof/>
                <w:color w:val="548DD4"/>
              </w:rPr>
              <w:t>.]</w:t>
            </w:r>
          </w:p>
        </w:tc>
      </w:tr>
      <w:tr w:rsidR="00E766A6"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11A7D80" w14:textId="365F89C9" w:rsidR="007A0612" w:rsidRDefault="00E766A6" w:rsidP="00E766A6">
            <w:pPr>
              <w:pStyle w:val="Tabletext"/>
              <w:rPr>
                <w:rFonts w:cs="Arial"/>
                <w:noProof/>
              </w:rPr>
            </w:pPr>
            <w:r w:rsidRPr="0058576B">
              <w:rPr>
                <w:rFonts w:cs="Arial"/>
                <w:noProof/>
              </w:rPr>
              <w:t>Skilled nursing facility (SNF) care</w:t>
            </w:r>
            <w:r w:rsidR="00F155DC">
              <w:rPr>
                <w:rFonts w:cs="Arial"/>
                <w:noProof/>
              </w:rPr>
              <w:t xml:space="preserve">. </w:t>
            </w:r>
            <w:r w:rsidR="007A0612" w:rsidRPr="007A0612">
              <w:rPr>
                <w:rFonts w:cs="Arial"/>
                <w:noProof/>
              </w:rPr>
              <w:t>For additional nursing home services covered by us, refer to the “Nursing facility care” section.</w:t>
            </w:r>
          </w:p>
          <w:p w14:paraId="56EB26A4" w14:textId="7FFB272A" w:rsidR="00E766A6" w:rsidRPr="00496847" w:rsidRDefault="00E766A6" w:rsidP="00E766A6">
            <w:pPr>
              <w:pStyle w:val="Tabletext"/>
              <w:rPr>
                <w:rFonts w:cs="Arial"/>
                <w:noProof/>
              </w:rPr>
            </w:pP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E766A6" w:rsidRPr="00AD2062" w:rsidRDefault="00E766A6" w:rsidP="00E766A6">
            <w:pPr>
              <w:pStyle w:val="Tablelistbullet"/>
            </w:pPr>
            <w:r>
              <w:rPr>
                <w:noProof/>
              </w:rPr>
              <w:t>a</w:t>
            </w:r>
            <w:r w:rsidRPr="00496847">
              <w:rPr>
                <w:noProof/>
              </w:rPr>
              <w:t xml:space="preserve"> semi-</w:t>
            </w:r>
            <w:r w:rsidRPr="00AD2062">
              <w:t>private room, or a private room if it is medically necessary</w:t>
            </w:r>
          </w:p>
          <w:p w14:paraId="3D4C9E9B" w14:textId="7722CEC0" w:rsidR="00E766A6" w:rsidRPr="00AD2062" w:rsidRDefault="00E766A6" w:rsidP="00E766A6">
            <w:pPr>
              <w:pStyle w:val="Tablelistbullet"/>
            </w:pPr>
            <w:r>
              <w:t>m</w:t>
            </w:r>
            <w:r w:rsidRPr="00AD2062">
              <w:t>eals, including special diets</w:t>
            </w:r>
          </w:p>
          <w:p w14:paraId="3F6D8696" w14:textId="0D628F5E" w:rsidR="00E766A6" w:rsidRPr="00AD2062" w:rsidRDefault="00E766A6" w:rsidP="00E766A6">
            <w:pPr>
              <w:pStyle w:val="Tablelistbullet"/>
            </w:pPr>
            <w:r>
              <w:t>n</w:t>
            </w:r>
            <w:r w:rsidRPr="00AD2062">
              <w:t>ursing services</w:t>
            </w:r>
          </w:p>
          <w:p w14:paraId="67D10002" w14:textId="1922C71E" w:rsidR="00E766A6" w:rsidRPr="00AD2062" w:rsidRDefault="00E766A6" w:rsidP="00E766A6">
            <w:pPr>
              <w:pStyle w:val="Tablelistbullet"/>
            </w:pPr>
            <w:r>
              <w:t>p</w:t>
            </w:r>
            <w:r w:rsidRPr="00AD2062">
              <w:t>hysical therapy, occupational therapy, and speech therapy</w:t>
            </w:r>
          </w:p>
          <w:p w14:paraId="57FA2C8F" w14:textId="663D85B0" w:rsidR="00E766A6" w:rsidRPr="00AD2062" w:rsidRDefault="00E766A6" w:rsidP="00E766A6">
            <w:pPr>
              <w:pStyle w:val="Tablelistbullet"/>
            </w:pPr>
            <w:r>
              <w:t>d</w:t>
            </w:r>
            <w:r w:rsidRPr="00AD2062">
              <w:t>rugs you get as part of your plan of care, including substances that are naturally in the body, such as blood-clotting factors</w:t>
            </w:r>
          </w:p>
          <w:p w14:paraId="338C5001" w14:textId="613EAF31" w:rsidR="00E766A6" w:rsidRPr="00AD2062" w:rsidRDefault="00E766A6" w:rsidP="00E766A6">
            <w:pPr>
              <w:pStyle w:val="Tablelistbullet"/>
            </w:pPr>
            <w:r>
              <w:t>b</w:t>
            </w:r>
            <w:r w:rsidRPr="00AD2062">
              <w:t xml:space="preserve">lood, including storage and administration </w:t>
            </w:r>
          </w:p>
          <w:p w14:paraId="28E5F8FA" w14:textId="3CD3C71D" w:rsidR="00E766A6" w:rsidRPr="00AD2062" w:rsidRDefault="00E766A6" w:rsidP="00E766A6">
            <w:pPr>
              <w:pStyle w:val="Tablelistbullet"/>
            </w:pPr>
            <w:r>
              <w:t>m</w:t>
            </w:r>
            <w:r w:rsidRPr="00AD2062">
              <w:t>edical and surgical supplies given by nursing facilities</w:t>
            </w:r>
          </w:p>
          <w:p w14:paraId="198D54A8" w14:textId="238A74FC" w:rsidR="00E766A6" w:rsidRPr="00AD2062" w:rsidRDefault="00E766A6" w:rsidP="00E766A6">
            <w:pPr>
              <w:pStyle w:val="Tablelistbullet"/>
            </w:pPr>
            <w:r>
              <w:t>l</w:t>
            </w:r>
            <w:r w:rsidRPr="00AD2062">
              <w:t>ab tests given by nursing facilities</w:t>
            </w:r>
          </w:p>
          <w:p w14:paraId="5DF56F98" w14:textId="77777777" w:rsidR="00E766A6" w:rsidRPr="00AD2062" w:rsidRDefault="00E766A6" w:rsidP="00E766A6">
            <w:pPr>
              <w:pStyle w:val="Tablelistbullet"/>
            </w:pPr>
            <w:r w:rsidRPr="00AD2062">
              <w:t>X-rays and other radiology services given by nursing facilities</w:t>
            </w:r>
          </w:p>
          <w:p w14:paraId="2BC70DC2" w14:textId="11B6AC09" w:rsidR="00E766A6" w:rsidRPr="00AD2062" w:rsidRDefault="00E766A6" w:rsidP="00E766A6">
            <w:pPr>
              <w:pStyle w:val="Tablelistbullet"/>
            </w:pPr>
            <w:r>
              <w:t>a</w:t>
            </w:r>
            <w:r w:rsidRPr="00AD2062">
              <w:t>ppliances, such as wheelchairs, usually given by nursing facilities</w:t>
            </w:r>
          </w:p>
          <w:p w14:paraId="0E67A8C4" w14:textId="27F2897F" w:rsidR="00E766A6" w:rsidRPr="00496847" w:rsidRDefault="00E766A6" w:rsidP="00E766A6">
            <w:pPr>
              <w:pStyle w:val="Tablelistbullet"/>
              <w:rPr>
                <w:b/>
                <w:noProof/>
              </w:rPr>
            </w:pPr>
            <w:r>
              <w:t>p</w:t>
            </w:r>
            <w:r w:rsidRPr="00AD2062">
              <w:t>hysician/pro</w:t>
            </w:r>
            <w:r w:rsidRPr="00496847">
              <w:rPr>
                <w:noProof/>
              </w:rPr>
              <w:t>vider services</w:t>
            </w:r>
          </w:p>
          <w:p w14:paraId="39C22026" w14:textId="745DA1DD" w:rsidR="00E766A6" w:rsidRPr="00496847" w:rsidRDefault="00E766A6" w:rsidP="00E766A6">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67582D71" w14:textId="1E9197C5" w:rsidR="00E766A6" w:rsidRPr="00AD2062" w:rsidRDefault="00E766A6" w:rsidP="00E766A6">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(as long as it provides nursing facility care)</w:t>
            </w:r>
          </w:p>
          <w:p w14:paraId="3CD42783" w14:textId="527810BF" w:rsidR="00E766A6" w:rsidRPr="00496847" w:rsidRDefault="00E766A6" w:rsidP="00E766A6">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E766A6" w:rsidRPr="00496847" w:rsidDel="00DD71CD" w:rsidRDefault="00E766A6" w:rsidP="00E766A6">
            <w:pPr>
              <w:pStyle w:val="Tabletext"/>
              <w:rPr>
                <w:rFonts w:cs="Arial"/>
                <w:noProof/>
              </w:rPr>
            </w:pPr>
            <w:r w:rsidRPr="00496847">
              <w:rPr>
                <w:rFonts w:cs="Arial"/>
                <w:noProof/>
              </w:rPr>
              <w:t>$0</w:t>
            </w:r>
          </w:p>
        </w:tc>
      </w:tr>
      <w:tr w:rsidR="00E766A6"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E766A6" w:rsidRPr="00496847" w:rsidRDefault="00E766A6" w:rsidP="00E766A6">
            <w:pPr>
              <w:pStyle w:val="Tableapple"/>
              <w:spacing w:line="280" w:lineRule="exact"/>
              <w:rPr>
                <w:rFonts w:cs="Arial"/>
                <w:noProof/>
              </w:rPr>
            </w:pPr>
            <w:r>
              <w:rPr>
                <w:noProof/>
              </w:rPr>
              <w:lastRenderedPageBreak/>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E766A6" w:rsidRPr="0058576B" w:rsidRDefault="00E766A6" w:rsidP="00E766A6">
            <w:pPr>
              <w:pStyle w:val="Tablesubtitle"/>
              <w:rPr>
                <w:rFonts w:cs="Arial"/>
                <w:noProof/>
              </w:rPr>
            </w:pPr>
            <w:r w:rsidRPr="0058576B">
              <w:rPr>
                <w:rFonts w:cs="Arial"/>
                <w:noProof/>
              </w:rPr>
              <w:t>Smoking and tobacco use cessation</w:t>
            </w:r>
          </w:p>
          <w:p w14:paraId="0BC64BCB" w14:textId="77777777" w:rsidR="00E766A6" w:rsidRPr="00496847" w:rsidRDefault="00E766A6" w:rsidP="00E766A6">
            <w:pPr>
              <w:pStyle w:val="Tabletext"/>
              <w:rPr>
                <w:rFonts w:cs="Arial"/>
                <w:noProof/>
              </w:rPr>
            </w:pPr>
            <w:r w:rsidRPr="00496847">
              <w:rPr>
                <w:rFonts w:cs="Arial"/>
                <w:noProof/>
              </w:rPr>
              <w:t xml:space="preserve">If you use tobacco, do not have signs or symptoms of tobacco-related disease, and want or need to quit: </w:t>
            </w:r>
          </w:p>
          <w:p w14:paraId="51566650" w14:textId="77777777" w:rsidR="00E766A6" w:rsidRPr="00496847" w:rsidRDefault="00E766A6" w:rsidP="00FA4FC7">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E766A6" w:rsidRPr="00496847" w:rsidRDefault="00E766A6" w:rsidP="00E766A6">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E766A6" w:rsidRPr="00496847" w:rsidRDefault="00E766A6" w:rsidP="00FA4FC7">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E766A6" w:rsidRPr="00AD2062" w:rsidRDefault="00E766A6" w:rsidP="00E766A6">
            <w:pPr>
              <w:pStyle w:val="Tabletext"/>
              <w:rPr>
                <w:bCs/>
                <w:noProof/>
              </w:rPr>
            </w:pPr>
            <w:r w:rsidRPr="00AF64D6">
              <w:rPr>
                <w:rFonts w:cs="Arial"/>
                <w:bCs/>
                <w:noProof/>
                <w:color w:val="548DD4"/>
              </w:rPr>
              <w:t>[</w:t>
            </w:r>
            <w:r w:rsidRPr="00AF64D6">
              <w:rPr>
                <w:rFonts w:cs="Arial"/>
                <w:bCs/>
                <w:i/>
                <w:iCs/>
                <w:noProof/>
                <w:color w:val="548DD4"/>
              </w:rPr>
              <w:t>List any additional benefits offered</w:t>
            </w:r>
            <w:r w:rsidRPr="00AF64D6">
              <w:rPr>
                <w:rFonts w:cs="Arial"/>
                <w:bCs/>
                <w:noProof/>
                <w:color w:val="548DD4"/>
              </w:rPr>
              <w:t>.]</w:t>
            </w:r>
          </w:p>
        </w:tc>
        <w:tc>
          <w:tcPr>
            <w:tcW w:w="2707" w:type="dxa"/>
            <w:tcMar>
              <w:top w:w="144" w:type="dxa"/>
              <w:left w:w="144" w:type="dxa"/>
              <w:bottom w:w="144" w:type="dxa"/>
              <w:right w:w="144" w:type="dxa"/>
            </w:tcMar>
          </w:tcPr>
          <w:p w14:paraId="4F3DE5F4" w14:textId="77777777" w:rsidR="00E766A6" w:rsidRPr="00496847" w:rsidRDefault="00E766A6" w:rsidP="00E766A6">
            <w:pPr>
              <w:pStyle w:val="Tabletext"/>
              <w:rPr>
                <w:rFonts w:cs="Arial"/>
                <w:noProof/>
              </w:rPr>
            </w:pPr>
            <w:r w:rsidRPr="00496847">
              <w:rPr>
                <w:rFonts w:cs="Arial"/>
                <w:noProof/>
              </w:rPr>
              <w:t>$0</w:t>
            </w:r>
          </w:p>
          <w:p w14:paraId="14ABAF90" w14:textId="7A8B9C8E" w:rsidR="00E766A6" w:rsidRPr="00D052FF" w:rsidRDefault="00E766A6" w:rsidP="00E766A6">
            <w:pPr>
              <w:pStyle w:val="Tabletext"/>
              <w:rPr>
                <w:bCs/>
                <w:noProof/>
              </w:rPr>
            </w:pPr>
            <w:r w:rsidRPr="00AF64D6">
              <w:rPr>
                <w:rFonts w:cs="Arial"/>
                <w:bCs/>
                <w:noProof/>
                <w:color w:val="548DD4"/>
              </w:rPr>
              <w:t>[</w:t>
            </w:r>
            <w:r w:rsidRPr="00AF64D6">
              <w:rPr>
                <w:rFonts w:cs="Arial"/>
                <w:bCs/>
                <w:i/>
                <w:iCs/>
                <w:noProof/>
                <w:color w:val="548DD4"/>
              </w:rPr>
              <w:t>List copays for supplemental benefits</w:t>
            </w:r>
            <w:r w:rsidRPr="00AF64D6">
              <w:rPr>
                <w:rFonts w:cs="Arial"/>
                <w:bCs/>
                <w:noProof/>
                <w:color w:val="548DD4"/>
              </w:rPr>
              <w:t>.]</w:t>
            </w:r>
          </w:p>
        </w:tc>
      </w:tr>
      <w:tr w:rsidR="00E766A6"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E766A6" w:rsidRPr="0058576B" w:rsidRDefault="00E766A6" w:rsidP="00E766A6">
            <w:pPr>
              <w:pStyle w:val="Tablesubtitle"/>
              <w:rPr>
                <w:noProof/>
              </w:rPr>
            </w:pPr>
            <w:r w:rsidRPr="0058576B">
              <w:rPr>
                <w:noProof/>
              </w:rPr>
              <w:t>Supervised exercise therapy (SET)</w:t>
            </w:r>
          </w:p>
          <w:p w14:paraId="326B28E5" w14:textId="3BDE1387" w:rsidR="00E766A6" w:rsidRPr="00496847" w:rsidRDefault="00E766A6" w:rsidP="00E766A6">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AF64D6">
              <w:rPr>
                <w:rFonts w:cs="Arial"/>
                <w:noProof/>
                <w:color w:val="548DD4"/>
              </w:rPr>
              <w:t>[</w:t>
            </w:r>
            <w:r w:rsidRPr="00AF64D6">
              <w:rPr>
                <w:rFonts w:cs="Arial"/>
                <w:i/>
                <w:noProof/>
                <w:color w:val="548DD4"/>
              </w:rPr>
              <w:t xml:space="preserve">insert if applicable: </w:t>
            </w:r>
            <w:r w:rsidRPr="00AF64D6">
              <w:rPr>
                <w:rFonts w:cs="Arial"/>
                <w:noProof/>
                <w:color w:val="548DD4"/>
              </w:rPr>
              <w:t>who have a referral for PAD from the physician responsible for PAD treatment]</w:t>
            </w:r>
            <w:r w:rsidRPr="00496847">
              <w:rPr>
                <w:rFonts w:cs="Arial"/>
                <w:noProof/>
                <w:color w:val="000000"/>
              </w:rPr>
              <w:t xml:space="preserve">. </w:t>
            </w:r>
          </w:p>
          <w:p w14:paraId="5B94A252" w14:textId="2F10CBE7" w:rsidR="00E766A6" w:rsidRPr="00496847" w:rsidRDefault="00E766A6" w:rsidP="00E766A6">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E766A6" w:rsidRPr="00496847" w:rsidRDefault="00E766A6" w:rsidP="00E766A6">
            <w:pPr>
              <w:pStyle w:val="Tablelistbullet"/>
              <w:rPr>
                <w:noProof/>
              </w:rPr>
            </w:pPr>
            <w:r>
              <w:rPr>
                <w:noProof/>
              </w:rPr>
              <w:t>u</w:t>
            </w:r>
            <w:r w:rsidRPr="00496847">
              <w:rPr>
                <w:noProof/>
              </w:rPr>
              <w:t>p to 36 sessions during a 12-week period if all SET requirements are met</w:t>
            </w:r>
          </w:p>
          <w:p w14:paraId="33665164" w14:textId="74033552" w:rsidR="00E766A6" w:rsidRPr="00496847" w:rsidRDefault="00E766A6" w:rsidP="00E766A6">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E766A6" w:rsidRPr="00496847" w:rsidRDefault="00E766A6" w:rsidP="00E766A6">
            <w:pPr>
              <w:pStyle w:val="Tabletext"/>
              <w:rPr>
                <w:rFonts w:cs="Arial"/>
                <w:noProof/>
              </w:rPr>
            </w:pPr>
            <w:r w:rsidRPr="00496847">
              <w:rPr>
                <w:rFonts w:cs="Arial"/>
                <w:noProof/>
              </w:rPr>
              <w:t>The SET program must be:</w:t>
            </w:r>
          </w:p>
          <w:p w14:paraId="6606091B" w14:textId="77777777" w:rsidR="00E766A6" w:rsidRPr="00496847" w:rsidRDefault="00E766A6" w:rsidP="00E766A6">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E766A6" w:rsidRPr="00496847" w:rsidRDefault="00E766A6" w:rsidP="00E766A6">
            <w:pPr>
              <w:pStyle w:val="Tablelistbullet"/>
              <w:rPr>
                <w:noProof/>
              </w:rPr>
            </w:pPr>
            <w:r>
              <w:rPr>
                <w:noProof/>
              </w:rPr>
              <w:t>i</w:t>
            </w:r>
            <w:r w:rsidRPr="00496847">
              <w:rPr>
                <w:noProof/>
              </w:rPr>
              <w:t>n a hospital outpatient setting or in a physician’s office</w:t>
            </w:r>
          </w:p>
          <w:p w14:paraId="4F46B43D" w14:textId="2FA81472" w:rsidR="00E766A6" w:rsidRPr="00496847" w:rsidRDefault="00E766A6" w:rsidP="00E766A6">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E766A6" w:rsidRPr="00496847" w:rsidRDefault="00E766A6" w:rsidP="00E766A6">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E766A6" w:rsidRPr="00496847" w:rsidRDefault="00E766A6" w:rsidP="00E766A6">
            <w:pPr>
              <w:pStyle w:val="Tabletext"/>
              <w:rPr>
                <w:rFonts w:cs="Arial"/>
                <w:noProof/>
              </w:rPr>
            </w:pPr>
            <w:r w:rsidRPr="00496847">
              <w:rPr>
                <w:rFonts w:cs="Arial"/>
                <w:noProof/>
              </w:rPr>
              <w:t>$0</w:t>
            </w:r>
          </w:p>
        </w:tc>
      </w:tr>
      <w:tr w:rsidR="007A0612" w:rsidRPr="00496847" w14:paraId="09356571" w14:textId="77777777" w:rsidTr="2EBAE05A">
        <w:trPr>
          <w:cantSplit/>
        </w:trPr>
        <w:tc>
          <w:tcPr>
            <w:tcW w:w="533" w:type="dxa"/>
            <w:shd w:val="clear" w:color="auto" w:fill="auto"/>
            <w:tcMar>
              <w:top w:w="144" w:type="dxa"/>
              <w:left w:w="144" w:type="dxa"/>
              <w:bottom w:w="144" w:type="dxa"/>
              <w:right w:w="144" w:type="dxa"/>
            </w:tcMar>
          </w:tcPr>
          <w:p w14:paraId="631925F0" w14:textId="77777777" w:rsidR="007A0612" w:rsidRPr="00496847" w:rsidRDefault="007A0612"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8449B2D" w14:textId="77777777" w:rsidR="007A0612" w:rsidRPr="007A0612" w:rsidRDefault="007A0612" w:rsidP="007A0612">
            <w:pPr>
              <w:pStyle w:val="Tablesubtitle"/>
              <w:rPr>
                <w:rFonts w:cs="Arial"/>
                <w:noProof/>
              </w:rPr>
            </w:pPr>
            <w:r w:rsidRPr="007A0612">
              <w:rPr>
                <w:rFonts w:cs="Arial"/>
                <w:noProof/>
              </w:rPr>
              <w:t>Transportation</w:t>
            </w:r>
          </w:p>
          <w:p w14:paraId="6B01CB29" w14:textId="33161795" w:rsidR="007A0612" w:rsidRPr="007A0612" w:rsidRDefault="007A0612" w:rsidP="007A0612">
            <w:pPr>
              <w:pStyle w:val="Tablesubtitle"/>
              <w:rPr>
                <w:rFonts w:cs="Arial"/>
                <w:b w:val="0"/>
                <w:bCs w:val="0"/>
                <w:noProof/>
              </w:rPr>
            </w:pPr>
            <w:r w:rsidRPr="007A0612">
              <w:rPr>
                <w:rFonts w:cs="Arial"/>
                <w:b w:val="0"/>
                <w:bCs w:val="0"/>
                <w:noProof/>
              </w:rPr>
              <w:t>If you need transportation to and from health services that we cover, call &lt;phone number&gt;. We will provide the most appropriate and cost-effective transportation. Our plan is not required to provide transportation to your Primary Care Clinic if it is over 30 miles from your home or if you choose a specialty provider that is more than 60 miles from your home. Call &lt;phone number&gt; if you do not have a Primary Care Clinic that is available within 30 miles of your home and/or you do not have a specialty provider that is available within 60 miles of your home.</w:t>
            </w:r>
          </w:p>
          <w:p w14:paraId="11BB4248" w14:textId="77777777" w:rsidR="007A0612" w:rsidRPr="007A0612" w:rsidRDefault="007A0612" w:rsidP="007A0612">
            <w:pPr>
              <w:pStyle w:val="Tablelistbullet"/>
              <w:rPr>
                <w:noProof/>
              </w:rPr>
            </w:pPr>
            <w:r w:rsidRPr="007A0612">
              <w:rPr>
                <w:rFonts w:cs="Arial"/>
                <w:noProof/>
              </w:rPr>
              <w:t>Non-emergency ambulance</w:t>
            </w:r>
          </w:p>
          <w:p w14:paraId="2340EADB" w14:textId="77777777" w:rsidR="007A0612" w:rsidRPr="007A0612" w:rsidRDefault="007A0612" w:rsidP="007A0612">
            <w:pPr>
              <w:pStyle w:val="Tablelistbullet"/>
              <w:rPr>
                <w:noProof/>
              </w:rPr>
            </w:pPr>
            <w:r w:rsidRPr="007A0612">
              <w:rPr>
                <w:rFonts w:cs="Arial"/>
                <w:noProof/>
              </w:rPr>
              <w:t>Volunteer driver transport</w:t>
            </w:r>
          </w:p>
          <w:p w14:paraId="2E1BA401" w14:textId="77777777" w:rsidR="007A0612" w:rsidRPr="007A0612" w:rsidRDefault="007A0612" w:rsidP="007A0612">
            <w:pPr>
              <w:pStyle w:val="Tablelistbullet"/>
              <w:rPr>
                <w:noProof/>
              </w:rPr>
            </w:pPr>
            <w:r w:rsidRPr="007A0612">
              <w:rPr>
                <w:rFonts w:cs="Arial"/>
                <w:noProof/>
              </w:rPr>
              <w:t>Unassisted transport (taxi or public transportation)</w:t>
            </w:r>
          </w:p>
          <w:p w14:paraId="001A045D" w14:textId="77777777" w:rsidR="007A0612" w:rsidRPr="007A0612" w:rsidRDefault="007A0612" w:rsidP="007A0612">
            <w:pPr>
              <w:pStyle w:val="Tablelistbullet"/>
              <w:rPr>
                <w:noProof/>
              </w:rPr>
            </w:pPr>
            <w:r w:rsidRPr="007A0612">
              <w:rPr>
                <w:rFonts w:cs="Arial"/>
                <w:noProof/>
              </w:rPr>
              <w:t>Assisted transportation</w:t>
            </w:r>
          </w:p>
          <w:p w14:paraId="2DE2DC91" w14:textId="77777777" w:rsidR="007A0612" w:rsidRPr="007A0612" w:rsidRDefault="007A0612" w:rsidP="007A0612">
            <w:pPr>
              <w:pStyle w:val="Tablelistbullet"/>
              <w:rPr>
                <w:noProof/>
              </w:rPr>
            </w:pPr>
            <w:r w:rsidRPr="007A0612">
              <w:rPr>
                <w:rFonts w:cs="Arial"/>
                <w:noProof/>
              </w:rPr>
              <w:t>Lift-equipped/ramp transport</w:t>
            </w:r>
          </w:p>
          <w:p w14:paraId="210AC6CF" w14:textId="77777777" w:rsidR="007A0612" w:rsidRPr="007A0612" w:rsidRDefault="007A0612" w:rsidP="007A0612">
            <w:pPr>
              <w:pStyle w:val="Tablelistbullet"/>
              <w:rPr>
                <w:noProof/>
              </w:rPr>
            </w:pPr>
            <w:r w:rsidRPr="007A0612">
              <w:rPr>
                <w:rFonts w:cs="Arial"/>
                <w:noProof/>
              </w:rPr>
              <w:t>Protected transportation</w:t>
            </w:r>
          </w:p>
          <w:p w14:paraId="5689531A" w14:textId="335A0F54" w:rsidR="007A0612" w:rsidRPr="007A0612" w:rsidRDefault="007A0612" w:rsidP="00385AE7">
            <w:pPr>
              <w:pStyle w:val="Tablelistbullet"/>
              <w:rPr>
                <w:noProof/>
              </w:rPr>
            </w:pPr>
            <w:r w:rsidRPr="007A0612">
              <w:rPr>
                <w:rFonts w:cs="Arial"/>
                <w:noProof/>
              </w:rPr>
              <w:t>Stretcher transport</w:t>
            </w:r>
          </w:p>
          <w:p w14:paraId="6D45F139" w14:textId="77777777" w:rsidR="007A0612" w:rsidRPr="007A0612" w:rsidRDefault="007A0612" w:rsidP="007A0612">
            <w:pPr>
              <w:pStyle w:val="Tablesubtitle"/>
              <w:rPr>
                <w:rFonts w:cs="Arial"/>
                <w:b w:val="0"/>
                <w:bCs w:val="0"/>
                <w:noProof/>
              </w:rPr>
            </w:pPr>
            <w:r w:rsidRPr="007A0612">
              <w:rPr>
                <w:rFonts w:cs="Arial"/>
                <w:b w:val="0"/>
                <w:bCs w:val="0"/>
                <w:noProof/>
              </w:rPr>
              <w:t>Note: Our plan does not cover mileage reimbursement (for example, when you use your own car), meals, lodging, and parking, also including out of state travel. These services are not covered under the plan but may be available through the local county or tribal agency. Call your local county or tribal agency for more information.</w:t>
            </w:r>
          </w:p>
          <w:p w14:paraId="56D14E50" w14:textId="71937EDA" w:rsidR="007A0612" w:rsidRPr="00274501" w:rsidRDefault="007A0612" w:rsidP="00274501">
            <w:pPr>
              <w:pStyle w:val="Tablesubtitle"/>
              <w:rPr>
                <w:rFonts w:cs="Arial"/>
                <w:i/>
                <w:iCs/>
                <w:noProof/>
              </w:rPr>
            </w:pPr>
            <w:r w:rsidRPr="00274501">
              <w:rPr>
                <w:rFonts w:cs="Arial"/>
                <w:b w:val="0"/>
                <w:bCs w:val="0"/>
                <w:noProof/>
                <w:color w:val="548DD4" w:themeColor="accent4"/>
              </w:rPr>
              <w:t>[</w:t>
            </w:r>
            <w:r w:rsidRPr="00274501">
              <w:rPr>
                <w:rFonts w:cs="Arial"/>
                <w:b w:val="0"/>
                <w:bCs w:val="0"/>
                <w:i/>
                <w:iCs/>
                <w:noProof/>
                <w:color w:val="548DD4" w:themeColor="accent4"/>
              </w:rPr>
              <w:t>MCOs may include additional information on how to access transportation services. MCOs are not allowed to include information regarding a penalty for missed rides.</w:t>
            </w:r>
            <w:r w:rsidRPr="00274501">
              <w:rPr>
                <w:rFonts w:cs="Arial"/>
                <w:b w:val="0"/>
                <w:bCs w:val="0"/>
                <w:noProof/>
                <w:color w:val="548DD4" w:themeColor="accent4"/>
              </w:rPr>
              <w:t>]</w:t>
            </w:r>
          </w:p>
        </w:tc>
        <w:tc>
          <w:tcPr>
            <w:tcW w:w="2707" w:type="dxa"/>
            <w:tcMar>
              <w:top w:w="144" w:type="dxa"/>
              <w:left w:w="144" w:type="dxa"/>
              <w:bottom w:w="144" w:type="dxa"/>
              <w:right w:w="144" w:type="dxa"/>
            </w:tcMar>
          </w:tcPr>
          <w:p w14:paraId="36B64302" w14:textId="77777777" w:rsidR="007A0612" w:rsidRPr="00496847" w:rsidRDefault="007A0612" w:rsidP="00E766A6">
            <w:pPr>
              <w:pStyle w:val="Tabletext"/>
              <w:rPr>
                <w:rFonts w:cs="Arial"/>
                <w:noProof/>
              </w:rPr>
            </w:pPr>
          </w:p>
        </w:tc>
      </w:tr>
      <w:tr w:rsidR="00E766A6"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E766A6" w:rsidRPr="0058576B" w:rsidRDefault="00E766A6" w:rsidP="00E766A6">
            <w:pPr>
              <w:pStyle w:val="Tablesubtitle"/>
              <w:rPr>
                <w:rFonts w:cs="Arial"/>
                <w:noProof/>
              </w:rPr>
            </w:pPr>
            <w:r w:rsidRPr="0058576B">
              <w:rPr>
                <w:rFonts w:cs="Arial"/>
                <w:noProof/>
              </w:rPr>
              <w:t>Urgently needed care</w:t>
            </w:r>
          </w:p>
          <w:p w14:paraId="19905F12" w14:textId="70EB5E07" w:rsidR="00E766A6" w:rsidRPr="00496847" w:rsidRDefault="00E766A6" w:rsidP="00E766A6">
            <w:pPr>
              <w:pStyle w:val="Tabletext"/>
              <w:rPr>
                <w:rFonts w:cs="Arial"/>
                <w:noProof/>
              </w:rPr>
            </w:pPr>
            <w:r w:rsidRPr="00496847">
              <w:rPr>
                <w:rFonts w:cs="Arial"/>
                <w:noProof/>
              </w:rPr>
              <w:t>Urgently needed care is care given to treat:</w:t>
            </w:r>
          </w:p>
          <w:p w14:paraId="529BE318" w14:textId="4FFBE686" w:rsidR="00E766A6" w:rsidRPr="00496847" w:rsidRDefault="00E766A6" w:rsidP="00FA4FC7">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3B4EDA21" w:rsidR="00E766A6" w:rsidRPr="00496847" w:rsidRDefault="00E766A6" w:rsidP="00FA4FC7">
            <w:pPr>
              <w:pStyle w:val="Tablelistbullet"/>
              <w:numPr>
                <w:ilvl w:val="0"/>
                <w:numId w:val="35"/>
              </w:numPr>
              <w:ind w:left="432"/>
              <w:rPr>
                <w:rFonts w:cs="Arial"/>
                <w:noProof/>
                <w:szCs w:val="30"/>
              </w:rPr>
            </w:pPr>
            <w:r>
              <w:rPr>
                <w:rFonts w:cs="Arial"/>
                <w:noProof/>
              </w:rPr>
              <w:t>an unforseen</w:t>
            </w:r>
            <w:r w:rsidRPr="00496847">
              <w:rPr>
                <w:rFonts w:cs="Arial"/>
                <w:noProof/>
              </w:rPr>
              <w:t xml:space="preserve"> illness, </w:t>
            </w:r>
            <w:r w:rsidRPr="00496847">
              <w:rPr>
                <w:rFonts w:cs="Arial"/>
                <w:b/>
                <w:noProof/>
              </w:rPr>
              <w:t xml:space="preserve">or </w:t>
            </w:r>
          </w:p>
          <w:p w14:paraId="3387C7A7" w14:textId="3954283D" w:rsidR="00E766A6" w:rsidRPr="00496847" w:rsidRDefault="00E766A6" w:rsidP="00FA4FC7">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E766A6" w:rsidRPr="00496847" w:rsidRDefault="00E766A6" w:rsidP="00FA4FC7">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7F4AC618" w:rsidR="00E766A6" w:rsidRPr="00496847" w:rsidRDefault="00E766A6" w:rsidP="00E766A6">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 is not possible, or it is unreasonable to obtain services from network providers </w:t>
            </w:r>
            <w:r w:rsidRPr="00496847">
              <w:rPr>
                <w:rFonts w:cs="Arial"/>
                <w:noProof/>
              </w:rPr>
              <w:t>(for example, when you are outside the plan’s service area</w:t>
            </w:r>
            <w:r>
              <w:rPr>
                <w:rFonts w:cs="Arial"/>
                <w:noProof/>
              </w:rPr>
              <w:t xml:space="preserve"> and you require medically needed immediate services for an unseen condition but it is not a medical emergency</w:t>
            </w:r>
            <w:r w:rsidRPr="00496847">
              <w:rPr>
                <w:rFonts w:cs="Arial"/>
                <w:noProof/>
              </w:rPr>
              <w:t>)</w:t>
            </w:r>
            <w:r w:rsidRPr="00496847">
              <w:rPr>
                <w:rFonts w:cs="Arial"/>
                <w:noProof/>
                <w:szCs w:val="30"/>
              </w:rPr>
              <w:t>.</w:t>
            </w:r>
          </w:p>
          <w:p w14:paraId="3C931BCC" w14:textId="77777777" w:rsidR="00E766A6" w:rsidRDefault="00E766A6" w:rsidP="00E766A6">
            <w:pPr>
              <w:pStyle w:val="Tabletext"/>
              <w:rPr>
                <w:rFonts w:cs="Arial"/>
                <w:noProof/>
                <w:color w:val="548DD4"/>
              </w:rPr>
            </w:pPr>
            <w:r w:rsidRPr="00AF64D6">
              <w:rPr>
                <w:rFonts w:cs="Arial"/>
                <w:noProof/>
                <w:color w:val="548DD4"/>
              </w:rPr>
              <w:t>[</w:t>
            </w:r>
            <w:r w:rsidRPr="00AF64D6">
              <w:rPr>
                <w:rFonts w:cs="Arial"/>
                <w:i/>
                <w:iCs/>
                <w:noProof/>
                <w:color w:val="548DD4"/>
              </w:rPr>
              <w:t>Include in-network benefits. Also identify whether this coverage is within the U.S. and its territories or is supplemental world-wide emergency/urgent coverage</w:t>
            </w:r>
            <w:r w:rsidRPr="00AF64D6">
              <w:rPr>
                <w:rFonts w:cs="Arial"/>
                <w:noProof/>
                <w:color w:val="548DD4"/>
              </w:rPr>
              <w:t>.]</w:t>
            </w:r>
          </w:p>
          <w:p w14:paraId="63FAF819" w14:textId="540BBBE5" w:rsidR="007A0612" w:rsidRPr="00496847" w:rsidRDefault="007A0612" w:rsidP="00E766A6">
            <w:pPr>
              <w:pStyle w:val="Tabletext"/>
              <w:rPr>
                <w:rFonts w:cs="Arial"/>
                <w:i/>
                <w:noProof/>
              </w:rPr>
            </w:pPr>
            <w:r w:rsidRPr="00385AE7">
              <w:rPr>
                <w:rFonts w:cs="Arial"/>
                <w:iCs/>
                <w:noProof/>
              </w:rPr>
              <w:t>This coverage is only available within the U.S. and its territories</w:t>
            </w:r>
            <w:r w:rsidRPr="007A0612">
              <w:rPr>
                <w:rFonts w:cs="Arial"/>
                <w:i/>
                <w:noProof/>
              </w:rPr>
              <w:t>.</w:t>
            </w:r>
          </w:p>
        </w:tc>
        <w:tc>
          <w:tcPr>
            <w:tcW w:w="2707" w:type="dxa"/>
            <w:tcMar>
              <w:top w:w="144" w:type="dxa"/>
              <w:left w:w="144" w:type="dxa"/>
              <w:bottom w:w="144" w:type="dxa"/>
              <w:right w:w="144" w:type="dxa"/>
            </w:tcMar>
          </w:tcPr>
          <w:p w14:paraId="2E0CBD6F" w14:textId="77777777" w:rsidR="00E766A6" w:rsidRPr="00496847" w:rsidRDefault="00E766A6" w:rsidP="00E766A6">
            <w:pPr>
              <w:pStyle w:val="Tabletext"/>
              <w:rPr>
                <w:rFonts w:cs="Arial"/>
                <w:noProof/>
                <w:color w:val="548DD4"/>
              </w:rPr>
            </w:pPr>
            <w:r w:rsidRPr="00496847">
              <w:rPr>
                <w:rFonts w:cs="Arial"/>
                <w:noProof/>
              </w:rPr>
              <w:t>$0</w:t>
            </w:r>
          </w:p>
        </w:tc>
      </w:tr>
      <w:tr w:rsidR="00E766A6" w:rsidRPr="00496847" w14:paraId="3D7622F0" w14:textId="77777777" w:rsidTr="2EBAE05A">
        <w:trPr>
          <w:cantSplit/>
        </w:trPr>
        <w:tc>
          <w:tcPr>
            <w:tcW w:w="533" w:type="dxa"/>
            <w:shd w:val="clear" w:color="auto" w:fill="auto"/>
            <w:tcMar>
              <w:top w:w="144" w:type="dxa"/>
              <w:left w:w="144" w:type="dxa"/>
              <w:bottom w:w="144" w:type="dxa"/>
              <w:right w:w="144" w:type="dxa"/>
            </w:tcMar>
          </w:tcPr>
          <w:p w14:paraId="4B76EE36" w14:textId="77777777" w:rsidR="00E766A6" w:rsidRPr="00496847" w:rsidRDefault="00E766A6" w:rsidP="00E766A6">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3B1E08D" w14:textId="77777777" w:rsidR="00E766A6" w:rsidRDefault="00E766A6" w:rsidP="00E766A6">
            <w:pPr>
              <w:pStyle w:val="Tablesubtitle"/>
              <w:rPr>
                <w:rFonts w:cs="Arial"/>
                <w:b w:val="0"/>
                <w:bCs w:val="0"/>
                <w:i/>
                <w:iCs/>
                <w:noProof/>
                <w:color w:val="548DD4" w:themeColor="accent4"/>
              </w:rPr>
            </w:pPr>
            <w:r>
              <w:rPr>
                <w:rFonts w:cs="Arial"/>
                <w:b w:val="0"/>
                <w:bCs w:val="0"/>
                <w:noProof/>
                <w:color w:val="548DD4" w:themeColor="accent4"/>
              </w:rPr>
              <w:t>[</w:t>
            </w:r>
            <w:r>
              <w:rPr>
                <w:rFonts w:cs="Arial"/>
                <w:b w:val="0"/>
                <w:bCs w:val="0"/>
                <w:i/>
                <w:iCs/>
                <w:noProof/>
                <w:color w:val="548DD4" w:themeColor="accent4"/>
              </w:rPr>
              <w:t>If the following benefit is not applicable, delete this row.</w:t>
            </w:r>
          </w:p>
          <w:p w14:paraId="53C14365" w14:textId="0065746F" w:rsidR="00E766A6" w:rsidRPr="00385AE7" w:rsidRDefault="00E766A6" w:rsidP="00E766A6">
            <w:pPr>
              <w:pStyle w:val="Tablesubtitle"/>
              <w:rPr>
                <w:rFonts w:cs="Arial"/>
                <w:noProof/>
                <w:color w:val="548DD4" w:themeColor="accent4"/>
              </w:rPr>
            </w:pPr>
            <w:r w:rsidRPr="00385AE7">
              <w:rPr>
                <w:rFonts w:cs="Arial"/>
                <w:noProof/>
                <w:color w:val="548DD4" w:themeColor="accent4"/>
              </w:rPr>
              <w:t>Value-Based Insurance Design (VBID) Model</w:t>
            </w:r>
          </w:p>
          <w:p w14:paraId="2C9D61D7" w14:textId="7BE6791D" w:rsidR="00E766A6" w:rsidRPr="00385AE7" w:rsidRDefault="00E766A6" w:rsidP="00E766A6">
            <w:pPr>
              <w:pStyle w:val="Tablesubtitle"/>
              <w:rPr>
                <w:rFonts w:cs="Arial"/>
                <w:b w:val="0"/>
                <w:bCs w:val="0"/>
                <w:i/>
                <w:iCs/>
                <w:noProof/>
                <w:color w:val="548DD4" w:themeColor="accent4"/>
              </w:rPr>
            </w:pPr>
            <w:r>
              <w:rPr>
                <w:rFonts w:cs="Arial"/>
                <w:b w:val="0"/>
                <w:bCs w:val="0"/>
                <w:i/>
                <w:iCs/>
                <w:noProof/>
                <w:color w:val="548DD4" w:themeColor="accent4"/>
              </w:rPr>
              <w:t>Enrollees with chronic condition(s), enrollees who qualify for “Extra Help”, or enrolees in geographic areas that meet certain critieria may be eligible for VBID targeted supplemental benefits and/or reduced cost sharing. The eligibility criteria and benefits must be listed here if applicable. The benefits listed here must be approved in the bid. Describe the nature of the benefits and eligibility critieria here.</w:t>
            </w:r>
            <w:r w:rsidRPr="00385AE7">
              <w:rPr>
                <w:rFonts w:cs="Arial"/>
                <w:b w:val="0"/>
                <w:bCs w:val="0"/>
                <w:noProof/>
                <w:color w:val="548DD4" w:themeColor="accent4"/>
              </w:rPr>
              <w:t>]</w:t>
            </w:r>
          </w:p>
        </w:tc>
        <w:tc>
          <w:tcPr>
            <w:tcW w:w="2707" w:type="dxa"/>
            <w:tcMar>
              <w:top w:w="144" w:type="dxa"/>
              <w:left w:w="144" w:type="dxa"/>
              <w:bottom w:w="144" w:type="dxa"/>
              <w:right w:w="144" w:type="dxa"/>
            </w:tcMar>
          </w:tcPr>
          <w:p w14:paraId="2CBF2EE0" w14:textId="384D3CA3" w:rsidR="00E766A6" w:rsidRPr="00385AE7" w:rsidRDefault="00E766A6" w:rsidP="00E766A6">
            <w:pPr>
              <w:pStyle w:val="Tabletext"/>
              <w:rPr>
                <w:rFonts w:cs="Arial"/>
                <w:i/>
                <w:iCs/>
                <w:noProof/>
                <w:color w:val="548DD4" w:themeColor="accent4"/>
              </w:rPr>
            </w:pPr>
            <w:r>
              <w:rPr>
                <w:rFonts w:cs="Arial"/>
                <w:noProof/>
                <w:color w:val="548DD4" w:themeColor="accent4"/>
              </w:rPr>
              <w:t>[</w:t>
            </w:r>
            <w:r>
              <w:rPr>
                <w:rFonts w:cs="Arial"/>
                <w:i/>
                <w:iCs/>
                <w:noProof/>
                <w:color w:val="548DD4" w:themeColor="accent4"/>
              </w:rPr>
              <w:t>List copays</w:t>
            </w:r>
            <w:r w:rsidRPr="00385AE7">
              <w:rPr>
                <w:rFonts w:cs="Arial"/>
                <w:noProof/>
                <w:color w:val="548DD4" w:themeColor="accent4"/>
              </w:rPr>
              <w:t>]</w:t>
            </w:r>
          </w:p>
        </w:tc>
      </w:tr>
      <w:tr w:rsidR="00E766A6"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E766A6" w:rsidRPr="00496847" w:rsidRDefault="00E766A6" w:rsidP="00E766A6">
            <w:pPr>
              <w:pStyle w:val="Tableapple"/>
              <w:spacing w:line="280" w:lineRule="exact"/>
              <w:rPr>
                <w:rFonts w:cs="Arial"/>
                <w:noProof/>
                <w:snapToGrid w:val="0"/>
              </w:rPr>
            </w:pPr>
            <w:r>
              <w:rPr>
                <w:noProof/>
              </w:rPr>
              <w:lastRenderedPageBreak/>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31"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E766A6" w:rsidRPr="00AF64D6" w:rsidRDefault="00E766A6" w:rsidP="00E766A6">
            <w:pPr>
              <w:pStyle w:val="Tabletext"/>
              <w:rPr>
                <w:rFonts w:cs="Arial"/>
                <w:i/>
                <w:noProof/>
                <w:color w:val="548DD4"/>
              </w:rPr>
            </w:pPr>
            <w:r w:rsidRPr="00AF64D6">
              <w:rPr>
                <w:rFonts w:cs="Arial"/>
                <w:noProof/>
                <w:color w:val="548DD4"/>
              </w:rPr>
              <w:t>[</w:t>
            </w:r>
            <w:r w:rsidRPr="00AF64D6">
              <w:rPr>
                <w:rFonts w:cs="Arial"/>
                <w:i/>
                <w:iCs/>
                <w:noProof/>
                <w:color w:val="548DD4"/>
              </w:rPr>
              <w:t>Plans should modify this section to reflect Medicaid and plan-covered supplemental benefits as appropriate. Add the apple icon if listing only preventive services</w:t>
            </w:r>
            <w:r w:rsidRPr="00AF64D6">
              <w:rPr>
                <w:rFonts w:cs="Arial"/>
                <w:noProof/>
                <w:color w:val="548DD4"/>
              </w:rPr>
              <w:t>.]</w:t>
            </w:r>
          </w:p>
          <w:p w14:paraId="5A4C31FE" w14:textId="77777777" w:rsidR="00E766A6" w:rsidRPr="0058576B" w:rsidRDefault="00E766A6" w:rsidP="00E766A6">
            <w:pPr>
              <w:pStyle w:val="Tablesubtitle"/>
              <w:rPr>
                <w:rFonts w:cs="Arial"/>
                <w:noProof/>
              </w:rPr>
            </w:pPr>
            <w:r w:rsidRPr="0058576B">
              <w:rPr>
                <w:rFonts w:cs="Arial"/>
                <w:noProof/>
              </w:rPr>
              <w:t>Vision care</w:t>
            </w:r>
          </w:p>
          <w:p w14:paraId="13F31116" w14:textId="0183903D" w:rsidR="00E766A6" w:rsidRPr="00496847" w:rsidRDefault="00E766A6" w:rsidP="00E766A6">
            <w:pPr>
              <w:pStyle w:val="Tabletext"/>
              <w:rPr>
                <w:rFonts w:cs="Arial"/>
                <w:noProof/>
              </w:rPr>
            </w:pPr>
            <w:r w:rsidRPr="00496847">
              <w:rPr>
                <w:rFonts w:cs="Arial"/>
                <w:noProof/>
              </w:rPr>
              <w:t xml:space="preserve">We pay for outpatient doctor services for the diagnosis and treatment of diseases and injuries of the eye. For example, this includes annual eye exams for diabetic retinopathy for people with diabetes and treatment for age-related macular degeneration. </w:t>
            </w:r>
          </w:p>
          <w:p w14:paraId="6EE33B4D" w14:textId="70BA33F9" w:rsidR="00E766A6" w:rsidRPr="00496847" w:rsidRDefault="00E766A6" w:rsidP="00E766A6">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E766A6" w:rsidRPr="00496847" w:rsidRDefault="00E766A6" w:rsidP="00E766A6">
            <w:pPr>
              <w:pStyle w:val="Tablelistbullet"/>
              <w:rPr>
                <w:rFonts w:cs="Arial"/>
                <w:noProof/>
              </w:rPr>
            </w:pPr>
            <w:r>
              <w:rPr>
                <w:rFonts w:cs="Arial"/>
                <w:noProof/>
              </w:rPr>
              <w:t>p</w:t>
            </w:r>
            <w:r w:rsidRPr="00496847">
              <w:rPr>
                <w:rFonts w:cs="Arial"/>
                <w:noProof/>
              </w:rPr>
              <w:t>eople with a family history of glaucoma</w:t>
            </w:r>
          </w:p>
          <w:p w14:paraId="6E04F571" w14:textId="2EA2E00F" w:rsidR="00E766A6" w:rsidRPr="00496847" w:rsidRDefault="00E766A6" w:rsidP="00E766A6">
            <w:pPr>
              <w:pStyle w:val="Tablelistbullet"/>
              <w:rPr>
                <w:rFonts w:cs="Arial"/>
                <w:noProof/>
              </w:rPr>
            </w:pPr>
            <w:r>
              <w:rPr>
                <w:rFonts w:cs="Arial"/>
                <w:noProof/>
              </w:rPr>
              <w:t>p</w:t>
            </w:r>
            <w:r w:rsidRPr="00496847">
              <w:rPr>
                <w:rFonts w:cs="Arial"/>
                <w:noProof/>
              </w:rPr>
              <w:t>eople with diabetes</w:t>
            </w:r>
          </w:p>
          <w:p w14:paraId="4F48E217" w14:textId="397A5C4B" w:rsidR="00E766A6" w:rsidRPr="00AA1902" w:rsidRDefault="00E766A6" w:rsidP="00E766A6">
            <w:pPr>
              <w:pStyle w:val="Tablelistbullet"/>
              <w:rPr>
                <w:rFonts w:cs="Arial"/>
                <w:noProof/>
                <w:color w:val="548DD4"/>
              </w:rPr>
            </w:pPr>
            <w:r w:rsidRPr="00496847">
              <w:rPr>
                <w:rFonts w:cs="Arial"/>
                <w:noProof/>
              </w:rPr>
              <w:t xml:space="preserve">African-Americans </w:t>
            </w:r>
            <w:r w:rsidRPr="00AF64D6">
              <w:rPr>
                <w:rFonts w:cs="Arial"/>
                <w:color w:val="548DD4"/>
              </w:rPr>
              <w:t>[</w:t>
            </w:r>
            <w:r w:rsidRPr="00AF64D6">
              <w:rPr>
                <w:rFonts w:cs="Arial"/>
                <w:i/>
                <w:iCs/>
                <w:color w:val="548DD4"/>
              </w:rPr>
              <w:t>plans that cover under 65 must include</w:t>
            </w:r>
            <w:r w:rsidRPr="00AF64D6">
              <w:rPr>
                <w:rFonts w:cs="Arial"/>
                <w:color w:val="548DD4"/>
              </w:rPr>
              <w:t xml:space="preserve">: </w:t>
            </w:r>
            <w:r w:rsidRPr="00AF64D6">
              <w:rPr>
                <w:color w:val="548DD4"/>
              </w:rPr>
              <w:t>who are age 50 and over</w:t>
            </w:r>
            <w:r w:rsidRPr="00AF64D6">
              <w:rPr>
                <w:rFonts w:cs="Arial"/>
                <w:color w:val="548DD4"/>
              </w:rPr>
              <w:t>]</w:t>
            </w:r>
          </w:p>
          <w:p w14:paraId="551F3E7D" w14:textId="26336F9B" w:rsidR="00E766A6" w:rsidRPr="00AF64D6" w:rsidRDefault="00E766A6" w:rsidP="00E766A6">
            <w:pPr>
              <w:pStyle w:val="Tablelistbullet"/>
              <w:rPr>
                <w:rFonts w:cs="Arial"/>
                <w:noProof/>
                <w:color w:val="548DD4"/>
              </w:rPr>
            </w:pPr>
            <w:r w:rsidRPr="00496847">
              <w:rPr>
                <w:rFonts w:cs="Arial"/>
                <w:noProof/>
              </w:rPr>
              <w:t xml:space="preserve">Hispanic Americans </w:t>
            </w:r>
            <w:r w:rsidRPr="00AF64D6">
              <w:rPr>
                <w:rFonts w:cs="Arial"/>
                <w:color w:val="548DD4"/>
              </w:rPr>
              <w:t>[</w:t>
            </w:r>
            <w:r w:rsidRPr="00AF64D6">
              <w:rPr>
                <w:rFonts w:cs="Arial"/>
                <w:i/>
                <w:iCs/>
                <w:color w:val="548DD4"/>
              </w:rPr>
              <w:t>plans that cover under 65 must include</w:t>
            </w:r>
            <w:r w:rsidRPr="00AF64D6">
              <w:rPr>
                <w:rFonts w:cs="Arial"/>
                <w:color w:val="548DD4"/>
              </w:rPr>
              <w:t xml:space="preserve">: </w:t>
            </w:r>
            <w:r w:rsidRPr="00AF64D6">
              <w:rPr>
                <w:color w:val="548DD4"/>
              </w:rPr>
              <w:t>who are 65 or over</w:t>
            </w:r>
            <w:r w:rsidRPr="00AF64D6">
              <w:rPr>
                <w:rFonts w:cs="Arial"/>
                <w:color w:val="548DD4"/>
              </w:rPr>
              <w:t>]</w:t>
            </w:r>
          </w:p>
          <w:p w14:paraId="54B5FB30" w14:textId="3D67D2E1" w:rsidR="00E766A6" w:rsidRPr="00597A07" w:rsidRDefault="00E766A6" w:rsidP="00E766A6">
            <w:pPr>
              <w:pStyle w:val="Tabletext"/>
              <w:rPr>
                <w:rFonts w:cs="Arial"/>
                <w:noProof/>
                <w:color w:val="000000" w:themeColor="text1"/>
              </w:rPr>
            </w:pPr>
            <w:r w:rsidRPr="00AF64D6">
              <w:rPr>
                <w:rFonts w:cs="Arial"/>
                <w:noProof/>
                <w:color w:val="548DD4"/>
              </w:rPr>
              <w:t>[</w:t>
            </w:r>
            <w:r w:rsidRPr="00AF64D6">
              <w:rPr>
                <w:rFonts w:cs="Arial"/>
                <w:i/>
                <w:iCs/>
                <w:noProof/>
                <w:color w:val="548DD4"/>
              </w:rPr>
              <w:t>Plans should modify this description if the plan offers more than is covered by Medicare.</w:t>
            </w:r>
            <w:r w:rsidRPr="00AF64D6">
              <w:rPr>
                <w:rFonts w:cs="Arial"/>
                <w:noProof/>
                <w:color w:val="548DD4"/>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13845AEE" w14:textId="77777777" w:rsidR="007A0612" w:rsidRDefault="00E766A6" w:rsidP="007A0612">
            <w:pPr>
              <w:pStyle w:val="Tabletext"/>
            </w:pPr>
            <w:r w:rsidRPr="00496847">
              <w:rPr>
                <w:rFonts w:cs="Arial"/>
                <w:noProof/>
              </w:rPr>
              <w:t>If you have two separate cataract surgeries, you must get one pair of glasses after each surgery. You cannot get two pairs of glasses after the second surgery, even if you did not get a pair of glasses after the first surgery.</w:t>
            </w:r>
            <w:r w:rsidR="007A0612">
              <w:t xml:space="preserve"> </w:t>
            </w:r>
          </w:p>
          <w:p w14:paraId="3C69B89D" w14:textId="771248EB" w:rsidR="007A0612" w:rsidRPr="007A0612" w:rsidRDefault="007A0612" w:rsidP="007A0612">
            <w:pPr>
              <w:pStyle w:val="Tabletext"/>
              <w:rPr>
                <w:rFonts w:cs="Arial"/>
                <w:noProof/>
              </w:rPr>
            </w:pPr>
            <w:r w:rsidRPr="007A0612">
              <w:rPr>
                <w:rFonts w:cs="Arial"/>
                <w:noProof/>
              </w:rPr>
              <w:t>We also cover the following:</w:t>
            </w:r>
          </w:p>
          <w:p w14:paraId="5B96BE3B" w14:textId="77777777" w:rsidR="007A0612" w:rsidRDefault="007A0612" w:rsidP="007A0612">
            <w:pPr>
              <w:pStyle w:val="Tablelistbullet"/>
              <w:rPr>
                <w:rFonts w:cs="Arial"/>
                <w:noProof/>
              </w:rPr>
            </w:pPr>
            <w:r w:rsidRPr="007A0612">
              <w:rPr>
                <w:rFonts w:cs="Arial"/>
                <w:noProof/>
              </w:rPr>
              <w:t xml:space="preserve">Eye exams </w:t>
            </w:r>
          </w:p>
          <w:p w14:paraId="1FA8E5F3" w14:textId="201DCB6F" w:rsidR="007A0612" w:rsidRDefault="007A0612" w:rsidP="007A0612">
            <w:pPr>
              <w:pStyle w:val="Tablelistbullet"/>
              <w:rPr>
                <w:rFonts w:cs="Arial"/>
                <w:noProof/>
              </w:rPr>
            </w:pPr>
            <w:r w:rsidRPr="007A0612">
              <w:rPr>
                <w:rFonts w:cs="Arial"/>
                <w:noProof/>
              </w:rPr>
              <w:t>Initial eyeglasses, when medically necessary. (eyeglass frame selection may be limited).</w:t>
            </w:r>
          </w:p>
          <w:p w14:paraId="22885FD0" w14:textId="243020B0" w:rsidR="007A0612" w:rsidRDefault="007A0612" w:rsidP="007A0612">
            <w:pPr>
              <w:pStyle w:val="Tablelistbullet"/>
              <w:rPr>
                <w:rFonts w:cs="Arial"/>
                <w:noProof/>
              </w:rPr>
            </w:pPr>
            <w:r w:rsidRPr="007A0612">
              <w:rPr>
                <w:rFonts w:cs="Arial"/>
                <w:noProof/>
              </w:rPr>
              <w:t>Replacement eyeglasses, when medically necessary</w:t>
            </w:r>
            <w:r w:rsidR="00C90ACB">
              <w:rPr>
                <w:rFonts w:cs="Arial"/>
                <w:noProof/>
              </w:rPr>
              <w:t>;</w:t>
            </w:r>
            <w:r w:rsidRPr="007A0612">
              <w:rPr>
                <w:rFonts w:cs="Arial"/>
                <w:noProof/>
              </w:rPr>
              <w:t xml:space="preserve"> Identical replacement of covered eyeglasses for loss, theft, or damage beyond repair. </w:t>
            </w:r>
          </w:p>
          <w:p w14:paraId="3A1677E1" w14:textId="7274481D" w:rsidR="00E766A6" w:rsidRPr="000F0094" w:rsidRDefault="000F0094" w:rsidP="000F0094">
            <w:pPr>
              <w:pStyle w:val="Tablelistbullet"/>
              <w:numPr>
                <w:ilvl w:val="0"/>
                <w:numId w:val="0"/>
              </w:numPr>
              <w:ind w:left="72"/>
              <w:jc w:val="right"/>
              <w:rPr>
                <w:b/>
                <w:bCs/>
                <w:noProof/>
              </w:rPr>
            </w:pPr>
            <w:r>
              <w:rPr>
                <w:b/>
                <w:bCs/>
                <w:noProof/>
              </w:rPr>
              <w:t>This benefit is continued on the next page</w:t>
            </w:r>
          </w:p>
        </w:tc>
        <w:tc>
          <w:tcPr>
            <w:tcW w:w="2707" w:type="dxa"/>
            <w:tcMar>
              <w:top w:w="144" w:type="dxa"/>
              <w:left w:w="144" w:type="dxa"/>
              <w:bottom w:w="144" w:type="dxa"/>
              <w:right w:w="144" w:type="dxa"/>
            </w:tcMar>
          </w:tcPr>
          <w:p w14:paraId="0B01BF52" w14:textId="6C670DDC" w:rsidR="00E766A6" w:rsidRPr="00AF64D6" w:rsidRDefault="00E766A6" w:rsidP="00E766A6">
            <w:pPr>
              <w:pStyle w:val="Tabletext"/>
              <w:rPr>
                <w:rFonts w:cs="Arial"/>
                <w:noProof/>
                <w:color w:val="548DD4"/>
              </w:rPr>
            </w:pPr>
            <w:r w:rsidRPr="00AF64D6">
              <w:rPr>
                <w:rFonts w:cs="Arial"/>
                <w:noProof/>
                <w:color w:val="548DD4"/>
              </w:rPr>
              <w:t>[</w:t>
            </w:r>
            <w:r w:rsidRPr="00AF64D6">
              <w:rPr>
                <w:rFonts w:cs="Arial"/>
                <w:i/>
                <w:iCs/>
                <w:noProof/>
                <w:color w:val="548DD4"/>
              </w:rPr>
              <w:t>List copays</w:t>
            </w:r>
            <w:r w:rsidRPr="00AF64D6">
              <w:rPr>
                <w:rFonts w:cs="Arial"/>
                <w:noProof/>
                <w:color w:val="548DD4"/>
              </w:rPr>
              <w:t>.]</w:t>
            </w:r>
          </w:p>
          <w:p w14:paraId="5D155254" w14:textId="329E045F" w:rsidR="00E766A6" w:rsidRPr="00496847" w:rsidRDefault="00E766A6" w:rsidP="00E766A6">
            <w:pPr>
              <w:pStyle w:val="Tabletext"/>
              <w:rPr>
                <w:rFonts w:cs="Arial"/>
                <w:noProof/>
                <w:color w:val="548DD4"/>
              </w:rPr>
            </w:pPr>
            <w:r w:rsidRPr="00AF64D6">
              <w:rPr>
                <w:rFonts w:cs="Arial"/>
                <w:noProof/>
                <w:color w:val="548DD4"/>
              </w:rPr>
              <w:t>[</w:t>
            </w:r>
            <w:r w:rsidRPr="00AF64D6">
              <w:rPr>
                <w:rFonts w:cs="Arial"/>
                <w:i/>
                <w:iCs/>
                <w:noProof/>
                <w:color w:val="548DD4"/>
              </w:rPr>
              <w:t>List copays for additional benefits</w:t>
            </w:r>
            <w:r w:rsidRPr="00AF64D6">
              <w:rPr>
                <w:rFonts w:cs="Arial"/>
                <w:noProof/>
                <w:color w:val="548DD4"/>
              </w:rPr>
              <w:t>.]</w:t>
            </w:r>
          </w:p>
        </w:tc>
      </w:tr>
      <w:tr w:rsidR="000F0094" w:rsidRPr="00496847" w14:paraId="6C7E1399" w14:textId="77777777" w:rsidTr="2EBAE05A">
        <w:trPr>
          <w:cantSplit/>
        </w:trPr>
        <w:tc>
          <w:tcPr>
            <w:tcW w:w="533" w:type="dxa"/>
            <w:shd w:val="clear" w:color="auto" w:fill="auto"/>
            <w:tcMar>
              <w:top w:w="144" w:type="dxa"/>
              <w:left w:w="144" w:type="dxa"/>
              <w:bottom w:w="144" w:type="dxa"/>
              <w:right w:w="144" w:type="dxa"/>
            </w:tcMar>
          </w:tcPr>
          <w:p w14:paraId="3EC39563" w14:textId="77777777" w:rsidR="000F0094" w:rsidRDefault="000F0094" w:rsidP="00E766A6">
            <w:pPr>
              <w:pStyle w:val="Tableapple"/>
              <w:spacing w:line="280" w:lineRule="exact"/>
              <w:rPr>
                <w:noProof/>
              </w:rPr>
            </w:pPr>
          </w:p>
        </w:tc>
        <w:tc>
          <w:tcPr>
            <w:tcW w:w="6667" w:type="dxa"/>
            <w:shd w:val="clear" w:color="auto" w:fill="auto"/>
            <w:tcMar>
              <w:top w:w="144" w:type="dxa"/>
              <w:left w:w="144" w:type="dxa"/>
              <w:bottom w:w="144" w:type="dxa"/>
              <w:right w:w="144" w:type="dxa"/>
            </w:tcMar>
          </w:tcPr>
          <w:p w14:paraId="6F5722B9" w14:textId="72EBC435" w:rsidR="000F0094" w:rsidRPr="000F0094" w:rsidRDefault="000F0094" w:rsidP="000F0094">
            <w:pPr>
              <w:pStyle w:val="Tablelistbullet"/>
              <w:numPr>
                <w:ilvl w:val="0"/>
                <w:numId w:val="0"/>
              </w:numPr>
              <w:ind w:left="432" w:hanging="360"/>
              <w:rPr>
                <w:rFonts w:cs="Arial"/>
                <w:b/>
                <w:bCs/>
                <w:noProof/>
              </w:rPr>
            </w:pPr>
            <w:r>
              <w:rPr>
                <w:rFonts w:cs="Arial"/>
                <w:b/>
                <w:bCs/>
                <w:noProof/>
              </w:rPr>
              <w:t>Vision care (continued)</w:t>
            </w:r>
          </w:p>
          <w:p w14:paraId="3BC2D276" w14:textId="71FF6F20" w:rsidR="000F0094" w:rsidRDefault="000F0094" w:rsidP="000F0094">
            <w:pPr>
              <w:pStyle w:val="Tablelistbullet"/>
              <w:rPr>
                <w:rFonts w:cs="Arial"/>
                <w:noProof/>
              </w:rPr>
            </w:pPr>
            <w:r w:rsidRPr="007A0612">
              <w:rPr>
                <w:rFonts w:cs="Arial"/>
                <w:noProof/>
              </w:rPr>
              <w:t>Repairs to frames and lenses for eyeglasses covered under the plan</w:t>
            </w:r>
          </w:p>
          <w:p w14:paraId="3C10D8B3" w14:textId="77777777" w:rsidR="000F0094" w:rsidRDefault="000F0094" w:rsidP="000F0094">
            <w:pPr>
              <w:pStyle w:val="Tablelistbullet"/>
              <w:rPr>
                <w:rFonts w:cs="Arial"/>
                <w:noProof/>
              </w:rPr>
            </w:pPr>
            <w:r w:rsidRPr="007A0612">
              <w:rPr>
                <w:noProof/>
              </w:rPr>
              <w:t>Tinted, photochromatic (such as Transitions®) lenses, or polarized lenses, when medically necessary</w:t>
            </w:r>
            <w:r w:rsidRPr="007A0612">
              <w:rPr>
                <w:rFonts w:cs="Arial"/>
                <w:noProof/>
              </w:rPr>
              <w:t>•</w:t>
            </w:r>
            <w:r w:rsidRPr="007A0612">
              <w:rPr>
                <w:rFonts w:cs="Arial"/>
                <w:noProof/>
              </w:rPr>
              <w:tab/>
            </w:r>
          </w:p>
          <w:p w14:paraId="6D563114" w14:textId="77777777" w:rsidR="000F0094" w:rsidRPr="007A0612" w:rsidRDefault="000F0094" w:rsidP="000F0094">
            <w:pPr>
              <w:pStyle w:val="Tablelistbullet"/>
              <w:rPr>
                <w:rFonts w:cs="Arial"/>
                <w:noProof/>
              </w:rPr>
            </w:pPr>
            <w:r w:rsidRPr="007A0612">
              <w:rPr>
                <w:rFonts w:cs="Arial"/>
                <w:noProof/>
              </w:rPr>
              <w:t>Contact lenses, when medically necessary under certain circumstances</w:t>
            </w:r>
          </w:p>
          <w:p w14:paraId="1EA5B53E" w14:textId="77777777" w:rsidR="000F0094" w:rsidRPr="00452D4A" w:rsidRDefault="000F0094" w:rsidP="000F0094">
            <w:pPr>
              <w:pStyle w:val="Tablelistbullet"/>
              <w:numPr>
                <w:ilvl w:val="0"/>
                <w:numId w:val="0"/>
              </w:numPr>
              <w:ind w:left="72"/>
              <w:rPr>
                <w:rFonts w:cs="Arial"/>
                <w:noProof/>
                <w:color w:val="548DD4"/>
              </w:rPr>
            </w:pPr>
            <w:r w:rsidRPr="00452D4A">
              <w:rPr>
                <w:rFonts w:cs="Arial"/>
                <w:noProof/>
                <w:color w:val="548DD4"/>
              </w:rPr>
              <w:t>[</w:t>
            </w:r>
            <w:r w:rsidRPr="00452D4A">
              <w:rPr>
                <w:rFonts w:cs="Arial"/>
                <w:i/>
                <w:iCs/>
                <w:noProof/>
                <w:color w:val="548DD4"/>
              </w:rPr>
              <w:t>Also list any additional benefits offered, such as additional vision exams or glasses</w:t>
            </w:r>
            <w:r w:rsidRPr="00452D4A">
              <w:rPr>
                <w:rFonts w:cs="Arial"/>
                <w:noProof/>
                <w:color w:val="548DD4"/>
              </w:rPr>
              <w:t>.]</w:t>
            </w:r>
          </w:p>
          <w:p w14:paraId="7046BA3F" w14:textId="5626D16E" w:rsidR="000F0094" w:rsidRPr="0058576B" w:rsidRDefault="000F0094" w:rsidP="000F0094">
            <w:pPr>
              <w:pStyle w:val="Tablesubtitle"/>
              <w:rPr>
                <w:rFonts w:cs="Arial"/>
                <w:noProof/>
              </w:rPr>
            </w:pPr>
            <w:r w:rsidRPr="00452D4A">
              <w:rPr>
                <w:rFonts w:cs="Arial"/>
                <w:noProof/>
                <w:color w:val="548DD4"/>
              </w:rPr>
              <w:t>[</w:t>
            </w:r>
            <w:r w:rsidRPr="00452D4A">
              <w:rPr>
                <w:rFonts w:cs="Arial"/>
                <w:i/>
                <w:iCs/>
                <w:noProof/>
                <w:color w:val="548DD4"/>
              </w:rPr>
              <w:t xml:space="preserve">Insert if applicable and include </w:t>
            </w:r>
            <w:r w:rsidRPr="00385AE7">
              <w:rPr>
                <w:rFonts w:cs="Arial"/>
                <w:i/>
                <w:iCs/>
                <w:noProof/>
                <w:color w:val="548DD4"/>
              </w:rPr>
              <w:t>only items not covered by the plan</w:t>
            </w:r>
            <w:r w:rsidRPr="00274501">
              <w:rPr>
                <w:rFonts w:cs="Arial"/>
                <w:noProof/>
                <w:color w:val="548DD4" w:themeColor="accent4"/>
              </w:rPr>
              <w:t xml:space="preserve">: </w:t>
            </w:r>
            <w:r w:rsidRPr="00452D4A">
              <w:rPr>
                <w:rFonts w:cs="Arial"/>
                <w:noProof/>
                <w:color w:val="548DD4"/>
              </w:rPr>
              <w:t>Note: Our plan does not cover an extra pair of glasses, progressive bifocal/trifocal lenses (without lines), protective coating for plastic lenses, and contact lens supplies.]</w:t>
            </w:r>
          </w:p>
        </w:tc>
        <w:tc>
          <w:tcPr>
            <w:tcW w:w="2707" w:type="dxa"/>
            <w:tcMar>
              <w:top w:w="144" w:type="dxa"/>
              <w:left w:w="144" w:type="dxa"/>
              <w:bottom w:w="144" w:type="dxa"/>
              <w:right w:w="144" w:type="dxa"/>
            </w:tcMar>
          </w:tcPr>
          <w:p w14:paraId="6464076F" w14:textId="77777777" w:rsidR="000F0094" w:rsidRPr="00496847" w:rsidRDefault="000F0094" w:rsidP="00E766A6">
            <w:pPr>
              <w:pStyle w:val="Tabletext"/>
              <w:rPr>
                <w:rFonts w:cs="Arial"/>
                <w:noProof/>
              </w:rPr>
            </w:pPr>
          </w:p>
        </w:tc>
      </w:tr>
      <w:tr w:rsidR="00E766A6"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E766A6" w:rsidRPr="00496847" w:rsidRDefault="00E766A6" w:rsidP="00E766A6">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E766A6" w:rsidRPr="0058576B" w:rsidRDefault="00E766A6" w:rsidP="00E766A6">
            <w:pPr>
              <w:pStyle w:val="Tablesubtitle"/>
              <w:rPr>
                <w:rFonts w:cs="Arial"/>
                <w:noProof/>
              </w:rPr>
            </w:pPr>
            <w:r w:rsidRPr="0058576B">
              <w:rPr>
                <w:rFonts w:cs="Arial"/>
                <w:noProof/>
              </w:rPr>
              <w:t>“Welcome to Medicare” preventive visit</w:t>
            </w:r>
          </w:p>
          <w:p w14:paraId="7226C794" w14:textId="77777777" w:rsidR="00E766A6" w:rsidRPr="00496847" w:rsidRDefault="00E766A6" w:rsidP="00E766A6">
            <w:pPr>
              <w:pStyle w:val="Tabletext"/>
              <w:rPr>
                <w:rFonts w:cs="Arial"/>
                <w:noProof/>
              </w:rPr>
            </w:pPr>
            <w:r w:rsidRPr="00496847">
              <w:rPr>
                <w:rFonts w:cs="Arial"/>
                <w:noProof/>
              </w:rPr>
              <w:t xml:space="preserve">We cover the one-time “Welcome to Medicare” preventive visit. The visit includes: </w:t>
            </w:r>
          </w:p>
          <w:p w14:paraId="54C3676F" w14:textId="1E4D564B" w:rsidR="00E766A6" w:rsidRPr="00496847" w:rsidRDefault="00E766A6" w:rsidP="00FA4FC7">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17F42B94" w:rsidR="00E766A6" w:rsidRPr="00496847" w:rsidRDefault="00E766A6" w:rsidP="00FA4FC7">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the preventive services you need (including screenings and shots), </w:t>
            </w:r>
            <w:r w:rsidRPr="00496847">
              <w:rPr>
                <w:rFonts w:cs="Arial"/>
                <w:b/>
                <w:bCs/>
                <w:noProof/>
              </w:rPr>
              <w:t>and</w:t>
            </w:r>
          </w:p>
          <w:p w14:paraId="004BB50D" w14:textId="0D388650" w:rsidR="00E766A6" w:rsidRPr="00496847" w:rsidRDefault="00E766A6" w:rsidP="00FA4FC7">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E766A6" w:rsidRPr="00496847" w:rsidRDefault="00E766A6" w:rsidP="00E766A6">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E766A6" w:rsidRPr="00496847" w:rsidRDefault="00E766A6" w:rsidP="00E766A6">
            <w:pPr>
              <w:pStyle w:val="Tabletext"/>
              <w:rPr>
                <w:rFonts w:cs="Arial"/>
                <w:noProof/>
                <w:color w:val="548DD4"/>
              </w:rPr>
            </w:pPr>
            <w:r w:rsidRPr="00496847">
              <w:rPr>
                <w:rFonts w:cs="Arial"/>
                <w:noProof/>
              </w:rPr>
              <w:t>$0</w:t>
            </w:r>
          </w:p>
        </w:tc>
      </w:tr>
    </w:tbl>
    <w:p w14:paraId="67DDBCE7" w14:textId="4DF4C88B" w:rsidR="00B17368" w:rsidRPr="00496847" w:rsidRDefault="79699C4B" w:rsidP="00577A34">
      <w:pPr>
        <w:pStyle w:val="Heading1"/>
        <w:rPr>
          <w:rFonts w:cs="Arial"/>
          <w:noProof/>
        </w:rPr>
      </w:pPr>
      <w:bookmarkStart w:id="35" w:name="_Toc169511224"/>
      <w:bookmarkStart w:id="36" w:name="_Toc336955545"/>
      <w:bookmarkStart w:id="37" w:name="_Toc347922244"/>
      <w:r w:rsidRPr="79699C4B">
        <w:rPr>
          <w:rFonts w:cs="Arial"/>
          <w:noProof/>
        </w:rPr>
        <w:t>Extra “Optional Supplemental” benefits you can buy</w:t>
      </w:r>
      <w:bookmarkEnd w:id="35"/>
    </w:p>
    <w:p w14:paraId="42BE6878" w14:textId="4C8571B8" w:rsidR="00B17368" w:rsidRPr="00AF64D6" w:rsidRDefault="48CAC93E" w:rsidP="00D53DE9">
      <w:pPr>
        <w:rPr>
          <w:rFonts w:cs="Arial"/>
          <w:i/>
          <w:color w:val="548DD4"/>
        </w:rPr>
      </w:pPr>
      <w:r w:rsidRPr="00AF64D6">
        <w:rPr>
          <w:rFonts w:cs="Arial"/>
          <w:color w:val="548DD4"/>
        </w:rPr>
        <w:t>[</w:t>
      </w:r>
      <w:r w:rsidRPr="00AF64D6">
        <w:rPr>
          <w:rFonts w:cs="Arial"/>
          <w:i/>
          <w:iCs/>
          <w:color w:val="548DD4"/>
        </w:rPr>
        <w:t>Include this section if you offer optional supplemental benefits in the plan and describe benefits below. Plans must explain how these benefits are different than what is covered under Medicaid. You may include this section either in the Member Handbook or as an insert to the Member Handbook</w:t>
      </w:r>
      <w:r w:rsidRPr="00AF64D6">
        <w:rPr>
          <w:rFonts w:cs="Arial"/>
          <w:color w:val="548DD4"/>
        </w:rPr>
        <w:t>.]</w:t>
      </w:r>
    </w:p>
    <w:p w14:paraId="7413A312" w14:textId="5A65308A" w:rsidR="00B17368" w:rsidRPr="00496847" w:rsidRDefault="48CAC93E" w:rsidP="003B2AAC">
      <w:pPr>
        <w:rPr>
          <w:rFonts w:cs="Arial"/>
        </w:rPr>
      </w:pPr>
      <w:r w:rsidRPr="48CAC93E">
        <w:rPr>
          <w:rFonts w:cs="Arial"/>
        </w:rPr>
        <w:lastRenderedPageBreak/>
        <w:t>Our plan offers some extra benefits that are not covered by Original Medicare and not included in your benefits package. These extra benefits are called “</w:t>
      </w:r>
      <w:r w:rsidRPr="48CAC93E">
        <w:rPr>
          <w:rFonts w:cs="Arial"/>
          <w:b/>
          <w:bCs/>
        </w:rPr>
        <w:t>Optional Supplemental Benefits</w:t>
      </w:r>
      <w:r w:rsidRPr="48CAC93E">
        <w:rPr>
          <w:rFonts w:cs="Arial"/>
        </w:rPr>
        <w:t xml:space="preserve">.” If you want these optional supplemental benefits, you must sign up for them </w:t>
      </w:r>
      <w:r w:rsidRPr="00AF64D6">
        <w:rPr>
          <w:rFonts w:cs="Arial"/>
          <w:color w:val="548DD4"/>
        </w:rPr>
        <w:t>[</w:t>
      </w:r>
      <w:r w:rsidRPr="00AF64D6">
        <w:rPr>
          <w:rFonts w:cs="Arial"/>
          <w:i/>
          <w:iCs/>
          <w:color w:val="548DD4"/>
        </w:rPr>
        <w:t>insert if applicable</w:t>
      </w:r>
      <w:r w:rsidRPr="00AF64D6">
        <w:rPr>
          <w:rFonts w:cs="Arial"/>
          <w:color w:val="548DD4"/>
        </w:rPr>
        <w:t xml:space="preserve">: and you may have to pay an additional premium for them.] </w:t>
      </w:r>
      <w:r w:rsidRPr="48CAC93E">
        <w:rPr>
          <w:rFonts w:cs="Arial"/>
        </w:rPr>
        <w:t xml:space="preserve">The optional supplemental benefits described in </w:t>
      </w:r>
      <w:r w:rsidRPr="00AF64D6">
        <w:rPr>
          <w:rFonts w:cs="Arial"/>
          <w:color w:val="548DD4"/>
        </w:rPr>
        <w:t>[</w:t>
      </w:r>
      <w:r w:rsidRPr="00AF64D6">
        <w:rPr>
          <w:rFonts w:cs="Arial"/>
          <w:i/>
          <w:iCs/>
          <w:color w:val="548DD4"/>
        </w:rPr>
        <w:t>insert as applicable</w:t>
      </w:r>
      <w:r w:rsidRPr="00AF64D6">
        <w:rPr>
          <w:rFonts w:cs="Arial"/>
          <w:color w:val="548DD4"/>
        </w:rPr>
        <w:t xml:space="preserve">: this section </w:t>
      </w:r>
      <w:r w:rsidRPr="00AF64D6">
        <w:rPr>
          <w:rFonts w:cs="Arial"/>
          <w:i/>
          <w:iCs/>
          <w:color w:val="548DD4"/>
        </w:rPr>
        <w:t>OR</w:t>
      </w:r>
      <w:r w:rsidRPr="00AF64D6">
        <w:rPr>
          <w:rFonts w:cs="Arial"/>
          <w:color w:val="548DD4"/>
        </w:rPr>
        <w:t xml:space="preserve"> the enclosed insert</w:t>
      </w:r>
      <w:r w:rsidRPr="00AA1902">
        <w:rPr>
          <w:rFonts w:cs="Arial"/>
          <w:color w:val="548DD4"/>
        </w:rPr>
        <w:t xml:space="preserve">] </w:t>
      </w:r>
      <w:r w:rsidRPr="48CAC93E">
        <w:rPr>
          <w:rFonts w:cs="Arial"/>
        </w:rPr>
        <w:t>are subject to the same appeals process as any other benefits.</w:t>
      </w:r>
    </w:p>
    <w:p w14:paraId="10018B92" w14:textId="38AB4CA9" w:rsidR="00B17368" w:rsidRPr="00AF64D6" w:rsidRDefault="006D0011" w:rsidP="00B87406">
      <w:pPr>
        <w:rPr>
          <w:rFonts w:cs="Arial"/>
          <w:color w:val="548DD4"/>
        </w:rPr>
      </w:pPr>
      <w:r w:rsidRPr="00AF64D6">
        <w:rPr>
          <w:rFonts w:cs="Arial"/>
          <w:color w:val="548DD4"/>
        </w:rPr>
        <w:t>[</w:t>
      </w:r>
      <w:r w:rsidR="00E202E0" w:rsidRPr="00AF64D6">
        <w:rPr>
          <w:rFonts w:cs="Arial"/>
          <w:i/>
          <w:iCs/>
          <w:color w:val="548DD4"/>
        </w:rPr>
        <w:t>Insert plan specific optional supplemental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00E202E0" w:rsidRPr="00AF64D6">
        <w:rPr>
          <w:rFonts w:cs="Arial"/>
          <w:color w:val="548DD4"/>
        </w:rPr>
        <w:t>).</w:t>
      </w:r>
      <w:r w:rsidRPr="00AF64D6">
        <w:rPr>
          <w:rFonts w:cs="Arial"/>
          <w:color w:val="548DD4"/>
        </w:rPr>
        <w:t>]</w:t>
      </w:r>
    </w:p>
    <w:p w14:paraId="5C7AE165" w14:textId="3409A336" w:rsidR="004C6F24" w:rsidRPr="00AF64D6" w:rsidRDefault="004D79CC" w:rsidP="00577A34">
      <w:pPr>
        <w:pStyle w:val="Heading1"/>
        <w:rPr>
          <w:rFonts w:cs="Arial"/>
          <w:noProof/>
          <w:color w:val="548DD4"/>
        </w:rPr>
      </w:pPr>
      <w:bookmarkStart w:id="38" w:name="_Toc169511225"/>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36"/>
      <w:bookmarkEnd w:id="37"/>
      <w:r w:rsidR="00F36DEA" w:rsidRPr="00AF64D6">
        <w:rPr>
          <w:rFonts w:cs="Arial"/>
          <w:noProof/>
          <w:color w:val="548DD4"/>
        </w:rPr>
        <w:t>s</w:t>
      </w:r>
      <w:bookmarkEnd w:id="38"/>
    </w:p>
    <w:p w14:paraId="40A4DF8E" w14:textId="485768AB" w:rsidR="004C6F24" w:rsidRPr="00AF64D6" w:rsidRDefault="006D0011" w:rsidP="00AD42D2">
      <w:pPr>
        <w:rPr>
          <w:rFonts w:cs="Arial"/>
          <w:b/>
          <w:bCs/>
          <w:noProof/>
          <w:color w:val="548DD4"/>
          <w:szCs w:val="26"/>
        </w:rPr>
      </w:pPr>
      <w:r w:rsidRPr="00AF64D6">
        <w:rPr>
          <w:rFonts w:cs="Arial"/>
          <w:noProof/>
          <w:color w:val="548DD4"/>
        </w:rPr>
        <w:t>[</w:t>
      </w:r>
      <w:r w:rsidR="004C6F24" w:rsidRPr="00AF64D6">
        <w:rPr>
          <w:rFonts w:cs="Arial"/>
          <w:i/>
          <w:iCs/>
          <w:noProof/>
          <w:color w:val="548DD4"/>
        </w:rPr>
        <w:t>If your plan offers a visitor/traveler program to members who are out of your service area, insert this section, adapting and expanding the following paragraphs as needed to describe the</w:t>
      </w:r>
      <w:r w:rsidR="004C6F24" w:rsidRPr="00AF64D6">
        <w:rPr>
          <w:rFonts w:cs="Arial"/>
          <w:noProof/>
          <w:color w:val="548DD4"/>
        </w:rPr>
        <w:t xml:space="preserve"> </w:t>
      </w:r>
      <w:r w:rsidR="004C6F24" w:rsidRPr="00AF64D6">
        <w:rPr>
          <w:rFonts w:cs="Arial"/>
          <w:i/>
          <w:iCs/>
          <w:noProof/>
          <w:color w:val="548DD4"/>
        </w:rPr>
        <w:t xml:space="preserve">traveler benefits and rules related to </w:t>
      </w:r>
      <w:r w:rsidR="007F381E" w:rsidRPr="00AF64D6">
        <w:rPr>
          <w:rFonts w:cs="Arial"/>
          <w:i/>
          <w:iCs/>
          <w:noProof/>
          <w:color w:val="548DD4"/>
        </w:rPr>
        <w:t>gett</w:t>
      </w:r>
      <w:r w:rsidR="004C6F24" w:rsidRPr="00AF64D6">
        <w:rPr>
          <w:rFonts w:cs="Arial"/>
          <w:i/>
          <w:iCs/>
          <w:noProof/>
          <w:color w:val="548DD4"/>
        </w:rPr>
        <w:t>ing the out-of-area coverage. If you allow extended periods of enrollment out-of-area per the exception in 42 CFR §422.74(b)(4)(iii) (for more than 6 months up to 12 months), also explain that here based on the language suggested below</w:t>
      </w:r>
      <w:r w:rsidR="004C6F24" w:rsidRPr="00AF64D6">
        <w:rPr>
          <w:rFonts w:cs="Arial"/>
          <w:noProof/>
          <w:color w:val="548DD4"/>
        </w:rPr>
        <w:t>:</w:t>
      </w:r>
    </w:p>
    <w:p w14:paraId="10212B2C" w14:textId="5E688EAB" w:rsidR="004C6F24" w:rsidRPr="00AF64D6" w:rsidRDefault="004C6F24" w:rsidP="00AD42D2">
      <w:pPr>
        <w:rPr>
          <w:rFonts w:cs="Arial"/>
          <w:i/>
          <w:noProof/>
          <w:color w:val="548DD4"/>
        </w:rPr>
      </w:pPr>
      <w:r w:rsidRPr="00AF64D6">
        <w:rPr>
          <w:rFonts w:cs="Arial"/>
          <w:noProof/>
          <w:color w:val="548DD4"/>
        </w:rPr>
        <w:t xml:space="preserve">If you are out of the plan’s service area for more than </w:t>
      </w:r>
      <w:r w:rsidR="00534528" w:rsidRPr="00AF64D6">
        <w:rPr>
          <w:rFonts w:cs="Arial"/>
          <w:noProof/>
          <w:color w:val="548DD4"/>
        </w:rPr>
        <w:t xml:space="preserve">6 </w:t>
      </w:r>
      <w:r w:rsidRPr="00AF64D6">
        <w:rPr>
          <w:rFonts w:cs="Arial"/>
          <w:noProof/>
          <w:color w:val="548DD4"/>
        </w:rPr>
        <w:t>months at a time</w:t>
      </w:r>
      <w:r w:rsidR="00444A1F" w:rsidRPr="00AF64D6">
        <w:rPr>
          <w:rFonts w:cs="Arial"/>
          <w:noProof/>
          <w:color w:val="548DD4"/>
        </w:rPr>
        <w:t xml:space="preserve"> but do not permanently move</w:t>
      </w:r>
      <w:r w:rsidRPr="00AF64D6">
        <w:rPr>
          <w:rFonts w:cs="Arial"/>
          <w:noProof/>
          <w:color w:val="548DD4"/>
        </w:rPr>
        <w:t xml:space="preserve">, we usually must </w:t>
      </w:r>
      <w:r w:rsidR="00444A1F" w:rsidRPr="00AF64D6">
        <w:rPr>
          <w:rFonts w:cs="Arial"/>
          <w:noProof/>
          <w:color w:val="548DD4"/>
        </w:rPr>
        <w:t>disenroll</w:t>
      </w:r>
      <w:r w:rsidRPr="00AF64D6">
        <w:rPr>
          <w:rFonts w:cs="Arial"/>
          <w:noProof/>
          <w:color w:val="548DD4"/>
        </w:rPr>
        <w:t xml:space="preserve"> you from our plan. However, we offer a visitor/traveler program </w:t>
      </w:r>
      <w:r w:rsidR="006D0011" w:rsidRPr="00AF64D6">
        <w:rPr>
          <w:rFonts w:cs="Arial"/>
          <w:noProof/>
          <w:color w:val="548DD4"/>
        </w:rPr>
        <w:t>[</w:t>
      </w:r>
      <w:r w:rsidR="002015AE" w:rsidRPr="005618B0">
        <w:rPr>
          <w:rFonts w:cs="Arial"/>
          <w:i/>
          <w:iCs/>
          <w:noProof/>
          <w:color w:val="548DD4"/>
        </w:rPr>
        <w:t>s</w:t>
      </w:r>
      <w:r w:rsidRPr="005618B0">
        <w:rPr>
          <w:rFonts w:cs="Arial"/>
          <w:i/>
          <w:iCs/>
          <w:noProof/>
          <w:color w:val="548DD4"/>
        </w:rPr>
        <w:t>pecify areas where the visitor/traveler program is being offered</w:t>
      </w:r>
      <w:r w:rsidR="006D0011" w:rsidRPr="00AF64D6">
        <w:rPr>
          <w:rFonts w:cs="Arial"/>
          <w:noProof/>
          <w:color w:val="548DD4"/>
        </w:rPr>
        <w:t>]</w:t>
      </w:r>
      <w:r w:rsidRPr="00AF64D6">
        <w:rPr>
          <w:rFonts w:cs="Arial"/>
          <w:noProof/>
          <w:color w:val="548DD4"/>
        </w:rPr>
        <w:t xml:space="preserve"> that </w:t>
      </w:r>
      <w:r w:rsidR="00117787" w:rsidRPr="00AF64D6">
        <w:rPr>
          <w:rFonts w:cs="Arial"/>
          <w:noProof/>
          <w:color w:val="548DD4"/>
        </w:rPr>
        <w:t>allows</w:t>
      </w:r>
      <w:r w:rsidRPr="00AF64D6">
        <w:rPr>
          <w:rFonts w:cs="Arial"/>
          <w:noProof/>
          <w:color w:val="548DD4"/>
        </w:rPr>
        <w:t xml:space="preserve"> you to remain enrolled in our plan when you are outside of our service area for up to 12 months. Under our visitor/traveler program, you</w:t>
      </w:r>
      <w:r w:rsidR="00117787" w:rsidRPr="00AF64D6">
        <w:rPr>
          <w:rFonts w:cs="Arial"/>
          <w:noProof/>
          <w:color w:val="548DD4"/>
        </w:rPr>
        <w:t xml:space="preserve"> </w:t>
      </w:r>
      <w:r w:rsidRPr="00AF64D6">
        <w:rPr>
          <w:rFonts w:cs="Arial"/>
          <w:noProof/>
          <w:color w:val="548DD4"/>
        </w:rPr>
        <w:t xml:space="preserve">get all plan-covered services at in-network </w:t>
      </w:r>
      <w:r w:rsidR="008C354D" w:rsidRPr="00AF64D6">
        <w:rPr>
          <w:rFonts w:cs="Arial"/>
          <w:noProof/>
          <w:color w:val="548DD4"/>
        </w:rPr>
        <w:t>cost-sharing</w:t>
      </w:r>
      <w:r w:rsidRPr="00AF64D6">
        <w:rPr>
          <w:rFonts w:cs="Arial"/>
          <w:noProof/>
          <w:color w:val="548DD4"/>
        </w:rPr>
        <w:t xml:space="preserve"> prices. </w:t>
      </w:r>
      <w:r w:rsidR="00117787" w:rsidRPr="00AF64D6">
        <w:rPr>
          <w:rFonts w:cs="Arial"/>
          <w:noProof/>
          <w:color w:val="548DD4"/>
        </w:rPr>
        <w:t>C</w:t>
      </w:r>
      <w:r w:rsidRPr="00AF64D6">
        <w:rPr>
          <w:rFonts w:cs="Arial"/>
          <w:noProof/>
          <w:color w:val="548DD4"/>
        </w:rPr>
        <w:t xml:space="preserve">ontact </w:t>
      </w:r>
      <w:r w:rsidR="00117787" w:rsidRPr="00AF64D6">
        <w:rPr>
          <w:rFonts w:cs="Arial"/>
          <w:noProof/>
          <w:color w:val="548DD4"/>
        </w:rPr>
        <w:t>us</w:t>
      </w:r>
      <w:r w:rsidRPr="00AF64D6">
        <w:rPr>
          <w:rFonts w:cs="Arial"/>
          <w:noProof/>
          <w:color w:val="548DD4"/>
        </w:rPr>
        <w:t xml:space="preserve"> for help in finding a provider when you use the visitor/traveler benefit.</w:t>
      </w:r>
    </w:p>
    <w:p w14:paraId="0AD2D99E" w14:textId="712EC09D" w:rsidR="00AE18BB" w:rsidRPr="00AF64D6" w:rsidRDefault="004C6F24" w:rsidP="00AD42D2">
      <w:pPr>
        <w:rPr>
          <w:rFonts w:cs="Arial"/>
          <w:i/>
          <w:noProof/>
          <w:color w:val="548DD4"/>
        </w:rPr>
      </w:pPr>
      <w:r w:rsidRPr="00AF64D6">
        <w:rPr>
          <w:rFonts w:cs="Arial"/>
          <w:noProof/>
          <w:color w:val="548DD4"/>
        </w:rPr>
        <w:t xml:space="preserve">If you are in a visitor/traveler area, you can stay enrolled in the plan until </w:t>
      </w:r>
      <w:r w:rsidR="00BA1C95" w:rsidRPr="00AF64D6">
        <w:rPr>
          <w:rFonts w:cs="Arial"/>
          <w:noProof/>
          <w:color w:val="548DD4"/>
        </w:rPr>
        <w:t>&lt;end date&gt;</w:t>
      </w:r>
      <w:r w:rsidRPr="00AF64D6">
        <w:rPr>
          <w:rFonts w:cs="Arial"/>
          <w:noProof/>
          <w:color w:val="548DD4"/>
        </w:rPr>
        <w:t xml:space="preserve">. If you </w:t>
      </w:r>
      <w:r w:rsidR="000C3AF5" w:rsidRPr="00AF64D6">
        <w:rPr>
          <w:rFonts w:cs="Arial"/>
          <w:noProof/>
          <w:color w:val="548DD4"/>
        </w:rPr>
        <w:t>don’t</w:t>
      </w:r>
      <w:r w:rsidRPr="00AF64D6">
        <w:rPr>
          <w:rFonts w:cs="Arial"/>
          <w:noProof/>
          <w:color w:val="548DD4"/>
        </w:rPr>
        <w:t xml:space="preserve"> </w:t>
      </w:r>
      <w:r w:rsidR="000C3AF5" w:rsidRPr="00AF64D6">
        <w:rPr>
          <w:rFonts w:cs="Arial"/>
          <w:noProof/>
          <w:color w:val="548DD4"/>
        </w:rPr>
        <w:t xml:space="preserve">return </w:t>
      </w:r>
      <w:r w:rsidRPr="00AF64D6">
        <w:rPr>
          <w:rFonts w:cs="Arial"/>
          <w:noProof/>
          <w:color w:val="548DD4"/>
        </w:rPr>
        <w:t>to</w:t>
      </w:r>
      <w:r w:rsidR="000C3AF5" w:rsidRPr="00AF64D6">
        <w:rPr>
          <w:rFonts w:cs="Arial"/>
          <w:noProof/>
          <w:color w:val="548DD4"/>
        </w:rPr>
        <w:t xml:space="preserve"> our</w:t>
      </w:r>
      <w:r w:rsidRPr="00AF64D6">
        <w:rPr>
          <w:rFonts w:cs="Arial"/>
          <w:noProof/>
          <w:color w:val="548DD4"/>
        </w:rPr>
        <w:t xml:space="preserve"> plan’s service area by </w:t>
      </w:r>
      <w:r w:rsidR="00BA1C95" w:rsidRPr="00AF64D6">
        <w:rPr>
          <w:rFonts w:cs="Arial"/>
          <w:noProof/>
          <w:color w:val="548DD4"/>
        </w:rPr>
        <w:t>&lt;end date&gt;</w:t>
      </w:r>
      <w:r w:rsidRPr="00AF64D6">
        <w:rPr>
          <w:rFonts w:cs="Arial"/>
          <w:noProof/>
          <w:color w:val="548DD4"/>
        </w:rPr>
        <w:t xml:space="preserve">, </w:t>
      </w:r>
      <w:r w:rsidR="000C3AF5" w:rsidRPr="00AF64D6">
        <w:rPr>
          <w:rFonts w:cs="Arial"/>
          <w:noProof/>
          <w:color w:val="548DD4"/>
        </w:rPr>
        <w:t xml:space="preserve">we </w:t>
      </w:r>
      <w:r w:rsidRPr="00AF64D6">
        <w:rPr>
          <w:rFonts w:cs="Arial"/>
          <w:noProof/>
          <w:color w:val="548DD4"/>
        </w:rPr>
        <w:t xml:space="preserve">will </w:t>
      </w:r>
      <w:r w:rsidR="000C3AF5" w:rsidRPr="00AF64D6">
        <w:rPr>
          <w:rFonts w:cs="Arial"/>
          <w:noProof/>
          <w:color w:val="548DD4"/>
        </w:rPr>
        <w:t>end your membership in our plan</w:t>
      </w:r>
      <w:r w:rsidRPr="00AF64D6">
        <w:rPr>
          <w:rFonts w:cs="Arial"/>
          <w:noProof/>
          <w:color w:val="548DD4"/>
        </w:rPr>
        <w:t>.</w:t>
      </w:r>
      <w:r w:rsidR="006D0011" w:rsidRPr="00AF64D6">
        <w:rPr>
          <w:rFonts w:cs="Arial"/>
          <w:noProof/>
          <w:color w:val="548DD4"/>
        </w:rPr>
        <w:t>]</w:t>
      </w:r>
    </w:p>
    <w:p w14:paraId="55F34BFA" w14:textId="4BC743E0" w:rsidR="00AE18BB" w:rsidRPr="00496847" w:rsidRDefault="00AE18BB" w:rsidP="00577A34">
      <w:pPr>
        <w:pStyle w:val="Heading1"/>
        <w:rPr>
          <w:rFonts w:cs="Arial"/>
          <w:noProof/>
        </w:rPr>
      </w:pPr>
      <w:bookmarkStart w:id="39" w:name="_Toc400097103"/>
      <w:bookmarkStart w:id="40" w:name="_Toc169511226"/>
      <w:r w:rsidRPr="00496847">
        <w:rPr>
          <w:rFonts w:cs="Arial"/>
          <w:noProof/>
        </w:rPr>
        <w:t xml:space="preserve">Benefits covered outside of </w:t>
      </w:r>
      <w:bookmarkEnd w:id="39"/>
      <w:r w:rsidR="009241D1" w:rsidRPr="00496847">
        <w:rPr>
          <w:rFonts w:cs="Arial"/>
          <w:noProof/>
        </w:rPr>
        <w:t>our plan</w:t>
      </w:r>
      <w:bookmarkEnd w:id="40"/>
    </w:p>
    <w:p w14:paraId="71B69DE5" w14:textId="4376ABC5" w:rsidR="00AE18BB" w:rsidRPr="001659CA" w:rsidRDefault="48CAC93E" w:rsidP="001659CA">
      <w:pPr>
        <w:rPr>
          <w:noProof/>
          <w:color w:val="548DD4" w:themeColor="accent4"/>
        </w:rPr>
      </w:pPr>
      <w:r w:rsidRPr="001659CA">
        <w:rPr>
          <w:noProof/>
          <w:color w:val="548DD4" w:themeColor="accent4"/>
        </w:rPr>
        <w:t>[</w:t>
      </w:r>
      <w:r w:rsidRPr="001659CA">
        <w:rPr>
          <w:i/>
          <w:iCs/>
          <w:noProof/>
          <w:color w:val="548DD4" w:themeColor="accent4"/>
        </w:rPr>
        <w:t>Plans should modify this section to include additional benefits covered outside the plan by Medicaid fee-for-service and/or a Medicaid managed care plan, as appropriate</w:t>
      </w:r>
      <w:r w:rsidRPr="001659CA">
        <w:rPr>
          <w:noProof/>
          <w:color w:val="548DD4" w:themeColor="accent4"/>
        </w:rPr>
        <w:t>.]</w:t>
      </w:r>
    </w:p>
    <w:p w14:paraId="0495979A" w14:textId="7F9768D2" w:rsidR="00DB089E" w:rsidRPr="00496847" w:rsidRDefault="000C3AF5" w:rsidP="001659CA">
      <w:pPr>
        <w:rPr>
          <w:i/>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 xml:space="preserve">they </w:t>
      </w:r>
      <w:r w:rsidR="00AE18BB" w:rsidRPr="00496847">
        <w:rPr>
          <w:noProof/>
        </w:rPr>
        <w:t xml:space="preserve">are available through </w:t>
      </w:r>
      <w:r w:rsidR="00DB089E" w:rsidRPr="00156DE6">
        <w:rPr>
          <w:color w:val="000000" w:themeColor="text1"/>
        </w:rPr>
        <w:t>Medicare or</w:t>
      </w:r>
      <w:r w:rsidR="004F79DC">
        <w:rPr>
          <w:color w:val="000000" w:themeColor="text1"/>
        </w:rPr>
        <w:t xml:space="preserve"> </w:t>
      </w:r>
      <w:r w:rsidR="00C90ACB">
        <w:rPr>
          <w:color w:val="000000" w:themeColor="text1"/>
        </w:rPr>
        <w:t>Medical Assistance</w:t>
      </w:r>
      <w:r w:rsidR="00DB089E" w:rsidRPr="00496847">
        <w:rPr>
          <w:noProof/>
        </w:rPr>
        <w:t>.</w:t>
      </w:r>
    </w:p>
    <w:p w14:paraId="03CA6B2F" w14:textId="3CC7A439" w:rsidR="00064F39" w:rsidRPr="00496847" w:rsidRDefault="48CAC93E" w:rsidP="48CAC93E">
      <w:pPr>
        <w:pStyle w:val="Heading2"/>
        <w:rPr>
          <w:rFonts w:cs="Arial"/>
          <w:i/>
          <w:noProof/>
        </w:rPr>
      </w:pPr>
      <w:bookmarkStart w:id="41" w:name="_Toc169511227"/>
      <w:r w:rsidRPr="48CAC93E">
        <w:rPr>
          <w:rFonts w:cs="Arial"/>
          <w:noProof/>
        </w:rPr>
        <w:lastRenderedPageBreak/>
        <w:t>G1. Hospice care</w:t>
      </w:r>
      <w:bookmarkEnd w:id="41"/>
    </w:p>
    <w:p w14:paraId="077E9516" w14:textId="0561EA61" w:rsidR="00AE18BB" w:rsidRPr="00496847" w:rsidRDefault="00353455" w:rsidP="001659CA">
      <w:pPr>
        <w:rPr>
          <w:noProof/>
        </w:rPr>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5505" w:rsidRPr="00496847">
        <w:rPr>
          <w:noProof/>
        </w:rPr>
        <w:t xml:space="preserve">You can get care from any hospice program certified by Medicare. The plan must help you find Medicare-certified hospice programs. </w:t>
      </w:r>
      <w:r w:rsidR="00AE18BB" w:rsidRPr="00496847">
        <w:rPr>
          <w:noProof/>
        </w:rPr>
        <w:t>Your hospice doctor can be a network provider or an out-of-network provider.</w:t>
      </w:r>
    </w:p>
    <w:p w14:paraId="1E2A2A83" w14:textId="034E7D7C" w:rsidR="00AE18BB" w:rsidRPr="00496847" w:rsidRDefault="000F2674" w:rsidP="001659CA">
      <w:pPr>
        <w:rPr>
          <w:b/>
          <w:bCs/>
          <w:noProof/>
          <w:szCs w:val="30"/>
        </w:rPr>
      </w:pPr>
      <w:r w:rsidRPr="00496847">
        <w:rPr>
          <w:noProof/>
        </w:rPr>
        <w:t xml:space="preserve">Refer to </w:t>
      </w:r>
      <w:r w:rsidR="00AE18BB" w:rsidRPr="00496847">
        <w:rPr>
          <w:noProof/>
        </w:rPr>
        <w:t xml:space="preserve">the Benefits Chart in </w:t>
      </w:r>
      <w:r w:rsidR="00AE18BB" w:rsidRPr="00496847">
        <w:rPr>
          <w:b/>
          <w:noProof/>
        </w:rPr>
        <w:t>Section D</w:t>
      </w:r>
      <w:r w:rsidR="00AE18BB" w:rsidRPr="00496847">
        <w:rPr>
          <w:noProof/>
        </w:rPr>
        <w:t xml:space="preserve"> for more information about what </w:t>
      </w:r>
      <w:r w:rsidR="00190D6C" w:rsidRPr="00496847">
        <w:rPr>
          <w:noProof/>
        </w:rPr>
        <w:t xml:space="preserve">we pay </w:t>
      </w:r>
      <w:r w:rsidR="00AE18BB" w:rsidRPr="00496847">
        <w:rPr>
          <w:noProof/>
        </w:rPr>
        <w:t xml:space="preserve">for while you are </w:t>
      </w:r>
      <w:r w:rsidR="007F381E" w:rsidRPr="00496847">
        <w:rPr>
          <w:noProof/>
        </w:rPr>
        <w:t>gett</w:t>
      </w:r>
      <w:r w:rsidR="00AE18BB" w:rsidRPr="00496847">
        <w:rPr>
          <w:noProof/>
        </w:rPr>
        <w:t>ing hospice care services.</w:t>
      </w:r>
    </w:p>
    <w:p w14:paraId="52AD9BEF" w14:textId="6496EBE5" w:rsidR="00AE18BB" w:rsidRPr="001659CA" w:rsidRDefault="00AE18BB" w:rsidP="001659CA">
      <w:pPr>
        <w:rPr>
          <w:b/>
          <w:bCs/>
          <w:noProof/>
        </w:rPr>
      </w:pPr>
      <w:r w:rsidRPr="001659CA">
        <w:rPr>
          <w:b/>
          <w:bCs/>
          <w:noProof/>
        </w:rPr>
        <w:t xml:space="preserve">For hospice services and services covered by Medicare Part A or </w:t>
      </w:r>
      <w:r w:rsidR="00046713" w:rsidRPr="001659CA">
        <w:rPr>
          <w:b/>
          <w:bCs/>
          <w:noProof/>
        </w:rPr>
        <w:t xml:space="preserve">Medicare Part </w:t>
      </w:r>
      <w:r w:rsidRPr="001659CA">
        <w:rPr>
          <w:b/>
          <w:bCs/>
          <w:noProof/>
        </w:rPr>
        <w:t xml:space="preserve">B that relate to your terminal </w:t>
      </w:r>
      <w:r w:rsidR="00353455" w:rsidRPr="001659CA">
        <w:rPr>
          <w:b/>
          <w:bCs/>
          <w:noProof/>
        </w:rPr>
        <w:t>prognosis</w:t>
      </w:r>
      <w:r w:rsidRPr="001659CA">
        <w:rPr>
          <w:b/>
          <w:bCs/>
          <w:noProof/>
        </w:rPr>
        <w:t xml:space="preserve"> </w:t>
      </w:r>
    </w:p>
    <w:p w14:paraId="69441070" w14:textId="0624A1E6" w:rsidR="00AE18BB" w:rsidRPr="00496847" w:rsidRDefault="00AE18BB" w:rsidP="00CB0150">
      <w:pPr>
        <w:pStyle w:val="ListBullet"/>
        <w:rPr>
          <w:b/>
          <w:i/>
          <w:noProof/>
        </w:rPr>
      </w:pPr>
      <w:r w:rsidRPr="00496847">
        <w:rPr>
          <w:noProof/>
          <w:color w:val="000000"/>
        </w:rPr>
        <w:t xml:space="preserve">The hospice provider </w:t>
      </w:r>
      <w:r w:rsidR="00190D6C" w:rsidRPr="00496847">
        <w:rPr>
          <w:noProof/>
          <w:color w:val="000000"/>
        </w:rPr>
        <w:t>bills</w:t>
      </w:r>
      <w:r w:rsidRPr="00496847">
        <w:rPr>
          <w:noProof/>
          <w:color w:val="000000"/>
        </w:rPr>
        <w:t xml:space="preserve"> Medicare for your services.</w:t>
      </w:r>
      <w:r w:rsidRPr="00496847">
        <w:rPr>
          <w:noProof/>
        </w:rPr>
        <w:t xml:space="preserve"> Medicare pay</w:t>
      </w:r>
      <w:r w:rsidR="00190D6C" w:rsidRPr="00496847">
        <w:rPr>
          <w:noProof/>
        </w:rPr>
        <w:t>s</w:t>
      </w:r>
      <w:r w:rsidRPr="00496847">
        <w:rPr>
          <w:noProof/>
        </w:rPr>
        <w:t xml:space="preserve"> for hospice services </w:t>
      </w:r>
      <w:r w:rsidR="00353455" w:rsidRPr="00496847">
        <w:rPr>
          <w:noProof/>
        </w:rPr>
        <w:t>related to your terminal prognosis</w:t>
      </w:r>
      <w:r w:rsidRPr="00496847">
        <w:rPr>
          <w:noProof/>
        </w:rPr>
        <w:t>. You pay nothing for these services.</w:t>
      </w:r>
    </w:p>
    <w:p w14:paraId="7337991D" w14:textId="690D6424" w:rsidR="00AE18BB" w:rsidRPr="0001398A" w:rsidRDefault="00AE18BB" w:rsidP="0001398A">
      <w:pPr>
        <w:rPr>
          <w:b/>
          <w:bCs/>
          <w:noProof/>
        </w:rPr>
      </w:pPr>
      <w:r w:rsidRPr="0001398A">
        <w:rPr>
          <w:b/>
          <w:bCs/>
          <w:noProof/>
        </w:rPr>
        <w:t xml:space="preserve">For services covered by Medicare Part A or </w:t>
      </w:r>
      <w:r w:rsidR="00046713" w:rsidRPr="0001398A">
        <w:rPr>
          <w:b/>
          <w:bCs/>
          <w:noProof/>
        </w:rPr>
        <w:t xml:space="preserve">Medicare Part </w:t>
      </w:r>
      <w:r w:rsidRPr="0001398A">
        <w:rPr>
          <w:b/>
          <w:bCs/>
          <w:noProof/>
        </w:rPr>
        <w:t xml:space="preserve">B that are not related to your terminal </w:t>
      </w:r>
      <w:r w:rsidR="00353455" w:rsidRPr="0001398A">
        <w:rPr>
          <w:b/>
          <w:bCs/>
          <w:noProof/>
        </w:rPr>
        <w:t>prognosis</w:t>
      </w:r>
    </w:p>
    <w:p w14:paraId="36F9D41D" w14:textId="2CC97EDD" w:rsidR="00AE18BB" w:rsidRPr="00496847" w:rsidRDefault="00AE18BB" w:rsidP="0001398A">
      <w:pPr>
        <w:pStyle w:val="ListBullet"/>
        <w:rPr>
          <w:noProof/>
        </w:rPr>
      </w:pPr>
      <w:r w:rsidRPr="00496847">
        <w:rPr>
          <w:noProof/>
        </w:rPr>
        <w:t xml:space="preserve">The provider will bill Medicare for your services. Medicare will pay for the services covered by Medicare Part A or </w:t>
      </w:r>
      <w:r w:rsidR="00BA4DAA">
        <w:rPr>
          <w:noProof/>
        </w:rPr>
        <w:t xml:space="preserve">Medicare Part </w:t>
      </w:r>
      <w:r w:rsidRPr="00496847">
        <w:rPr>
          <w:noProof/>
        </w:rPr>
        <w:t>B. You pay nothing for these services.</w:t>
      </w:r>
    </w:p>
    <w:p w14:paraId="294B29A3" w14:textId="064A38F7" w:rsidR="00AE18BB" w:rsidRPr="0001398A" w:rsidRDefault="00AE18BB" w:rsidP="0001398A">
      <w:pPr>
        <w:rPr>
          <w:b/>
          <w:bCs/>
          <w:noProof/>
        </w:rPr>
      </w:pPr>
      <w:r w:rsidRPr="0001398A">
        <w:rPr>
          <w:b/>
          <w:bCs/>
          <w:noProof/>
        </w:rPr>
        <w:t xml:space="preserve">For drugs that may be covered by </w:t>
      </w:r>
      <w:r w:rsidR="009241D1" w:rsidRPr="0001398A">
        <w:rPr>
          <w:b/>
          <w:bCs/>
          <w:noProof/>
        </w:rPr>
        <w:t xml:space="preserve">our plan’s </w:t>
      </w:r>
      <w:r w:rsidRPr="0001398A">
        <w:rPr>
          <w:b/>
          <w:bCs/>
          <w:noProof/>
        </w:rPr>
        <w:t>Medicare Part D benefit</w:t>
      </w:r>
    </w:p>
    <w:p w14:paraId="43892888" w14:textId="6E9D2BF5" w:rsidR="00AE18BB" w:rsidRPr="00496847" w:rsidRDefault="00AE18BB" w:rsidP="0001398A">
      <w:pPr>
        <w:pStyle w:val="ListBullet"/>
        <w:rPr>
          <w:noProof/>
        </w:rPr>
      </w:pPr>
      <w:r w:rsidRPr="00496847">
        <w:rPr>
          <w:noProof/>
        </w:rPr>
        <w:t xml:space="preserve">Drugs are never covered by both hospice and our plan at the same time. For more information, </w:t>
      </w:r>
      <w:r w:rsidR="000F2674" w:rsidRPr="00496847">
        <w:rPr>
          <w:noProof/>
        </w:rPr>
        <w:t xml:space="preserve">refer to </w:t>
      </w:r>
      <w:r w:rsidRPr="00496847">
        <w:rPr>
          <w:b/>
          <w:noProof/>
        </w:rPr>
        <w:t>Chapter 5</w:t>
      </w:r>
      <w:r w:rsidRPr="00496847">
        <w:rPr>
          <w:noProof/>
        </w:rPr>
        <w:t xml:space="preserve"> </w:t>
      </w:r>
      <w:r w:rsidR="00A53859" w:rsidRPr="00496847">
        <w:rPr>
          <w:iCs/>
          <w:noProof/>
        </w:rPr>
        <w:t xml:space="preserve">of </w:t>
      </w:r>
      <w:r w:rsidR="00E92BEE">
        <w:rPr>
          <w:iCs/>
          <w:noProof/>
        </w:rPr>
        <w:t>this</w:t>
      </w:r>
      <w:r w:rsidR="00E92BEE" w:rsidRPr="00496847">
        <w:rPr>
          <w:iCs/>
          <w:noProof/>
        </w:rPr>
        <w:t xml:space="preserve"> </w:t>
      </w:r>
      <w:r w:rsidR="00A53859" w:rsidRPr="007D0295">
        <w:rPr>
          <w:i/>
          <w:noProof/>
        </w:rPr>
        <w:t>Member Handbook</w:t>
      </w:r>
      <w:r w:rsidR="00A53859" w:rsidRPr="00496847">
        <w:rPr>
          <w:iCs/>
          <w:noProof/>
        </w:rPr>
        <w:t>.</w:t>
      </w:r>
    </w:p>
    <w:p w14:paraId="07930902" w14:textId="59B71CB3" w:rsidR="0014744A" w:rsidRDefault="48CAC93E" w:rsidP="48CAC93E">
      <w:pPr>
        <w:rPr>
          <w:rFonts w:cs="Arial"/>
          <w:noProof/>
        </w:rPr>
      </w:pPr>
      <w:r w:rsidRPr="48CAC93E">
        <w:rPr>
          <w:rFonts w:cs="Arial"/>
          <w:b/>
          <w:bCs/>
          <w:noProof/>
        </w:rPr>
        <w:t>Note:</w:t>
      </w:r>
      <w:r w:rsidRPr="48CAC93E">
        <w:rPr>
          <w:rFonts w:cs="Arial"/>
          <w:noProof/>
        </w:rPr>
        <w:t xml:space="preserve"> If you need non-hospice care, call your care coordinator to arrange the services. Non-hospice care is care not related to your terminal prognosis.</w:t>
      </w:r>
    </w:p>
    <w:p w14:paraId="1141824E" w14:textId="77777777" w:rsidR="00C90ACB" w:rsidRPr="00385AE7" w:rsidRDefault="00C90ACB" w:rsidP="00C90ACB">
      <w:pPr>
        <w:rPr>
          <w:rFonts w:cs="Arial"/>
          <w:b/>
          <w:bCs/>
          <w:iCs/>
          <w:noProof/>
          <w:sz w:val="24"/>
          <w:szCs w:val="24"/>
        </w:rPr>
      </w:pPr>
      <w:r w:rsidRPr="00385AE7">
        <w:rPr>
          <w:rFonts w:cs="Arial"/>
          <w:b/>
          <w:bCs/>
          <w:iCs/>
          <w:noProof/>
          <w:sz w:val="24"/>
          <w:szCs w:val="24"/>
        </w:rPr>
        <w:t>G2. Other Services</w:t>
      </w:r>
    </w:p>
    <w:p w14:paraId="55A8C1E2" w14:textId="3EEB41F7" w:rsidR="00C90ACB" w:rsidRPr="00385AE7" w:rsidRDefault="00C90ACB" w:rsidP="00C90ACB">
      <w:pPr>
        <w:rPr>
          <w:rFonts w:cs="Arial"/>
          <w:iCs/>
          <w:noProof/>
        </w:rPr>
      </w:pPr>
      <w:r w:rsidRPr="00385AE7">
        <w:rPr>
          <w:rFonts w:cs="Arial"/>
          <w:iCs/>
          <w:noProof/>
        </w:rPr>
        <w:t xml:space="preserve">The following services are not covered by us under the plan but may be available through another source, such as the state, county, federal government, or tribe. To find out more about these services, call </w:t>
      </w:r>
      <w:r w:rsidR="009E2B54">
        <w:rPr>
          <w:rFonts w:cs="Arial"/>
          <w:iCs/>
          <w:noProof/>
        </w:rPr>
        <w:t>DHS Health Care Consumer Support (HCCS)</w:t>
      </w:r>
      <w:r w:rsidRPr="00385AE7">
        <w:rPr>
          <w:rFonts w:cs="Arial"/>
          <w:iCs/>
          <w:noProof/>
        </w:rPr>
        <w:t xml:space="preserve"> at 651-</w:t>
      </w:r>
      <w:r w:rsidR="00E32D10">
        <w:rPr>
          <w:rFonts w:cs="Arial"/>
          <w:iCs/>
          <w:noProof/>
        </w:rPr>
        <w:t>297-3862</w:t>
      </w:r>
      <w:r w:rsidRPr="00385AE7">
        <w:rPr>
          <w:rFonts w:cs="Arial"/>
          <w:iCs/>
          <w:noProof/>
        </w:rPr>
        <w:t xml:space="preserve"> or 1-800-657-3</w:t>
      </w:r>
      <w:r w:rsidR="00E32D10">
        <w:rPr>
          <w:rFonts w:cs="Arial"/>
          <w:iCs/>
          <w:noProof/>
        </w:rPr>
        <w:t>672</w:t>
      </w:r>
      <w:r w:rsidR="008E5D2E">
        <w:rPr>
          <w:rFonts w:cs="Arial"/>
          <w:iCs/>
          <w:noProof/>
        </w:rPr>
        <w:t xml:space="preserve"> or 711 (TTY) or use your preferred relay service</w:t>
      </w:r>
      <w:r w:rsidRPr="00385AE7">
        <w:rPr>
          <w:rFonts w:cs="Arial"/>
          <w:iCs/>
          <w:noProof/>
        </w:rPr>
        <w:t>.</w:t>
      </w:r>
      <w:r w:rsidR="008E5D2E">
        <w:rPr>
          <w:rFonts w:cs="Arial"/>
          <w:iCs/>
          <w:noProof/>
        </w:rPr>
        <w:t xml:space="preserve"> This call is free.</w:t>
      </w:r>
    </w:p>
    <w:p w14:paraId="4622D9A9" w14:textId="28D39DEB" w:rsidR="00C90ACB" w:rsidRPr="00385AE7" w:rsidRDefault="00C90ACB" w:rsidP="00C90ACB">
      <w:pPr>
        <w:rPr>
          <w:rFonts w:cs="Arial"/>
          <w:i/>
          <w:noProof/>
          <w:color w:val="548DD4"/>
        </w:rPr>
      </w:pPr>
      <w:r w:rsidRPr="009D4C4A">
        <w:rPr>
          <w:rFonts w:cs="Arial"/>
          <w:iCs/>
          <w:noProof/>
          <w:color w:val="548DD4" w:themeColor="accent4"/>
        </w:rPr>
        <w:t>[</w:t>
      </w:r>
      <w:r w:rsidRPr="00385AE7">
        <w:rPr>
          <w:rFonts w:cs="Arial"/>
          <w:i/>
          <w:noProof/>
          <w:color w:val="548DD4"/>
        </w:rPr>
        <w:t>Plans may alphabetize lists for MSHO and SNBC</w:t>
      </w:r>
      <w:r w:rsidRPr="009D4C4A">
        <w:rPr>
          <w:rFonts w:cs="Arial"/>
          <w:iCs/>
          <w:noProof/>
          <w:color w:val="548DD4"/>
        </w:rPr>
        <w:t>]</w:t>
      </w:r>
    </w:p>
    <w:p w14:paraId="6E263477" w14:textId="77777777" w:rsidR="00C90ACB" w:rsidRPr="00C90ACB" w:rsidRDefault="00C90ACB" w:rsidP="00FA4FC7">
      <w:pPr>
        <w:pStyle w:val="Tablelistbullet"/>
        <w:numPr>
          <w:ilvl w:val="0"/>
          <w:numId w:val="36"/>
        </w:numPr>
        <w:ind w:left="432"/>
        <w:rPr>
          <w:rFonts w:cs="Arial"/>
          <w:noProof/>
        </w:rPr>
      </w:pPr>
      <w:r w:rsidRPr="00385AE7">
        <w:rPr>
          <w:rFonts w:cs="Arial"/>
          <w:iCs/>
          <w:noProof/>
        </w:rPr>
        <w:t>Case management for people with developmental disabilities</w:t>
      </w:r>
    </w:p>
    <w:p w14:paraId="3ACB93B8" w14:textId="4BF64FF7"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t>[</w:t>
      </w:r>
      <w:r w:rsidRPr="00452D4A">
        <w:rPr>
          <w:rFonts w:cs="Arial"/>
          <w:i/>
          <w:noProof/>
          <w:color w:val="548DD4"/>
        </w:rPr>
        <w:t>SNBC Insert</w:t>
      </w:r>
      <w:r w:rsidR="00452D4A">
        <w:rPr>
          <w:rFonts w:cs="Arial"/>
          <w:i/>
          <w:noProof/>
          <w:color w:val="548DD4"/>
        </w:rPr>
        <w:t>:</w:t>
      </w:r>
      <w:r w:rsidRPr="00452D4A">
        <w:rPr>
          <w:rFonts w:cs="Arial"/>
          <w:i/>
          <w:noProof/>
          <w:color w:val="548DD4"/>
        </w:rPr>
        <w:t xml:space="preserve"> Child welfare targeted case management</w:t>
      </w:r>
      <w:r w:rsidR="00452D4A" w:rsidRPr="009D4C4A">
        <w:rPr>
          <w:rFonts w:cs="Arial"/>
          <w:iCs/>
          <w:noProof/>
          <w:color w:val="548DD4"/>
        </w:rPr>
        <w:t>]</w:t>
      </w:r>
    </w:p>
    <w:p w14:paraId="5562E7A9" w14:textId="473854A5"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t>[</w:t>
      </w:r>
      <w:r w:rsidRPr="00452D4A">
        <w:rPr>
          <w:rFonts w:cs="Arial"/>
          <w:i/>
          <w:noProof/>
          <w:color w:val="548DD4"/>
        </w:rPr>
        <w:t>SNBC Insert</w:t>
      </w:r>
      <w:r w:rsidR="00452D4A">
        <w:rPr>
          <w:rFonts w:cs="Arial"/>
          <w:i/>
          <w:noProof/>
          <w:color w:val="548DD4"/>
        </w:rPr>
        <w:t>:</w:t>
      </w:r>
      <w:r w:rsidRPr="00452D4A">
        <w:rPr>
          <w:rFonts w:cs="Arial"/>
          <w:i/>
          <w:noProof/>
          <w:color w:val="548DD4"/>
        </w:rPr>
        <w:t xml:space="preserve"> Consumer Support Grant (CG</w:t>
      </w:r>
      <w:r w:rsidR="00815862" w:rsidRPr="00452D4A">
        <w:rPr>
          <w:rFonts w:cs="Arial"/>
          <w:i/>
          <w:noProof/>
          <w:color w:val="548DD4"/>
        </w:rPr>
        <w:t>)</w:t>
      </w:r>
      <w:r w:rsidR="009D4C4A">
        <w:rPr>
          <w:rFonts w:cs="Arial"/>
          <w:iCs/>
          <w:noProof/>
          <w:color w:val="548DD4"/>
        </w:rPr>
        <w:t>]</w:t>
      </w:r>
    </w:p>
    <w:p w14:paraId="15BCD080" w14:textId="57140EB7"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t>[</w:t>
      </w:r>
      <w:r w:rsidRPr="00452D4A">
        <w:rPr>
          <w:rFonts w:cs="Arial"/>
          <w:i/>
          <w:noProof/>
          <w:color w:val="548DD4"/>
        </w:rPr>
        <w:t>SNBC Insert</w:t>
      </w:r>
      <w:r w:rsidR="00452D4A">
        <w:rPr>
          <w:rFonts w:cs="Arial"/>
          <w:i/>
          <w:noProof/>
          <w:color w:val="548DD4"/>
        </w:rPr>
        <w:t>:</w:t>
      </w:r>
      <w:r w:rsidRPr="00452D4A">
        <w:rPr>
          <w:rFonts w:cs="Arial"/>
          <w:i/>
          <w:noProof/>
          <w:color w:val="548DD4"/>
        </w:rPr>
        <w:t xml:space="preserve"> HIV services under the Ryan White Act</w:t>
      </w:r>
      <w:r w:rsidR="00452D4A" w:rsidRPr="009D4C4A">
        <w:rPr>
          <w:rFonts w:cs="Arial"/>
          <w:iCs/>
          <w:noProof/>
          <w:color w:val="548DD4"/>
        </w:rPr>
        <w:t>]</w:t>
      </w:r>
    </w:p>
    <w:p w14:paraId="5DA3D2BD" w14:textId="668FF327"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lastRenderedPageBreak/>
        <w:t>[</w:t>
      </w:r>
      <w:r w:rsidRPr="00452D4A">
        <w:rPr>
          <w:rFonts w:cs="Arial"/>
          <w:i/>
          <w:noProof/>
          <w:color w:val="548DD4"/>
        </w:rPr>
        <w:t>SNBC Insert</w:t>
      </w:r>
      <w:r w:rsidR="00452D4A">
        <w:rPr>
          <w:rFonts w:cs="Arial"/>
          <w:i/>
          <w:noProof/>
          <w:color w:val="548DD4"/>
        </w:rPr>
        <w:t xml:space="preserve">: </w:t>
      </w:r>
      <w:r w:rsidRPr="00452D4A">
        <w:rPr>
          <w:rFonts w:cs="Arial"/>
          <w:i/>
          <w:noProof/>
          <w:color w:val="548DD4"/>
        </w:rPr>
        <w:t>Home Care Nursing</w:t>
      </w:r>
      <w:r w:rsidR="00452D4A" w:rsidRPr="009D4C4A">
        <w:rPr>
          <w:rFonts w:cs="Arial"/>
          <w:iCs/>
          <w:noProof/>
          <w:color w:val="548DD4"/>
        </w:rPr>
        <w:t>]</w:t>
      </w:r>
    </w:p>
    <w:p w14:paraId="798AB212" w14:textId="3B70164E"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t>[</w:t>
      </w:r>
      <w:r w:rsidRPr="00452D4A">
        <w:rPr>
          <w:rFonts w:cs="Arial"/>
          <w:i/>
          <w:noProof/>
          <w:color w:val="548DD4"/>
        </w:rPr>
        <w:t>SNBC Insert</w:t>
      </w:r>
      <w:r w:rsidR="00452D4A">
        <w:rPr>
          <w:rFonts w:cs="Arial"/>
          <w:i/>
          <w:noProof/>
          <w:color w:val="548DD4"/>
        </w:rPr>
        <w:t>:</w:t>
      </w:r>
      <w:r w:rsidRPr="00452D4A">
        <w:rPr>
          <w:rFonts w:cs="Arial"/>
          <w:i/>
          <w:noProof/>
          <w:color w:val="548DD4"/>
        </w:rPr>
        <w:t xml:space="preserve"> Personal Care Assistant (PCA) services (Community First Services and Supports (CFSS) </w:t>
      </w:r>
      <w:r w:rsidR="00F23158" w:rsidRPr="00452D4A">
        <w:rPr>
          <w:rFonts w:cs="Arial"/>
          <w:i/>
          <w:noProof/>
          <w:color w:val="548DD4"/>
        </w:rPr>
        <w:t xml:space="preserve">will </w:t>
      </w:r>
      <w:r w:rsidRPr="00452D4A">
        <w:rPr>
          <w:rFonts w:cs="Arial"/>
          <w:i/>
          <w:noProof/>
          <w:color w:val="548DD4"/>
        </w:rPr>
        <w:t xml:space="preserve">replace PCA services </w:t>
      </w:r>
      <w:r w:rsidR="00F23158" w:rsidRPr="00452D4A">
        <w:rPr>
          <w:rFonts w:cs="Arial"/>
          <w:i/>
          <w:noProof/>
          <w:color w:val="548DD4"/>
        </w:rPr>
        <w:t xml:space="preserve">at the member’s annual </w:t>
      </w:r>
      <w:r w:rsidR="00C80155" w:rsidRPr="00452D4A">
        <w:rPr>
          <w:rFonts w:cs="Arial"/>
          <w:i/>
          <w:noProof/>
          <w:color w:val="548DD4"/>
        </w:rPr>
        <w:t>assessment starting October 1, 2024).</w:t>
      </w:r>
      <w:r w:rsidR="00452D4A" w:rsidRPr="009D4C4A">
        <w:rPr>
          <w:rFonts w:cs="Arial"/>
          <w:iCs/>
          <w:noProof/>
          <w:color w:val="548DD4"/>
        </w:rPr>
        <w:t>]</w:t>
      </w:r>
    </w:p>
    <w:p w14:paraId="357A0FB9" w14:textId="777F0113"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t>[</w:t>
      </w:r>
      <w:r w:rsidRPr="00452D4A">
        <w:rPr>
          <w:rFonts w:cs="Arial"/>
          <w:i/>
          <w:noProof/>
          <w:color w:val="548DD4"/>
        </w:rPr>
        <w:t>SNBC Insert</w:t>
      </w:r>
      <w:r w:rsidR="00452D4A" w:rsidRPr="00224649">
        <w:rPr>
          <w:rFonts w:cs="Arial"/>
          <w:i/>
          <w:noProof/>
          <w:color w:val="548DD4"/>
        </w:rPr>
        <w:t>:</w:t>
      </w:r>
      <w:r w:rsidRPr="00452D4A">
        <w:rPr>
          <w:rFonts w:cs="Arial"/>
          <w:i/>
          <w:noProof/>
          <w:color w:val="548DD4"/>
        </w:rPr>
        <w:t xml:space="preserve"> Relocation Service Coordination (RSC)</w:t>
      </w:r>
      <w:r w:rsidR="00452D4A" w:rsidRPr="009D4C4A">
        <w:rPr>
          <w:rFonts w:cs="Arial"/>
          <w:iCs/>
          <w:noProof/>
          <w:color w:val="548DD4"/>
        </w:rPr>
        <w:t>]</w:t>
      </w:r>
    </w:p>
    <w:p w14:paraId="1DAFFA16" w14:textId="41698E11" w:rsidR="00C90ACB" w:rsidRPr="00452D4A" w:rsidRDefault="00C90ACB" w:rsidP="00FA4FC7">
      <w:pPr>
        <w:pStyle w:val="Tablelistbullet"/>
        <w:numPr>
          <w:ilvl w:val="0"/>
          <w:numId w:val="36"/>
        </w:numPr>
        <w:ind w:left="432"/>
        <w:rPr>
          <w:rFonts w:cs="Arial"/>
          <w:noProof/>
          <w:color w:val="548DD4"/>
        </w:rPr>
      </w:pPr>
      <w:r w:rsidRPr="009D4C4A">
        <w:rPr>
          <w:rFonts w:cs="Arial"/>
          <w:iCs/>
          <w:noProof/>
          <w:color w:val="548DD4"/>
        </w:rPr>
        <w:t>[</w:t>
      </w:r>
      <w:r w:rsidRPr="00452D4A">
        <w:rPr>
          <w:rFonts w:cs="Arial"/>
          <w:i/>
          <w:noProof/>
          <w:color w:val="548DD4"/>
        </w:rPr>
        <w:t>SNBC Inser</w:t>
      </w:r>
      <w:r w:rsidR="00452D4A">
        <w:rPr>
          <w:rFonts w:cs="Arial"/>
          <w:i/>
          <w:noProof/>
          <w:color w:val="548DD4"/>
        </w:rPr>
        <w:t xml:space="preserve">: </w:t>
      </w:r>
      <w:r w:rsidRPr="00452D4A">
        <w:rPr>
          <w:rFonts w:cs="Arial"/>
          <w:i/>
          <w:noProof/>
          <w:color w:val="548DD4"/>
        </w:rPr>
        <w:t>Waiver services provided under Home and Community- Based Services waivers</w:t>
      </w:r>
      <w:r w:rsidR="00452D4A" w:rsidRPr="009D4C4A">
        <w:rPr>
          <w:rFonts w:cs="Arial"/>
          <w:iCs/>
          <w:noProof/>
          <w:color w:val="548DD4"/>
        </w:rPr>
        <w:t>]</w:t>
      </w:r>
    </w:p>
    <w:p w14:paraId="5D090C77" w14:textId="77777777" w:rsidR="00C90ACB" w:rsidRPr="00C90ACB" w:rsidRDefault="00C90ACB" w:rsidP="00C90ACB">
      <w:pPr>
        <w:pStyle w:val="Tablelistbullet"/>
        <w:rPr>
          <w:rFonts w:cs="Arial"/>
          <w:noProof/>
        </w:rPr>
      </w:pPr>
      <w:r w:rsidRPr="00C90ACB">
        <w:rPr>
          <w:rFonts w:cs="Arial"/>
          <w:noProof/>
        </w:rPr>
        <w:t>Intermediate care facility for people who have a developmental disability (ICF/DD)</w:t>
      </w:r>
    </w:p>
    <w:p w14:paraId="3F3007B3" w14:textId="0B0CA984" w:rsidR="00C90ACB" w:rsidRPr="00C90ACB" w:rsidRDefault="00C90ACB" w:rsidP="00C90ACB">
      <w:pPr>
        <w:pStyle w:val="Tablelistbullet"/>
        <w:rPr>
          <w:rFonts w:cs="Arial"/>
          <w:noProof/>
        </w:rPr>
      </w:pPr>
      <w:r>
        <w:rPr>
          <w:rFonts w:cs="Arial"/>
          <w:noProof/>
        </w:rPr>
        <w:t>T</w:t>
      </w:r>
      <w:r w:rsidRPr="00C90ACB">
        <w:rPr>
          <w:rFonts w:cs="Arial"/>
          <w:noProof/>
        </w:rPr>
        <w:t>reatment at Rule 36 facilities that are not licensed as Intensive Residential Treatment Services (IRTS)</w:t>
      </w:r>
    </w:p>
    <w:p w14:paraId="30A42908" w14:textId="30AF25C0" w:rsidR="00C90ACB" w:rsidRPr="00C90ACB" w:rsidRDefault="00C90ACB" w:rsidP="00C90ACB">
      <w:pPr>
        <w:pStyle w:val="Tablelistbullet"/>
        <w:rPr>
          <w:rFonts w:cs="Arial"/>
          <w:noProof/>
        </w:rPr>
      </w:pPr>
      <w:r w:rsidRPr="00C90ACB">
        <w:rPr>
          <w:rFonts w:cs="Arial"/>
          <w:noProof/>
        </w:rPr>
        <w:t>Room and board associated with Intensive Residential Treatment Services (IRTS)</w:t>
      </w:r>
    </w:p>
    <w:p w14:paraId="24C6EAEE" w14:textId="3B774AA8" w:rsidR="00C90ACB" w:rsidRPr="00C90ACB" w:rsidRDefault="00C90ACB" w:rsidP="00C90ACB">
      <w:pPr>
        <w:pStyle w:val="Tablelistbullet"/>
        <w:rPr>
          <w:rFonts w:cs="Arial"/>
          <w:noProof/>
        </w:rPr>
      </w:pPr>
      <w:r w:rsidRPr="00C90ACB">
        <w:rPr>
          <w:rFonts w:cs="Arial"/>
          <w:noProof/>
        </w:rPr>
        <w:t>Services provided by a state regional treatment center or a state-owned long-term care facility unless approved by us or the service is ordered by a court under conditions specified in law</w:t>
      </w:r>
    </w:p>
    <w:p w14:paraId="7E2F69D3" w14:textId="0F2F0739" w:rsidR="00C90ACB" w:rsidRPr="00C90ACB" w:rsidRDefault="00C90ACB" w:rsidP="00C90ACB">
      <w:pPr>
        <w:pStyle w:val="Tablelistbullet"/>
        <w:rPr>
          <w:rFonts w:cs="Arial"/>
          <w:noProof/>
        </w:rPr>
      </w:pPr>
      <w:r w:rsidRPr="00C90ACB">
        <w:rPr>
          <w:rFonts w:cs="Arial"/>
          <w:noProof/>
        </w:rPr>
        <w:t>Services provided by federal institutions</w:t>
      </w:r>
    </w:p>
    <w:p w14:paraId="7BFBBAC9" w14:textId="378554FA" w:rsidR="00C90ACB" w:rsidRPr="00452D4A" w:rsidRDefault="00C90ACB" w:rsidP="00C90ACB">
      <w:pPr>
        <w:pStyle w:val="Tablelistbullet"/>
        <w:rPr>
          <w:rFonts w:cs="Arial"/>
          <w:noProof/>
          <w:color w:val="548DD4"/>
        </w:rPr>
      </w:pPr>
      <w:r w:rsidRPr="00452D4A">
        <w:rPr>
          <w:rFonts w:cs="Arial"/>
          <w:noProof/>
          <w:color w:val="548DD4"/>
        </w:rPr>
        <w:t>[</w:t>
      </w:r>
      <w:r w:rsidRPr="00452D4A">
        <w:rPr>
          <w:rFonts w:cs="Arial"/>
          <w:i/>
          <w:iCs/>
          <w:noProof/>
          <w:color w:val="548DD4"/>
        </w:rPr>
        <w:t>MSHO Insert</w:t>
      </w:r>
      <w:r w:rsidR="00452D4A">
        <w:rPr>
          <w:rFonts w:cs="Arial"/>
          <w:i/>
          <w:iCs/>
          <w:noProof/>
          <w:color w:val="548DD4"/>
        </w:rPr>
        <w:t>:</w:t>
      </w:r>
      <w:r w:rsidRPr="00452D4A">
        <w:rPr>
          <w:rFonts w:cs="Arial"/>
          <w:noProof/>
          <w:color w:val="548DD4"/>
        </w:rPr>
        <w:t xml:space="preserve"> Except Elderly Waiver services, other waiver services provided under Home and Community-Based Services waivers</w:t>
      </w:r>
      <w:r w:rsidR="00452D4A">
        <w:rPr>
          <w:rFonts w:cs="Arial"/>
          <w:noProof/>
          <w:color w:val="548DD4"/>
        </w:rPr>
        <w:t>]</w:t>
      </w:r>
    </w:p>
    <w:p w14:paraId="0339AA08" w14:textId="377DE864" w:rsidR="00C90ACB" w:rsidRPr="00C90ACB" w:rsidRDefault="00C90ACB" w:rsidP="00C90ACB">
      <w:pPr>
        <w:pStyle w:val="Tablelistbullet"/>
        <w:rPr>
          <w:rFonts w:cs="Arial"/>
          <w:noProof/>
        </w:rPr>
      </w:pPr>
      <w:r w:rsidRPr="00C90ACB">
        <w:rPr>
          <w:rFonts w:cs="Arial"/>
          <w:noProof/>
        </w:rPr>
        <w:t>Job training and educational services</w:t>
      </w:r>
    </w:p>
    <w:p w14:paraId="563CB5DE" w14:textId="4FA99A1B" w:rsidR="00C90ACB" w:rsidRPr="00C90ACB" w:rsidRDefault="00C90ACB" w:rsidP="00C90ACB">
      <w:pPr>
        <w:pStyle w:val="Tablelistbullet"/>
        <w:rPr>
          <w:rFonts w:cs="Arial"/>
          <w:noProof/>
        </w:rPr>
      </w:pPr>
      <w:r w:rsidRPr="00C90ACB">
        <w:rPr>
          <w:rFonts w:cs="Arial"/>
          <w:noProof/>
        </w:rPr>
        <w:t xml:space="preserve">Day training and habilitation </w:t>
      </w:r>
    </w:p>
    <w:p w14:paraId="7219F1FF" w14:textId="5ED8F0A8" w:rsidR="00C90ACB" w:rsidRPr="00C90ACB" w:rsidRDefault="00C90ACB" w:rsidP="00C90ACB">
      <w:pPr>
        <w:pStyle w:val="Tablelistbullet"/>
        <w:rPr>
          <w:rFonts w:cs="Arial"/>
          <w:noProof/>
        </w:rPr>
      </w:pPr>
      <w:r w:rsidRPr="00C90ACB">
        <w:rPr>
          <w:rFonts w:cs="Arial"/>
          <w:noProof/>
        </w:rPr>
        <w:t>Mileage reimbursement (for example, when you use your own car), meals, lodging, and parking. Contact your county for more information.</w:t>
      </w:r>
    </w:p>
    <w:p w14:paraId="6865A724" w14:textId="0D708778" w:rsidR="00C90ACB" w:rsidRPr="00C90ACB" w:rsidRDefault="00C90ACB" w:rsidP="00C90ACB">
      <w:pPr>
        <w:pStyle w:val="Tablelistbullet"/>
        <w:rPr>
          <w:rFonts w:cs="Arial"/>
          <w:noProof/>
        </w:rPr>
      </w:pPr>
      <w:r w:rsidRPr="00C90ACB">
        <w:rPr>
          <w:rFonts w:cs="Arial"/>
          <w:noProof/>
        </w:rPr>
        <w:t>Nursing home stays for which our plan is not otherwise responsible. (Refer to the “Nursing facility care” and the “Skilled nursing facility (SNF) care” sections in the Benefits Chart for additional information.)</w:t>
      </w:r>
    </w:p>
    <w:p w14:paraId="1EC9F250" w14:textId="77777777" w:rsidR="00C90ACB" w:rsidRPr="00C90ACB" w:rsidRDefault="00C90ACB" w:rsidP="00C90ACB">
      <w:pPr>
        <w:pStyle w:val="Tablelistbullet"/>
        <w:rPr>
          <w:rFonts w:cs="Arial"/>
          <w:noProof/>
        </w:rPr>
      </w:pPr>
      <w:r w:rsidRPr="00C90ACB">
        <w:rPr>
          <w:rFonts w:cs="Arial"/>
          <w:noProof/>
        </w:rPr>
        <w:t>Vulnerable Adult Protective Services</w:t>
      </w:r>
    </w:p>
    <w:p w14:paraId="4497DB4D" w14:textId="77777777" w:rsidR="00C90ACB" w:rsidRPr="00C90ACB" w:rsidRDefault="00C90ACB" w:rsidP="00C90ACB">
      <w:pPr>
        <w:pStyle w:val="Tablelistbullet"/>
        <w:rPr>
          <w:rFonts w:cs="Arial"/>
          <w:noProof/>
        </w:rPr>
      </w:pPr>
      <w:r w:rsidRPr="00C90ACB">
        <w:rPr>
          <w:rFonts w:cs="Arial"/>
          <w:noProof/>
        </w:rPr>
        <w:t>Medical Assistance covered services provided by Federally Qualified Health Centers (FQHC)</w:t>
      </w:r>
    </w:p>
    <w:p w14:paraId="2ECD4E7F" w14:textId="2F82CED8" w:rsidR="004C6F24" w:rsidRPr="00496847" w:rsidRDefault="004C6F24" w:rsidP="00577A34">
      <w:pPr>
        <w:pStyle w:val="Heading1"/>
        <w:rPr>
          <w:rFonts w:cs="Arial"/>
          <w:noProof/>
          <w:szCs w:val="28"/>
        </w:rPr>
      </w:pPr>
      <w:bookmarkStart w:id="42" w:name="_Toc342916694"/>
      <w:bookmarkStart w:id="43" w:name="_Toc347922245"/>
      <w:bookmarkStart w:id="44" w:name="_Toc169511228"/>
      <w:r w:rsidRPr="00496847">
        <w:rPr>
          <w:rFonts w:cs="Arial"/>
          <w:noProof/>
        </w:rPr>
        <w:t xml:space="preserve">Benefits not covered by </w:t>
      </w:r>
      <w:bookmarkEnd w:id="42"/>
      <w:bookmarkEnd w:id="43"/>
      <w:r w:rsidR="00190D6C" w:rsidRPr="00496847">
        <w:rPr>
          <w:rFonts w:cs="Arial"/>
          <w:noProof/>
        </w:rPr>
        <w:t>our plan,</w:t>
      </w:r>
      <w:r w:rsidR="00B066DC" w:rsidRPr="00496847">
        <w:rPr>
          <w:rFonts w:cs="Arial"/>
          <w:noProof/>
        </w:rPr>
        <w:t xml:space="preserve"> Medicare, or </w:t>
      </w:r>
      <w:r w:rsidR="00452D4A">
        <w:rPr>
          <w:rFonts w:cs="Arial"/>
          <w:noProof/>
        </w:rPr>
        <w:t>Medical Assistance</w:t>
      </w:r>
      <w:bookmarkEnd w:id="44"/>
    </w:p>
    <w:p w14:paraId="15491D87" w14:textId="1C129070" w:rsidR="00AD745E" w:rsidRPr="00496847" w:rsidRDefault="423C2E9A" w:rsidP="00AD42D2">
      <w:pPr>
        <w:rPr>
          <w:rFonts w:cs="Arial"/>
          <w:noProof/>
        </w:rPr>
      </w:pPr>
      <w:bookmarkStart w:id="45" w:name="_Toc167005714"/>
      <w:bookmarkStart w:id="46" w:name="_Toc167006022"/>
      <w:bookmarkStart w:id="47" w:name="_Toc167682595"/>
      <w:r w:rsidRPr="423C2E9A">
        <w:rPr>
          <w:rFonts w:cs="Arial"/>
          <w:noProof/>
        </w:rPr>
        <w:t xml:space="preserve">This section tells you about benefits excluded by our plan. “Excluded” means that we do not pay for these benefits. Medicare and </w:t>
      </w:r>
      <w:r w:rsidR="001D6843">
        <w:rPr>
          <w:rFonts w:cs="Arial"/>
          <w:noProof/>
        </w:rPr>
        <w:t>Medical Assistance</w:t>
      </w:r>
      <w:r w:rsidRPr="423C2E9A">
        <w:rPr>
          <w:rFonts w:cs="Arial"/>
          <w:noProof/>
        </w:rPr>
        <w:t xml:space="preserve"> do not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lastRenderedPageBreak/>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4A1AEE30"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 not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receive the services at an emergency facility, the plan will not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 not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E92BEE">
        <w:rPr>
          <w:rFonts w:cs="Arial"/>
          <w:noProof/>
        </w:rPr>
        <w:t>this</w:t>
      </w:r>
      <w:r w:rsidR="00E92BEE"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1DC1CF8B"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 xml:space="preserve">our plan does not cover </w:t>
      </w:r>
      <w:r w:rsidRPr="00496847">
        <w:rPr>
          <w:rFonts w:cs="Arial"/>
          <w:noProof/>
        </w:rPr>
        <w:t>the following items and services:</w:t>
      </w:r>
    </w:p>
    <w:p w14:paraId="288AA6F9" w14:textId="5D8B24AF" w:rsidR="00EB4DE4" w:rsidRPr="00AA1902" w:rsidRDefault="0F291F7C" w:rsidP="00EB4DE4">
      <w:pPr>
        <w:rPr>
          <w:rFonts w:cs="Arial"/>
          <w:noProof/>
          <w:color w:val="548DD4"/>
        </w:rPr>
      </w:pPr>
      <w:r w:rsidRPr="00AA1902">
        <w:rPr>
          <w:rFonts w:cs="Arial"/>
          <w:noProof/>
          <w:color w:val="548DD4"/>
        </w:rPr>
        <w:t>[</w:t>
      </w:r>
      <w:r w:rsidRPr="00AA1902">
        <w:rPr>
          <w:rFonts w:cs="Arial"/>
          <w:i/>
          <w:iCs/>
          <w:noProof/>
          <w:color w:val="548DD4"/>
        </w:rPr>
        <w:t>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 and items as appropriate. Plans may also add exclusions as needed</w:t>
      </w:r>
      <w:r w:rsidRPr="00AA1902">
        <w:rPr>
          <w:rFonts w:cs="Arial"/>
          <w:noProof/>
          <w:color w:val="548DD4"/>
        </w:rPr>
        <w:t>.]</w:t>
      </w:r>
    </w:p>
    <w:p w14:paraId="52B9A923" w14:textId="27476CC1" w:rsidR="00A53E76" w:rsidRPr="00496847" w:rsidRDefault="00327166" w:rsidP="0001398A">
      <w:pPr>
        <w:pStyle w:val="ListBullet"/>
        <w:rPr>
          <w:noProof/>
        </w:rPr>
      </w:pPr>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w:t>
      </w:r>
      <w:r w:rsidR="004B3F3B">
        <w:rPr>
          <w:noProof/>
        </w:rPr>
        <w:t xml:space="preserve"> Medical Assistance</w:t>
      </w:r>
      <w:r w:rsidR="00F45BEA" w:rsidRPr="00496847" w:rsidDel="000A13FE">
        <w:rPr>
          <w:noProof/>
        </w:rPr>
        <w:t xml:space="preserve">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p w14:paraId="00E91D0B" w14:textId="7A23F716" w:rsidR="007230B6" w:rsidRDefault="004A37A3" w:rsidP="00CB0150">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913EDD">
        <w:rPr>
          <w:noProof/>
        </w:rPr>
        <w:t xml:space="preserve">this </w:t>
      </w:r>
      <w:r w:rsidR="00815C9D">
        <w:rPr>
          <w:i/>
          <w:noProof/>
        </w:rPr>
        <w:t>Member Handbook</w:t>
      </w:r>
      <w:r w:rsidR="00815C9D">
        <w:rPr>
          <w:noProof/>
        </w:rPr>
        <w:t xml:space="preserve"> for more information on clinical research studies. Experimental treatment and items are those that are not generally accepted by the medical community.</w:t>
      </w:r>
    </w:p>
    <w:p w14:paraId="3C230A05" w14:textId="2B72FBFC" w:rsidR="00A53E76" w:rsidRPr="00496847" w:rsidRDefault="004A37A3" w:rsidP="00CB0150">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w:t>
      </w:r>
      <w:r w:rsidR="004B3F3B">
        <w:rPr>
          <w:noProof/>
        </w:rPr>
        <w:t xml:space="preserve"> or Medical Assistance</w:t>
      </w:r>
      <w:r w:rsidR="00A53E76" w:rsidRPr="00496847">
        <w:rPr>
          <w:noProof/>
        </w:rPr>
        <w:t xml:space="preserve"> pays for it</w:t>
      </w:r>
    </w:p>
    <w:p w14:paraId="274425EE" w14:textId="2E80F450" w:rsidR="00A53E76" w:rsidRPr="00496847" w:rsidRDefault="004A37A3" w:rsidP="0001398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6906777C" w14:textId="3DA5F4D7" w:rsidR="00A53E76" w:rsidRPr="00496847" w:rsidRDefault="004A37A3" w:rsidP="0001398A">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29D881B8" w14:textId="27640BB8" w:rsidR="00A53E76" w:rsidRPr="00385AE7" w:rsidRDefault="004A37A3" w:rsidP="0001398A">
      <w:pPr>
        <w:pStyle w:val="ListBullet"/>
        <w:rPr>
          <w:strike/>
          <w:noProof/>
        </w:rPr>
      </w:pPr>
      <w:r>
        <w:rPr>
          <w:noProof/>
        </w:rPr>
        <w:t>f</w:t>
      </w:r>
      <w:r w:rsidR="00A53E76" w:rsidRPr="00496847">
        <w:rPr>
          <w:noProof/>
        </w:rPr>
        <w:t>ees charged by your immediate relatives or members of your household</w:t>
      </w:r>
    </w:p>
    <w:p w14:paraId="6607FF0F" w14:textId="344DF361" w:rsidR="00D5554D" w:rsidRPr="00496847" w:rsidRDefault="004A37A3" w:rsidP="0001398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6F91AFF6" w:rsidR="00D5554D" w:rsidRPr="00496847" w:rsidRDefault="004A37A3" w:rsidP="0001398A">
      <w:pPr>
        <w:pStyle w:val="ListBullet"/>
        <w:rPr>
          <w:i/>
          <w:noProof/>
        </w:rPr>
      </w:pPr>
      <w:r>
        <w:rPr>
          <w:noProof/>
        </w:rPr>
        <w:t>c</w:t>
      </w:r>
      <w:r w:rsidR="00D5554D" w:rsidRPr="00496847">
        <w:rPr>
          <w:noProof/>
        </w:rPr>
        <w:t>osmetic surgery or other cosmetic work, unless it is needed because of an accidental injury or to improve a part of the body</w:t>
      </w:r>
      <w:r w:rsidR="000C00AD" w:rsidRPr="00496847">
        <w:rPr>
          <w:noProof/>
        </w:rPr>
        <w:t xml:space="preserve"> that is not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lastRenderedPageBreak/>
        <w:t>we pay</w:t>
      </w:r>
      <w:r w:rsidR="00D5554D" w:rsidRPr="00496847">
        <w:rPr>
          <w:noProof/>
        </w:rPr>
        <w:t xml:space="preserve"> for reconstruction of a breast after a mastectomy and for treating the other breast to match it</w:t>
      </w:r>
    </w:p>
    <w:p w14:paraId="702A53FD" w14:textId="2F4E1C5F" w:rsidR="00D5554D" w:rsidRPr="00496847" w:rsidRDefault="004A37A3" w:rsidP="0001398A">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Section D</w:t>
      </w:r>
    </w:p>
    <w:bookmarkEnd w:id="45"/>
    <w:bookmarkEnd w:id="46"/>
    <w:bookmarkEnd w:id="47"/>
    <w:p w14:paraId="5C868AC3" w14:textId="7A78F708" w:rsidR="004C6F24" w:rsidRPr="00496847" w:rsidRDefault="006D0011" w:rsidP="0001398A">
      <w:pPr>
        <w:pStyle w:val="ListBullet"/>
        <w:rPr>
          <w:noProof/>
        </w:rPr>
      </w:pPr>
      <w:r w:rsidRPr="00AA1902">
        <w:rPr>
          <w:noProof/>
          <w:color w:val="548DD4"/>
        </w:rPr>
        <w:t>[</w:t>
      </w:r>
      <w:r w:rsidR="002412C5" w:rsidRPr="00AA1902">
        <w:rPr>
          <w:i/>
          <w:iCs/>
          <w:noProof/>
          <w:color w:val="548DD4"/>
        </w:rPr>
        <w:t>Plans delete this if supplemental</w:t>
      </w:r>
      <w:r w:rsidR="002412C5" w:rsidRPr="00AA1902">
        <w:rPr>
          <w:noProof/>
          <w:color w:val="548DD4"/>
        </w:rPr>
        <w:t>:</w:t>
      </w:r>
      <w:r w:rsidRPr="00AA1902">
        <w:rPr>
          <w:noProof/>
          <w:color w:val="548DD4"/>
        </w:rPr>
        <w:t>]</w:t>
      </w:r>
      <w:r w:rsidR="002412C5" w:rsidRPr="00AA1902">
        <w:rPr>
          <w:noProof/>
          <w:color w:val="548DD4"/>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01398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01398A">
      <w:pPr>
        <w:pStyle w:val="ListBullet"/>
        <w:rPr>
          <w:noProof/>
        </w:rPr>
      </w:pPr>
      <w:r>
        <w:rPr>
          <w:noProof/>
        </w:rPr>
        <w:t>n</w:t>
      </w:r>
      <w:r w:rsidR="007B758F" w:rsidRPr="00496847">
        <w:rPr>
          <w:noProof/>
        </w:rPr>
        <w:t>aturopath services (the use of natural or alternative treatments)</w:t>
      </w:r>
    </w:p>
    <w:p w14:paraId="160D9FF6" w14:textId="53A3AD47" w:rsidR="00AD45F6" w:rsidRPr="00496847" w:rsidRDefault="004A37A3" w:rsidP="0001398A">
      <w:pPr>
        <w:pStyle w:val="ListBullet"/>
        <w:rPr>
          <w:noProof/>
        </w:rPr>
      </w:pPr>
      <w:r>
        <w:rPr>
          <w:noProof/>
        </w:rPr>
        <w:t>s</w:t>
      </w:r>
      <w:r w:rsidR="007B758F" w:rsidRPr="00496847">
        <w:rPr>
          <w:noProof/>
        </w:rPr>
        <w:t xml:space="preserve">ervices provided to veterans in Veterans Affairs (VA) facilities. </w:t>
      </w:r>
      <w:r w:rsidR="006D0011" w:rsidRPr="00AA1902">
        <w:rPr>
          <w:color w:val="548DD4"/>
        </w:rPr>
        <w:t>[</w:t>
      </w:r>
      <w:r w:rsidR="00BD12ED" w:rsidRPr="00AA1902">
        <w:rPr>
          <w:i/>
          <w:iCs/>
          <w:color w:val="548DD4"/>
        </w:rPr>
        <w:t>Zero cost-sharing plans may adjust this language as applicable</w:t>
      </w:r>
      <w:r w:rsidR="006D0011" w:rsidRPr="00AA1902">
        <w:rPr>
          <w:color w:val="548DD4"/>
        </w:rPr>
        <w:t>]</w:t>
      </w:r>
      <w:r w:rsidR="00BD12ED" w:rsidRPr="00D6588C">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 will reimburse the veteran for the difference. You are still responsible for your cost-sharing amounts.</w:t>
      </w:r>
    </w:p>
    <w:sectPr w:rsidR="00AD45F6" w:rsidRPr="00496847" w:rsidSect="001C6A58">
      <w:headerReference w:type="default" r:id="rId33"/>
      <w:footerReference w:type="default" r:id="rId34"/>
      <w:headerReference w:type="first" r:id="rId35"/>
      <w:footerReference w:type="first" r:id="rId36"/>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7AA1D" w14:textId="77777777" w:rsidR="00203C8E" w:rsidRDefault="00203C8E" w:rsidP="00EA4A7F">
      <w:pPr>
        <w:spacing w:after="0" w:line="240" w:lineRule="auto"/>
      </w:pPr>
      <w:r>
        <w:separator/>
      </w:r>
    </w:p>
  </w:endnote>
  <w:endnote w:type="continuationSeparator" w:id="0">
    <w:p w14:paraId="7FF75F45" w14:textId="77777777" w:rsidR="00203C8E" w:rsidRDefault="00203C8E" w:rsidP="00EA4A7F">
      <w:pPr>
        <w:spacing w:after="0" w:line="240" w:lineRule="auto"/>
      </w:pPr>
      <w:r>
        <w:continuationSeparator/>
      </w:r>
    </w:p>
  </w:endnote>
  <w:endnote w:type="continuationNotice" w:id="1">
    <w:p w14:paraId="6265B701" w14:textId="77777777" w:rsidR="00203C8E" w:rsidRDefault="00203C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sig w:usb0="00000277" w:usb1="00000000" w:usb2="00550000" w:usb3="0069006E" w:csb0="00650077" w:csb1="00730072"/>
  </w:font>
  <w:font w:name="ヒラギノ角ゴ Pro W3">
    <w:altName w:val="Yu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1467" w14:textId="73FF8912" w:rsidR="00B90C32" w:rsidRPr="007C6E41" w:rsidRDefault="00B90C32" w:rsidP="00A84297">
    <w:pPr>
      <w:pStyle w:val="Footer"/>
      <w:tabs>
        <w:tab w:val="right" w:pos="9900"/>
      </w:tabs>
    </w:pPr>
    <w:r w:rsidRPr="007C6E41">
      <w:rPr>
        <w:b/>
        <w:noProof/>
      </w:rPr>
      <mc:AlternateContent>
        <mc:Choice Requires="wpg">
          <w:drawing>
            <wp:anchor distT="0" distB="0" distL="114300" distR="114300" simplePos="0" relativeHeight="251658241"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B90C32" w:rsidRPr="00E33525" w:rsidRDefault="00B90C32" w:rsidP="00A84297">
                            <w:pPr>
                              <w:pStyle w:val="Footer0"/>
                            </w:pPr>
                            <w:r w:rsidRPr="00B66FD7">
                              <w:t>?</w:t>
                            </w:r>
                          </w:p>
                          <w:p w14:paraId="27261803" w14:textId="77777777" w:rsidR="00B90C32" w:rsidRDefault="00B90C32"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B90C32" w:rsidRPr="00E33525" w:rsidRDefault="00B90C32" w:rsidP="00A84297">
                      <w:pPr>
                        <w:pStyle w:val="Footer0"/>
                        <w:rPr>
                          <w:rFonts w:hint="eastAsia"/>
                        </w:rPr>
                      </w:pPr>
                      <w:r w:rsidRPr="00B66FD7">
                        <w:t>?</w:t>
                      </w:r>
                    </w:p>
                    <w:p w14:paraId="27261803" w14:textId="77777777" w:rsidR="00B90C32" w:rsidRDefault="00B90C32" w:rsidP="00A84297">
                      <w:pPr>
                        <w:pStyle w:val="Footer0"/>
                        <w:rPr>
                          <w:rFonts w:hint="eastAsia"/>
                        </w:rPr>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18BB" w14:textId="2D3A6277" w:rsidR="00B90C32" w:rsidRPr="00A84297" w:rsidRDefault="00B90C32" w:rsidP="00A84297">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B90C32" w:rsidRPr="00E33525" w:rsidRDefault="00B90C32" w:rsidP="00A84297">
                            <w:pPr>
                              <w:pStyle w:val="Footer0"/>
                            </w:pPr>
                            <w:r w:rsidRPr="00B66FD7">
                              <w:t>?</w:t>
                            </w:r>
                          </w:p>
                          <w:p w14:paraId="20376C72" w14:textId="77777777" w:rsidR="00B90C32" w:rsidRDefault="00B90C32"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B90C32" w:rsidRPr="00E33525" w:rsidRDefault="00B90C32" w:rsidP="00A84297">
                      <w:pPr>
                        <w:pStyle w:val="Footer0"/>
                        <w:rPr>
                          <w:rFonts w:hint="eastAsia"/>
                        </w:rPr>
                      </w:pPr>
                      <w:r w:rsidRPr="00B66FD7">
                        <w:t>?</w:t>
                      </w:r>
                    </w:p>
                    <w:p w14:paraId="20376C72" w14:textId="77777777" w:rsidR="00B90C32" w:rsidRDefault="00B90C32" w:rsidP="00A84297">
                      <w:pPr>
                        <w:pStyle w:val="Footer0"/>
                        <w:rPr>
                          <w:rFonts w:hint="eastAsia"/>
                        </w:rPr>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&lt;URL&gt;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A2BCD" w14:textId="77777777" w:rsidR="00203C8E" w:rsidRDefault="00203C8E" w:rsidP="00EA4A7F">
      <w:pPr>
        <w:spacing w:after="0" w:line="240" w:lineRule="auto"/>
      </w:pPr>
      <w:r>
        <w:separator/>
      </w:r>
    </w:p>
  </w:footnote>
  <w:footnote w:type="continuationSeparator" w:id="0">
    <w:p w14:paraId="5C27F0BE" w14:textId="77777777" w:rsidR="00203C8E" w:rsidRDefault="00203C8E" w:rsidP="00EA4A7F">
      <w:pPr>
        <w:spacing w:after="0" w:line="240" w:lineRule="auto"/>
      </w:pPr>
      <w:r>
        <w:continuationSeparator/>
      </w:r>
    </w:p>
  </w:footnote>
  <w:footnote w:type="continuationNotice" w:id="1">
    <w:p w14:paraId="02165367" w14:textId="77777777" w:rsidR="00203C8E" w:rsidRDefault="00203C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09E0" w14:textId="77777777" w:rsidR="00B90C32" w:rsidRPr="007C6E41" w:rsidRDefault="00B90C32"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E650" w14:textId="02D9CB74" w:rsidR="00B90C32" w:rsidRDefault="00B90C32"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C9C4F83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6" w15:restartNumberingAfterBreak="0">
    <w:nsid w:val="06E656ED"/>
    <w:multiLevelType w:val="hybridMultilevel"/>
    <w:tmpl w:val="9B7C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CE71E7E"/>
    <w:multiLevelType w:val="hybridMultilevel"/>
    <w:tmpl w:val="1BCA79E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2F449A"/>
    <w:multiLevelType w:val="hybridMultilevel"/>
    <w:tmpl w:val="44140E10"/>
    <w:lvl w:ilvl="0" w:tplc="D0C80538">
      <w:start w:val="1"/>
      <w:numFmt w:val="bullet"/>
      <w:lvlText w:val=""/>
      <w:lvlJc w:val="left"/>
      <w:pPr>
        <w:ind w:left="1152" w:hanging="360"/>
      </w:pPr>
      <w:rPr>
        <w:rFonts w:ascii="Symbol" w:hAnsi="Symbol" w:hint="default"/>
        <w:color w:val="auto"/>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ECF2D27"/>
    <w:multiLevelType w:val="hybridMultilevel"/>
    <w:tmpl w:val="7E08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4F03320"/>
    <w:multiLevelType w:val="hybridMultilevel"/>
    <w:tmpl w:val="67CEC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B522A65"/>
    <w:multiLevelType w:val="hybridMultilevel"/>
    <w:tmpl w:val="DC9E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13E78"/>
    <w:multiLevelType w:val="hybridMultilevel"/>
    <w:tmpl w:val="5AC0E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F161ECA"/>
    <w:multiLevelType w:val="hybridMultilevel"/>
    <w:tmpl w:val="A93CD6B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508364F"/>
    <w:multiLevelType w:val="hybridMultilevel"/>
    <w:tmpl w:val="661CD218"/>
    <w:lvl w:ilvl="0" w:tplc="04090003">
      <w:start w:val="1"/>
      <w:numFmt w:val="bullet"/>
      <w:lvlText w:val="o"/>
      <w:lvlJc w:val="left"/>
      <w:pPr>
        <w:ind w:left="864" w:hanging="360"/>
      </w:pPr>
      <w:rPr>
        <w:rFonts w:ascii="Courier New" w:hAnsi="Courier New" w:hint="default"/>
        <w:sz w:val="24"/>
        <w:szCs w:val="24"/>
      </w:rPr>
    </w:lvl>
    <w:lvl w:ilvl="1" w:tplc="FFFFFFFF" w:tentative="1">
      <w:start w:val="1"/>
      <w:numFmt w:val="bullet"/>
      <w:lvlText w:val="o"/>
      <w:lvlJc w:val="left"/>
      <w:pPr>
        <w:ind w:left="1584" w:hanging="360"/>
      </w:pPr>
      <w:rPr>
        <w:rFonts w:ascii="Courier New" w:hAnsi="Courier New" w:cs="Courier New" w:hint="default"/>
      </w:rPr>
    </w:lvl>
    <w:lvl w:ilvl="2" w:tplc="FFFFFFFF" w:tentative="1">
      <w:start w:val="1"/>
      <w:numFmt w:val="bullet"/>
      <w:lvlText w:val=""/>
      <w:lvlJc w:val="left"/>
      <w:pPr>
        <w:ind w:left="2304" w:hanging="360"/>
      </w:pPr>
      <w:rPr>
        <w:rFonts w:ascii="Wingdings" w:hAnsi="Wingdings" w:hint="default"/>
      </w:rPr>
    </w:lvl>
    <w:lvl w:ilvl="3" w:tplc="FFFFFFFF" w:tentative="1">
      <w:start w:val="1"/>
      <w:numFmt w:val="bullet"/>
      <w:lvlText w:val=""/>
      <w:lvlJc w:val="left"/>
      <w:pPr>
        <w:ind w:left="3024" w:hanging="360"/>
      </w:pPr>
      <w:rPr>
        <w:rFonts w:ascii="Symbol" w:hAnsi="Symbol" w:hint="default"/>
      </w:rPr>
    </w:lvl>
    <w:lvl w:ilvl="4" w:tplc="FFFFFFFF" w:tentative="1">
      <w:start w:val="1"/>
      <w:numFmt w:val="bullet"/>
      <w:lvlText w:val="o"/>
      <w:lvlJc w:val="left"/>
      <w:pPr>
        <w:ind w:left="3744" w:hanging="360"/>
      </w:pPr>
      <w:rPr>
        <w:rFonts w:ascii="Courier New" w:hAnsi="Courier New" w:cs="Courier New" w:hint="default"/>
      </w:rPr>
    </w:lvl>
    <w:lvl w:ilvl="5" w:tplc="FFFFFFFF" w:tentative="1">
      <w:start w:val="1"/>
      <w:numFmt w:val="bullet"/>
      <w:lvlText w:val=""/>
      <w:lvlJc w:val="left"/>
      <w:pPr>
        <w:ind w:left="4464" w:hanging="360"/>
      </w:pPr>
      <w:rPr>
        <w:rFonts w:ascii="Wingdings" w:hAnsi="Wingdings" w:hint="default"/>
      </w:rPr>
    </w:lvl>
    <w:lvl w:ilvl="6" w:tplc="FFFFFFFF" w:tentative="1">
      <w:start w:val="1"/>
      <w:numFmt w:val="bullet"/>
      <w:lvlText w:val=""/>
      <w:lvlJc w:val="left"/>
      <w:pPr>
        <w:ind w:left="5184" w:hanging="360"/>
      </w:pPr>
      <w:rPr>
        <w:rFonts w:ascii="Symbol" w:hAnsi="Symbol" w:hint="default"/>
      </w:rPr>
    </w:lvl>
    <w:lvl w:ilvl="7" w:tplc="FFFFFFFF" w:tentative="1">
      <w:start w:val="1"/>
      <w:numFmt w:val="bullet"/>
      <w:lvlText w:val="o"/>
      <w:lvlJc w:val="left"/>
      <w:pPr>
        <w:ind w:left="5904" w:hanging="360"/>
      </w:pPr>
      <w:rPr>
        <w:rFonts w:ascii="Courier New" w:hAnsi="Courier New" w:cs="Courier New" w:hint="default"/>
      </w:rPr>
    </w:lvl>
    <w:lvl w:ilvl="8" w:tplc="FFFFFFFF" w:tentative="1">
      <w:start w:val="1"/>
      <w:numFmt w:val="bullet"/>
      <w:lvlText w:val=""/>
      <w:lvlJc w:val="left"/>
      <w:pPr>
        <w:ind w:left="6624" w:hanging="360"/>
      </w:pPr>
      <w:rPr>
        <w:rFonts w:ascii="Wingdings" w:hAnsi="Wingdings" w:hint="default"/>
      </w:rPr>
    </w:lvl>
  </w:abstractNum>
  <w:abstractNum w:abstractNumId="31" w15:restartNumberingAfterBreak="0">
    <w:nsid w:val="36970F6A"/>
    <w:multiLevelType w:val="hybridMultilevel"/>
    <w:tmpl w:val="08AC015A"/>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20D846F4">
      <w:numFmt w:val="bullet"/>
      <w:lvlText w:val="-"/>
      <w:lvlJc w:val="left"/>
      <w:pPr>
        <w:ind w:left="2520" w:hanging="360"/>
      </w:pPr>
      <w:rPr>
        <w:rFonts w:ascii="Arial" w:eastAsia="Calibri" w:hAnsi="Arial" w:cs="Aria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B1E30FF"/>
    <w:multiLevelType w:val="hybridMultilevel"/>
    <w:tmpl w:val="D5828DEE"/>
    <w:lvl w:ilvl="0" w:tplc="A2229ED2">
      <w:start w:val="1"/>
      <w:numFmt w:val="bullet"/>
      <w:pStyle w:val="Tablelistbullet"/>
      <w:lvlText w:val=""/>
      <w:lvlJc w:val="left"/>
      <w:pPr>
        <w:ind w:left="36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40280C1D"/>
    <w:multiLevelType w:val="hybridMultilevel"/>
    <w:tmpl w:val="D5580D8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461C5E99"/>
    <w:multiLevelType w:val="hybridMultilevel"/>
    <w:tmpl w:val="209EA6FE"/>
    <w:lvl w:ilvl="0" w:tplc="8C1C7DD4">
      <w:start w:val="1"/>
      <w:numFmt w:val="bullet"/>
      <w:lvlText w:val=""/>
      <w:lvlJc w:val="left"/>
      <w:pPr>
        <w:tabs>
          <w:tab w:val="num" w:pos="780"/>
        </w:tabs>
        <w:ind w:left="78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2"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3"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4" w15:restartNumberingAfterBreak="0">
    <w:nsid w:val="4BEC69E4"/>
    <w:multiLevelType w:val="hybridMultilevel"/>
    <w:tmpl w:val="52607D08"/>
    <w:lvl w:ilvl="0" w:tplc="04090003">
      <w:start w:val="1"/>
      <w:numFmt w:val="bullet"/>
      <w:lvlText w:val="o"/>
      <w:lvlJc w:val="left"/>
      <w:pPr>
        <w:ind w:left="1080" w:hanging="360"/>
      </w:pPr>
      <w:rPr>
        <w:rFonts w:ascii="Courier New" w:hAnsi="Courier New"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4D2E2AFC"/>
    <w:multiLevelType w:val="hybridMultilevel"/>
    <w:tmpl w:val="92263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4E1C4168"/>
    <w:multiLevelType w:val="hybridMultilevel"/>
    <w:tmpl w:val="EEB8939C"/>
    <w:lvl w:ilvl="0" w:tplc="95BE42FC">
      <w:start w:val="1"/>
      <w:numFmt w:val="bullet"/>
      <w:lvlText w:val=""/>
      <w:lvlJc w:val="left"/>
      <w:pPr>
        <w:ind w:left="45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1D76331"/>
    <w:multiLevelType w:val="hybridMultilevel"/>
    <w:tmpl w:val="908A6532"/>
    <w:lvl w:ilvl="0" w:tplc="BEB0EBB6">
      <w:start w:val="1"/>
      <w:numFmt w:val="bullet"/>
      <w:lvlText w:val=""/>
      <w:lvlJc w:val="left"/>
      <w:pPr>
        <w:ind w:left="720" w:hanging="360"/>
      </w:pPr>
      <w:rPr>
        <w:rFonts w:ascii="Symbol" w:hAnsi="Symbol" w:hint="default"/>
        <w:color w:val="548DD4" w:themeColor="accent4"/>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1"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2"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3"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4F66C8"/>
    <w:multiLevelType w:val="hybridMultilevel"/>
    <w:tmpl w:val="A930227E"/>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B9E08E8"/>
    <w:multiLevelType w:val="hybridMultilevel"/>
    <w:tmpl w:val="4D9A617E"/>
    <w:lvl w:ilvl="0" w:tplc="777AFCFA">
      <w:start w:val="1"/>
      <w:numFmt w:val="bullet"/>
      <w:lvlText w:val="o"/>
      <w:lvlJc w:val="left"/>
      <w:pPr>
        <w:ind w:left="1008" w:hanging="360"/>
      </w:pPr>
      <w:rPr>
        <w:rFonts w:ascii="Courier New" w:hAnsi="Courier New" w:hint="default"/>
        <w:color w:val="548DD4" w:themeColor="accent4"/>
        <w:sz w:val="24"/>
        <w:szCs w:val="24"/>
      </w:rPr>
    </w:lvl>
    <w:lvl w:ilvl="1" w:tplc="FFFFFFFF">
      <w:start w:val="1"/>
      <w:numFmt w:val="bullet"/>
      <w:lvlText w:val="o"/>
      <w:lvlJc w:val="left"/>
      <w:pPr>
        <w:ind w:left="1728" w:hanging="360"/>
      </w:pPr>
      <w:rPr>
        <w:rFonts w:ascii="Courier New" w:hAnsi="Courier New" w:cs="Courier New" w:hint="default"/>
        <w:sz w:val="24"/>
        <w:szCs w:val="24"/>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57"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0BE2C34"/>
    <w:multiLevelType w:val="hybridMultilevel"/>
    <w:tmpl w:val="058C400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21C090C"/>
    <w:multiLevelType w:val="hybridMultilevel"/>
    <w:tmpl w:val="8B3620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2" w15:restartNumberingAfterBreak="0">
    <w:nsid w:val="63C65D4A"/>
    <w:multiLevelType w:val="hybridMultilevel"/>
    <w:tmpl w:val="1B4C8188"/>
    <w:lvl w:ilvl="0" w:tplc="B49AEC18">
      <w:start w:val="1"/>
      <w:numFmt w:val="bullet"/>
      <w:lvlText w:val="o"/>
      <w:lvlJc w:val="left"/>
      <w:pPr>
        <w:ind w:left="1080" w:hanging="360"/>
      </w:pPr>
      <w:rPr>
        <w:rFonts w:ascii="Courier New" w:hAnsi="Courier New" w:hint="default"/>
        <w:color w:val="548DD4" w:themeColor="accent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3" w15:restartNumberingAfterBreak="0">
    <w:nsid w:val="645E362E"/>
    <w:multiLevelType w:val="hybridMultilevel"/>
    <w:tmpl w:val="8C50688C"/>
    <w:lvl w:ilvl="0" w:tplc="27822C1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5" w15:restartNumberingAfterBreak="0">
    <w:nsid w:val="67713395"/>
    <w:multiLevelType w:val="hybridMultilevel"/>
    <w:tmpl w:val="12B64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9522F8A"/>
    <w:multiLevelType w:val="hybridMultilevel"/>
    <w:tmpl w:val="17D816A4"/>
    <w:lvl w:ilvl="0" w:tplc="04090003">
      <w:start w:val="1"/>
      <w:numFmt w:val="bullet"/>
      <w:lvlText w:val="o"/>
      <w:lvlJc w:val="left"/>
      <w:pPr>
        <w:ind w:left="1584" w:hanging="360"/>
      </w:pPr>
      <w:rPr>
        <w:rFonts w:ascii="Courier New" w:hAnsi="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7"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9" w15:restartNumberingAfterBreak="0">
    <w:nsid w:val="75190005"/>
    <w:multiLevelType w:val="hybridMultilevel"/>
    <w:tmpl w:val="F760DF0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1477726519">
    <w:abstractNumId w:val="3"/>
  </w:num>
  <w:num w:numId="2" w16cid:durableId="1403605138">
    <w:abstractNumId w:val="61"/>
  </w:num>
  <w:num w:numId="3" w16cid:durableId="126898072">
    <w:abstractNumId w:val="35"/>
  </w:num>
  <w:num w:numId="4" w16cid:durableId="736441785">
    <w:abstractNumId w:val="32"/>
  </w:num>
  <w:num w:numId="5" w16cid:durableId="942222166">
    <w:abstractNumId w:val="13"/>
  </w:num>
  <w:num w:numId="6" w16cid:durableId="1798257360">
    <w:abstractNumId w:val="48"/>
  </w:num>
  <w:num w:numId="7" w16cid:durableId="1638030423">
    <w:abstractNumId w:val="46"/>
  </w:num>
  <w:num w:numId="8" w16cid:durableId="1699893132">
    <w:abstractNumId w:val="27"/>
  </w:num>
  <w:num w:numId="9" w16cid:durableId="1121800349">
    <w:abstractNumId w:val="72"/>
  </w:num>
  <w:num w:numId="10" w16cid:durableId="636111047">
    <w:abstractNumId w:val="64"/>
  </w:num>
  <w:num w:numId="11" w16cid:durableId="1053968065">
    <w:abstractNumId w:val="8"/>
  </w:num>
  <w:num w:numId="12" w16cid:durableId="196240572">
    <w:abstractNumId w:val="38"/>
  </w:num>
  <w:num w:numId="13" w16cid:durableId="1046297550">
    <w:abstractNumId w:val="9"/>
  </w:num>
  <w:num w:numId="14" w16cid:durableId="1762407074">
    <w:abstractNumId w:val="51"/>
  </w:num>
  <w:num w:numId="15" w16cid:durableId="1527252110">
    <w:abstractNumId w:val="50"/>
  </w:num>
  <w:num w:numId="16" w16cid:durableId="1839538982">
    <w:abstractNumId w:val="7"/>
  </w:num>
  <w:num w:numId="17" w16cid:durableId="1302346084">
    <w:abstractNumId w:val="57"/>
  </w:num>
  <w:num w:numId="18" w16cid:durableId="1629125854">
    <w:abstractNumId w:val="24"/>
  </w:num>
  <w:num w:numId="19" w16cid:durableId="1714503736">
    <w:abstractNumId w:val="40"/>
  </w:num>
  <w:num w:numId="20" w16cid:durableId="1549030979">
    <w:abstractNumId w:val="26"/>
  </w:num>
  <w:num w:numId="21" w16cid:durableId="2100324614">
    <w:abstractNumId w:val="42"/>
  </w:num>
  <w:num w:numId="22" w16cid:durableId="597829789">
    <w:abstractNumId w:val="43"/>
  </w:num>
  <w:num w:numId="23" w16cid:durableId="1152676913">
    <w:abstractNumId w:val="54"/>
  </w:num>
  <w:num w:numId="24" w16cid:durableId="405878683">
    <w:abstractNumId w:val="33"/>
  </w:num>
  <w:num w:numId="25" w16cid:durableId="1420518229">
    <w:abstractNumId w:val="18"/>
  </w:num>
  <w:num w:numId="26" w16cid:durableId="1087728299">
    <w:abstractNumId w:val="17"/>
  </w:num>
  <w:num w:numId="27" w16cid:durableId="1561555122">
    <w:abstractNumId w:val="15"/>
  </w:num>
  <w:num w:numId="28" w16cid:durableId="1547641820">
    <w:abstractNumId w:val="12"/>
  </w:num>
  <w:num w:numId="29" w16cid:durableId="1005010767">
    <w:abstractNumId w:val="19"/>
  </w:num>
  <w:num w:numId="30" w16cid:durableId="547953993">
    <w:abstractNumId w:val="29"/>
  </w:num>
  <w:num w:numId="31" w16cid:durableId="1911426993">
    <w:abstractNumId w:val="47"/>
  </w:num>
  <w:num w:numId="32" w16cid:durableId="203179545">
    <w:abstractNumId w:val="41"/>
  </w:num>
  <w:num w:numId="33" w16cid:durableId="883643129">
    <w:abstractNumId w:val="55"/>
  </w:num>
  <w:num w:numId="34" w16cid:durableId="454757114">
    <w:abstractNumId w:val="52"/>
  </w:num>
  <w:num w:numId="35" w16cid:durableId="562064467">
    <w:abstractNumId w:val="70"/>
  </w:num>
  <w:num w:numId="36" w16cid:durableId="2092191117">
    <w:abstractNumId w:val="67"/>
  </w:num>
  <w:num w:numId="37" w16cid:durableId="519701007">
    <w:abstractNumId w:val="31"/>
  </w:num>
  <w:num w:numId="38" w16cid:durableId="345056345">
    <w:abstractNumId w:val="28"/>
  </w:num>
  <w:num w:numId="39" w16cid:durableId="773482310">
    <w:abstractNumId w:val="21"/>
  </w:num>
  <w:num w:numId="40" w16cid:durableId="1060598571">
    <w:abstractNumId w:val="34"/>
  </w:num>
  <w:num w:numId="41" w16cid:durableId="1245264263">
    <w:abstractNumId w:val="53"/>
  </w:num>
  <w:num w:numId="42" w16cid:durableId="1044209581">
    <w:abstractNumId w:val="71"/>
  </w:num>
  <w:num w:numId="43" w16cid:durableId="608515376">
    <w:abstractNumId w:val="49"/>
  </w:num>
  <w:num w:numId="44" w16cid:durableId="1813400994">
    <w:abstractNumId w:val="58"/>
  </w:num>
  <w:num w:numId="45" w16cid:durableId="772943335">
    <w:abstractNumId w:val="5"/>
  </w:num>
  <w:num w:numId="46" w16cid:durableId="1664703150">
    <w:abstractNumId w:val="4"/>
  </w:num>
  <w:num w:numId="47" w16cid:durableId="1857306996">
    <w:abstractNumId w:val="2"/>
  </w:num>
  <w:num w:numId="48" w16cid:durableId="1309048327">
    <w:abstractNumId w:val="1"/>
  </w:num>
  <w:num w:numId="49" w16cid:durableId="204368450">
    <w:abstractNumId w:val="0"/>
  </w:num>
  <w:num w:numId="50" w16cid:durableId="1664428721">
    <w:abstractNumId w:val="63"/>
  </w:num>
  <w:num w:numId="51" w16cid:durableId="521632060">
    <w:abstractNumId w:val="68"/>
  </w:num>
  <w:num w:numId="52" w16cid:durableId="448010429">
    <w:abstractNumId w:val="14"/>
  </w:num>
  <w:num w:numId="53" w16cid:durableId="1854688344">
    <w:abstractNumId w:val="36"/>
  </w:num>
  <w:num w:numId="54" w16cid:durableId="1541088148">
    <w:abstractNumId w:val="65"/>
  </w:num>
  <w:num w:numId="55" w16cid:durableId="732435776">
    <w:abstractNumId w:val="62"/>
  </w:num>
  <w:num w:numId="56" w16cid:durableId="1912881754">
    <w:abstractNumId w:val="23"/>
  </w:num>
  <w:num w:numId="57" w16cid:durableId="1565094023">
    <w:abstractNumId w:val="39"/>
  </w:num>
  <w:num w:numId="58" w16cid:durableId="1444348479">
    <w:abstractNumId w:val="45"/>
  </w:num>
  <w:num w:numId="59" w16cid:durableId="1243294150">
    <w:abstractNumId w:val="6"/>
  </w:num>
  <w:num w:numId="60" w16cid:durableId="1875464690">
    <w:abstractNumId w:val="20"/>
  </w:num>
  <w:num w:numId="61" w16cid:durableId="475146097">
    <w:abstractNumId w:val="22"/>
  </w:num>
  <w:num w:numId="62" w16cid:durableId="794906590">
    <w:abstractNumId w:val="16"/>
  </w:num>
  <w:num w:numId="63" w16cid:durableId="1429306278">
    <w:abstractNumId w:val="56"/>
  </w:num>
  <w:num w:numId="64" w16cid:durableId="748230010">
    <w:abstractNumId w:val="44"/>
  </w:num>
  <w:num w:numId="65" w16cid:durableId="422840613">
    <w:abstractNumId w:val="69"/>
  </w:num>
  <w:num w:numId="66" w16cid:durableId="1288659371">
    <w:abstractNumId w:val="25"/>
  </w:num>
  <w:num w:numId="67" w16cid:durableId="906888290">
    <w:abstractNumId w:val="37"/>
  </w:num>
  <w:num w:numId="68" w16cid:durableId="386534989">
    <w:abstractNumId w:val="60"/>
  </w:num>
  <w:num w:numId="69" w16cid:durableId="1170096666">
    <w:abstractNumId w:val="30"/>
  </w:num>
  <w:num w:numId="70" w16cid:durableId="1432503653">
    <w:abstractNumId w:val="66"/>
  </w:num>
  <w:num w:numId="71" w16cid:durableId="1162543440">
    <w:abstractNumId w:val="10"/>
  </w:num>
  <w:num w:numId="72" w16cid:durableId="1318530119">
    <w:abstractNumId w:val="59"/>
  </w:num>
  <w:num w:numId="73" w16cid:durableId="815610720">
    <w:abstractNumId w:val="1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19E"/>
    <w:rsid w:val="00001207"/>
    <w:rsid w:val="00001290"/>
    <w:rsid w:val="0000196F"/>
    <w:rsid w:val="000021CA"/>
    <w:rsid w:val="000029F3"/>
    <w:rsid w:val="00002A81"/>
    <w:rsid w:val="00003947"/>
    <w:rsid w:val="000048A5"/>
    <w:rsid w:val="000049FB"/>
    <w:rsid w:val="00004C54"/>
    <w:rsid w:val="00005B90"/>
    <w:rsid w:val="00005BFF"/>
    <w:rsid w:val="00007904"/>
    <w:rsid w:val="00007A40"/>
    <w:rsid w:val="000100E3"/>
    <w:rsid w:val="0001192B"/>
    <w:rsid w:val="00012DA6"/>
    <w:rsid w:val="00012F0F"/>
    <w:rsid w:val="0001309B"/>
    <w:rsid w:val="0001398A"/>
    <w:rsid w:val="00013994"/>
    <w:rsid w:val="00013CA0"/>
    <w:rsid w:val="00015424"/>
    <w:rsid w:val="00015FD1"/>
    <w:rsid w:val="00016412"/>
    <w:rsid w:val="00017727"/>
    <w:rsid w:val="00020570"/>
    <w:rsid w:val="00023A49"/>
    <w:rsid w:val="00023B46"/>
    <w:rsid w:val="00023E61"/>
    <w:rsid w:val="00024903"/>
    <w:rsid w:val="000253D8"/>
    <w:rsid w:val="000267C6"/>
    <w:rsid w:val="00026C66"/>
    <w:rsid w:val="0002784C"/>
    <w:rsid w:val="000307FE"/>
    <w:rsid w:val="00030DB2"/>
    <w:rsid w:val="00030E89"/>
    <w:rsid w:val="00031731"/>
    <w:rsid w:val="00031A59"/>
    <w:rsid w:val="000334AC"/>
    <w:rsid w:val="00033607"/>
    <w:rsid w:val="00033BA5"/>
    <w:rsid w:val="000347E5"/>
    <w:rsid w:val="00034EB0"/>
    <w:rsid w:val="00035698"/>
    <w:rsid w:val="00035DBE"/>
    <w:rsid w:val="000360C0"/>
    <w:rsid w:val="00036807"/>
    <w:rsid w:val="00036B01"/>
    <w:rsid w:val="0003702F"/>
    <w:rsid w:val="000374F5"/>
    <w:rsid w:val="000400C2"/>
    <w:rsid w:val="0004014C"/>
    <w:rsid w:val="00040305"/>
    <w:rsid w:val="00040323"/>
    <w:rsid w:val="00040BE6"/>
    <w:rsid w:val="00040DB1"/>
    <w:rsid w:val="000413EA"/>
    <w:rsid w:val="00041A54"/>
    <w:rsid w:val="000428A0"/>
    <w:rsid w:val="00042A7F"/>
    <w:rsid w:val="00042EB8"/>
    <w:rsid w:val="00043A94"/>
    <w:rsid w:val="00044300"/>
    <w:rsid w:val="00045431"/>
    <w:rsid w:val="00046713"/>
    <w:rsid w:val="000476F5"/>
    <w:rsid w:val="000478E2"/>
    <w:rsid w:val="00050BDA"/>
    <w:rsid w:val="00051CC4"/>
    <w:rsid w:val="00052F35"/>
    <w:rsid w:val="000537C1"/>
    <w:rsid w:val="00053E92"/>
    <w:rsid w:val="00053EBD"/>
    <w:rsid w:val="000554AB"/>
    <w:rsid w:val="00055BC2"/>
    <w:rsid w:val="00055EA4"/>
    <w:rsid w:val="00056543"/>
    <w:rsid w:val="00056F4C"/>
    <w:rsid w:val="00057A61"/>
    <w:rsid w:val="00060D02"/>
    <w:rsid w:val="00061209"/>
    <w:rsid w:val="00061264"/>
    <w:rsid w:val="00061357"/>
    <w:rsid w:val="000614E0"/>
    <w:rsid w:val="00062689"/>
    <w:rsid w:val="000637C6"/>
    <w:rsid w:val="0006393C"/>
    <w:rsid w:val="00063AD3"/>
    <w:rsid w:val="00063B3F"/>
    <w:rsid w:val="00064F39"/>
    <w:rsid w:val="0006564E"/>
    <w:rsid w:val="0006590C"/>
    <w:rsid w:val="000659BA"/>
    <w:rsid w:val="00070285"/>
    <w:rsid w:val="000709A6"/>
    <w:rsid w:val="00070B71"/>
    <w:rsid w:val="00070C44"/>
    <w:rsid w:val="00071BB3"/>
    <w:rsid w:val="00071BCF"/>
    <w:rsid w:val="00071FEE"/>
    <w:rsid w:val="000729A6"/>
    <w:rsid w:val="0007390C"/>
    <w:rsid w:val="000739A9"/>
    <w:rsid w:val="00074224"/>
    <w:rsid w:val="00074FD5"/>
    <w:rsid w:val="000750EF"/>
    <w:rsid w:val="00075383"/>
    <w:rsid w:val="0007563C"/>
    <w:rsid w:val="00076AC4"/>
    <w:rsid w:val="00076C56"/>
    <w:rsid w:val="00076F58"/>
    <w:rsid w:val="000776A3"/>
    <w:rsid w:val="00080F67"/>
    <w:rsid w:val="00081711"/>
    <w:rsid w:val="00081E10"/>
    <w:rsid w:val="00084078"/>
    <w:rsid w:val="000856F8"/>
    <w:rsid w:val="00091424"/>
    <w:rsid w:val="000914D9"/>
    <w:rsid w:val="00091A13"/>
    <w:rsid w:val="00091C62"/>
    <w:rsid w:val="00092A57"/>
    <w:rsid w:val="000933B1"/>
    <w:rsid w:val="0009405F"/>
    <w:rsid w:val="00094750"/>
    <w:rsid w:val="0009523E"/>
    <w:rsid w:val="00095C3A"/>
    <w:rsid w:val="00095D4B"/>
    <w:rsid w:val="000962D3"/>
    <w:rsid w:val="000971A4"/>
    <w:rsid w:val="000978C7"/>
    <w:rsid w:val="000A02C5"/>
    <w:rsid w:val="000A101E"/>
    <w:rsid w:val="000A1214"/>
    <w:rsid w:val="000A12D0"/>
    <w:rsid w:val="000A1814"/>
    <w:rsid w:val="000A1B78"/>
    <w:rsid w:val="000A22A3"/>
    <w:rsid w:val="000A24FD"/>
    <w:rsid w:val="000A2592"/>
    <w:rsid w:val="000A2C0A"/>
    <w:rsid w:val="000A33A4"/>
    <w:rsid w:val="000A477C"/>
    <w:rsid w:val="000A4D9A"/>
    <w:rsid w:val="000A58B7"/>
    <w:rsid w:val="000A58F2"/>
    <w:rsid w:val="000A684E"/>
    <w:rsid w:val="000A68EB"/>
    <w:rsid w:val="000A78A4"/>
    <w:rsid w:val="000A78FD"/>
    <w:rsid w:val="000B02AA"/>
    <w:rsid w:val="000B0706"/>
    <w:rsid w:val="000B0778"/>
    <w:rsid w:val="000B0895"/>
    <w:rsid w:val="000B0E1D"/>
    <w:rsid w:val="000B1586"/>
    <w:rsid w:val="000B17D9"/>
    <w:rsid w:val="000B1960"/>
    <w:rsid w:val="000B1A96"/>
    <w:rsid w:val="000B23C0"/>
    <w:rsid w:val="000B2D7E"/>
    <w:rsid w:val="000B33BA"/>
    <w:rsid w:val="000B362D"/>
    <w:rsid w:val="000B57D4"/>
    <w:rsid w:val="000B5F18"/>
    <w:rsid w:val="000B5F7A"/>
    <w:rsid w:val="000B6454"/>
    <w:rsid w:val="000B73D2"/>
    <w:rsid w:val="000B7F05"/>
    <w:rsid w:val="000B7F26"/>
    <w:rsid w:val="000C00AD"/>
    <w:rsid w:val="000C2B62"/>
    <w:rsid w:val="000C3AF5"/>
    <w:rsid w:val="000C3D58"/>
    <w:rsid w:val="000C4143"/>
    <w:rsid w:val="000C424A"/>
    <w:rsid w:val="000C428C"/>
    <w:rsid w:val="000C6FE8"/>
    <w:rsid w:val="000C7EA0"/>
    <w:rsid w:val="000D02C7"/>
    <w:rsid w:val="000D05AA"/>
    <w:rsid w:val="000D0994"/>
    <w:rsid w:val="000D211A"/>
    <w:rsid w:val="000D23FA"/>
    <w:rsid w:val="000D2BC7"/>
    <w:rsid w:val="000D3597"/>
    <w:rsid w:val="000D399C"/>
    <w:rsid w:val="000D39CB"/>
    <w:rsid w:val="000D3C26"/>
    <w:rsid w:val="000D45A1"/>
    <w:rsid w:val="000D46B7"/>
    <w:rsid w:val="000D63D5"/>
    <w:rsid w:val="000D79FC"/>
    <w:rsid w:val="000E04C8"/>
    <w:rsid w:val="000E20EB"/>
    <w:rsid w:val="000E2106"/>
    <w:rsid w:val="000E23DF"/>
    <w:rsid w:val="000E2758"/>
    <w:rsid w:val="000E2B9C"/>
    <w:rsid w:val="000E3876"/>
    <w:rsid w:val="000E38C3"/>
    <w:rsid w:val="000E40DE"/>
    <w:rsid w:val="000E4C74"/>
    <w:rsid w:val="000E5259"/>
    <w:rsid w:val="000E5ECE"/>
    <w:rsid w:val="000E607C"/>
    <w:rsid w:val="000E65E3"/>
    <w:rsid w:val="000E6AEF"/>
    <w:rsid w:val="000E7E0A"/>
    <w:rsid w:val="000F0094"/>
    <w:rsid w:val="000F21C0"/>
    <w:rsid w:val="000F2674"/>
    <w:rsid w:val="000F29F4"/>
    <w:rsid w:val="000F3940"/>
    <w:rsid w:val="000F3A10"/>
    <w:rsid w:val="000F511B"/>
    <w:rsid w:val="000F5160"/>
    <w:rsid w:val="000F5C85"/>
    <w:rsid w:val="000F5D4C"/>
    <w:rsid w:val="000F5E19"/>
    <w:rsid w:val="000F7436"/>
    <w:rsid w:val="000F7855"/>
    <w:rsid w:val="000F7864"/>
    <w:rsid w:val="000F7923"/>
    <w:rsid w:val="001001C9"/>
    <w:rsid w:val="00100510"/>
    <w:rsid w:val="00100F96"/>
    <w:rsid w:val="00101890"/>
    <w:rsid w:val="00102D33"/>
    <w:rsid w:val="00104998"/>
    <w:rsid w:val="00104B5A"/>
    <w:rsid w:val="0010506F"/>
    <w:rsid w:val="00105DA6"/>
    <w:rsid w:val="00105DAC"/>
    <w:rsid w:val="00105EB4"/>
    <w:rsid w:val="00105FE3"/>
    <w:rsid w:val="00106A4E"/>
    <w:rsid w:val="00111826"/>
    <w:rsid w:val="00111AAD"/>
    <w:rsid w:val="00111DF3"/>
    <w:rsid w:val="00111EB2"/>
    <w:rsid w:val="00112EFC"/>
    <w:rsid w:val="001131F8"/>
    <w:rsid w:val="00114D60"/>
    <w:rsid w:val="00115416"/>
    <w:rsid w:val="00115E41"/>
    <w:rsid w:val="0011600B"/>
    <w:rsid w:val="00116E4A"/>
    <w:rsid w:val="00117787"/>
    <w:rsid w:val="00121E4C"/>
    <w:rsid w:val="00122CEF"/>
    <w:rsid w:val="00122D0A"/>
    <w:rsid w:val="00124037"/>
    <w:rsid w:val="0012468F"/>
    <w:rsid w:val="0012524A"/>
    <w:rsid w:val="001252A8"/>
    <w:rsid w:val="001257C6"/>
    <w:rsid w:val="00125ACE"/>
    <w:rsid w:val="00125C3D"/>
    <w:rsid w:val="00126035"/>
    <w:rsid w:val="00127BDF"/>
    <w:rsid w:val="00127CBD"/>
    <w:rsid w:val="00130217"/>
    <w:rsid w:val="001304A7"/>
    <w:rsid w:val="001306DB"/>
    <w:rsid w:val="001315B3"/>
    <w:rsid w:val="00131906"/>
    <w:rsid w:val="00131964"/>
    <w:rsid w:val="00131CD2"/>
    <w:rsid w:val="00131EAA"/>
    <w:rsid w:val="001325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A88"/>
    <w:rsid w:val="001437EF"/>
    <w:rsid w:val="00144679"/>
    <w:rsid w:val="00145B70"/>
    <w:rsid w:val="00146AD7"/>
    <w:rsid w:val="0014744A"/>
    <w:rsid w:val="001505BE"/>
    <w:rsid w:val="00150D8C"/>
    <w:rsid w:val="00151714"/>
    <w:rsid w:val="00152023"/>
    <w:rsid w:val="0015225C"/>
    <w:rsid w:val="001522ED"/>
    <w:rsid w:val="00152593"/>
    <w:rsid w:val="00152826"/>
    <w:rsid w:val="001533DF"/>
    <w:rsid w:val="001535C1"/>
    <w:rsid w:val="001537CF"/>
    <w:rsid w:val="0015458E"/>
    <w:rsid w:val="001552A9"/>
    <w:rsid w:val="0015543F"/>
    <w:rsid w:val="0015614A"/>
    <w:rsid w:val="00156DE6"/>
    <w:rsid w:val="00157425"/>
    <w:rsid w:val="0015766E"/>
    <w:rsid w:val="0016141F"/>
    <w:rsid w:val="00161D2D"/>
    <w:rsid w:val="00162A5C"/>
    <w:rsid w:val="00162BBB"/>
    <w:rsid w:val="0016328E"/>
    <w:rsid w:val="001659CA"/>
    <w:rsid w:val="00165FC8"/>
    <w:rsid w:val="0016656A"/>
    <w:rsid w:val="0016664D"/>
    <w:rsid w:val="00166670"/>
    <w:rsid w:val="001668C6"/>
    <w:rsid w:val="00166E78"/>
    <w:rsid w:val="00170160"/>
    <w:rsid w:val="0017037D"/>
    <w:rsid w:val="001704F3"/>
    <w:rsid w:val="001705BB"/>
    <w:rsid w:val="00170D0D"/>
    <w:rsid w:val="001717F5"/>
    <w:rsid w:val="00173109"/>
    <w:rsid w:val="00173462"/>
    <w:rsid w:val="0017382B"/>
    <w:rsid w:val="00174495"/>
    <w:rsid w:val="00174785"/>
    <w:rsid w:val="00175283"/>
    <w:rsid w:val="001758C5"/>
    <w:rsid w:val="00176F18"/>
    <w:rsid w:val="00177038"/>
    <w:rsid w:val="0017703A"/>
    <w:rsid w:val="00180201"/>
    <w:rsid w:val="0018040A"/>
    <w:rsid w:val="001809E1"/>
    <w:rsid w:val="00181E3D"/>
    <w:rsid w:val="00181FE7"/>
    <w:rsid w:val="001827DD"/>
    <w:rsid w:val="0018293D"/>
    <w:rsid w:val="00182D9E"/>
    <w:rsid w:val="0018325F"/>
    <w:rsid w:val="00183743"/>
    <w:rsid w:val="00184249"/>
    <w:rsid w:val="00186042"/>
    <w:rsid w:val="001860A7"/>
    <w:rsid w:val="00186777"/>
    <w:rsid w:val="00187781"/>
    <w:rsid w:val="00190AD9"/>
    <w:rsid w:val="00190D6C"/>
    <w:rsid w:val="00191092"/>
    <w:rsid w:val="001914D3"/>
    <w:rsid w:val="001916F2"/>
    <w:rsid w:val="00191725"/>
    <w:rsid w:val="00194F89"/>
    <w:rsid w:val="001953D7"/>
    <w:rsid w:val="00196124"/>
    <w:rsid w:val="00196703"/>
    <w:rsid w:val="0019797D"/>
    <w:rsid w:val="00197B0C"/>
    <w:rsid w:val="00197C27"/>
    <w:rsid w:val="00197FBE"/>
    <w:rsid w:val="001A0310"/>
    <w:rsid w:val="001A0DCD"/>
    <w:rsid w:val="001A1397"/>
    <w:rsid w:val="001A1B9D"/>
    <w:rsid w:val="001A1EC1"/>
    <w:rsid w:val="001A257E"/>
    <w:rsid w:val="001A2E6C"/>
    <w:rsid w:val="001A3980"/>
    <w:rsid w:val="001A4336"/>
    <w:rsid w:val="001A49D2"/>
    <w:rsid w:val="001A5C5F"/>
    <w:rsid w:val="001A5E9E"/>
    <w:rsid w:val="001A66A4"/>
    <w:rsid w:val="001A78C9"/>
    <w:rsid w:val="001A7925"/>
    <w:rsid w:val="001B0106"/>
    <w:rsid w:val="001B16CB"/>
    <w:rsid w:val="001B2946"/>
    <w:rsid w:val="001B3588"/>
    <w:rsid w:val="001C03EB"/>
    <w:rsid w:val="001C047D"/>
    <w:rsid w:val="001C056F"/>
    <w:rsid w:val="001C0D0F"/>
    <w:rsid w:val="001C267E"/>
    <w:rsid w:val="001C3F1F"/>
    <w:rsid w:val="001C5702"/>
    <w:rsid w:val="001C6A58"/>
    <w:rsid w:val="001C6B01"/>
    <w:rsid w:val="001D0992"/>
    <w:rsid w:val="001D0DEA"/>
    <w:rsid w:val="001D1498"/>
    <w:rsid w:val="001D2167"/>
    <w:rsid w:val="001D2F5B"/>
    <w:rsid w:val="001D2FA0"/>
    <w:rsid w:val="001D3BD9"/>
    <w:rsid w:val="001D3CCA"/>
    <w:rsid w:val="001D43B4"/>
    <w:rsid w:val="001D51CF"/>
    <w:rsid w:val="001D6140"/>
    <w:rsid w:val="001D6843"/>
    <w:rsid w:val="001D7290"/>
    <w:rsid w:val="001D7961"/>
    <w:rsid w:val="001E09CE"/>
    <w:rsid w:val="001E09FF"/>
    <w:rsid w:val="001E12C4"/>
    <w:rsid w:val="001E3B70"/>
    <w:rsid w:val="001E3DC1"/>
    <w:rsid w:val="001E405B"/>
    <w:rsid w:val="001E443C"/>
    <w:rsid w:val="001E494B"/>
    <w:rsid w:val="001E4E58"/>
    <w:rsid w:val="001E4F5C"/>
    <w:rsid w:val="001E5457"/>
    <w:rsid w:val="001E630A"/>
    <w:rsid w:val="001E6C6F"/>
    <w:rsid w:val="001E6C7A"/>
    <w:rsid w:val="001E7580"/>
    <w:rsid w:val="001F0118"/>
    <w:rsid w:val="001F1184"/>
    <w:rsid w:val="001F1266"/>
    <w:rsid w:val="001F15AB"/>
    <w:rsid w:val="001F1788"/>
    <w:rsid w:val="001F3D8E"/>
    <w:rsid w:val="001F3E85"/>
    <w:rsid w:val="001F3EE0"/>
    <w:rsid w:val="001F401C"/>
    <w:rsid w:val="001F4298"/>
    <w:rsid w:val="001F4DF3"/>
    <w:rsid w:val="001F50E6"/>
    <w:rsid w:val="001F6387"/>
    <w:rsid w:val="001F740A"/>
    <w:rsid w:val="00200266"/>
    <w:rsid w:val="002015AE"/>
    <w:rsid w:val="00201F17"/>
    <w:rsid w:val="002028A8"/>
    <w:rsid w:val="0020301B"/>
    <w:rsid w:val="002032F3"/>
    <w:rsid w:val="00203C8E"/>
    <w:rsid w:val="00203F53"/>
    <w:rsid w:val="0020471D"/>
    <w:rsid w:val="00204A85"/>
    <w:rsid w:val="002050F8"/>
    <w:rsid w:val="00205280"/>
    <w:rsid w:val="0020564C"/>
    <w:rsid w:val="00205A83"/>
    <w:rsid w:val="00205CE6"/>
    <w:rsid w:val="00206047"/>
    <w:rsid w:val="00207079"/>
    <w:rsid w:val="002070D9"/>
    <w:rsid w:val="002078AE"/>
    <w:rsid w:val="00207D34"/>
    <w:rsid w:val="00210E96"/>
    <w:rsid w:val="0021111D"/>
    <w:rsid w:val="002118B9"/>
    <w:rsid w:val="002122DD"/>
    <w:rsid w:val="00212CD8"/>
    <w:rsid w:val="00213C98"/>
    <w:rsid w:val="00213DD1"/>
    <w:rsid w:val="00214CEF"/>
    <w:rsid w:val="00214ED0"/>
    <w:rsid w:val="0021503F"/>
    <w:rsid w:val="002150E1"/>
    <w:rsid w:val="0021568E"/>
    <w:rsid w:val="00216042"/>
    <w:rsid w:val="0021753E"/>
    <w:rsid w:val="0022074E"/>
    <w:rsid w:val="002211E0"/>
    <w:rsid w:val="00221D37"/>
    <w:rsid w:val="002220D7"/>
    <w:rsid w:val="00222275"/>
    <w:rsid w:val="00222957"/>
    <w:rsid w:val="00222B87"/>
    <w:rsid w:val="00223106"/>
    <w:rsid w:val="00223268"/>
    <w:rsid w:val="00223C97"/>
    <w:rsid w:val="002252EE"/>
    <w:rsid w:val="0022725C"/>
    <w:rsid w:val="00231587"/>
    <w:rsid w:val="0023229E"/>
    <w:rsid w:val="002324F3"/>
    <w:rsid w:val="00233ECE"/>
    <w:rsid w:val="00234734"/>
    <w:rsid w:val="00234A71"/>
    <w:rsid w:val="00236166"/>
    <w:rsid w:val="002364B0"/>
    <w:rsid w:val="0023685C"/>
    <w:rsid w:val="00236B07"/>
    <w:rsid w:val="00236D3B"/>
    <w:rsid w:val="002379BF"/>
    <w:rsid w:val="00237E33"/>
    <w:rsid w:val="002406F8"/>
    <w:rsid w:val="00240DC6"/>
    <w:rsid w:val="0024102C"/>
    <w:rsid w:val="002412C5"/>
    <w:rsid w:val="00241670"/>
    <w:rsid w:val="00242760"/>
    <w:rsid w:val="00242F06"/>
    <w:rsid w:val="00243239"/>
    <w:rsid w:val="00243686"/>
    <w:rsid w:val="002437E8"/>
    <w:rsid w:val="00243953"/>
    <w:rsid w:val="00245261"/>
    <w:rsid w:val="00245900"/>
    <w:rsid w:val="00245B7B"/>
    <w:rsid w:val="002463CA"/>
    <w:rsid w:val="00246E4F"/>
    <w:rsid w:val="002470FF"/>
    <w:rsid w:val="0024761B"/>
    <w:rsid w:val="00247AEF"/>
    <w:rsid w:val="002502B5"/>
    <w:rsid w:val="0025198A"/>
    <w:rsid w:val="0025293E"/>
    <w:rsid w:val="0025394A"/>
    <w:rsid w:val="00254149"/>
    <w:rsid w:val="002542D5"/>
    <w:rsid w:val="0025438B"/>
    <w:rsid w:val="002544FA"/>
    <w:rsid w:val="0025468B"/>
    <w:rsid w:val="00255800"/>
    <w:rsid w:val="00256858"/>
    <w:rsid w:val="00257238"/>
    <w:rsid w:val="002602F9"/>
    <w:rsid w:val="002604D8"/>
    <w:rsid w:val="00260C30"/>
    <w:rsid w:val="00261B01"/>
    <w:rsid w:val="00261B1F"/>
    <w:rsid w:val="00261BE2"/>
    <w:rsid w:val="00261E4C"/>
    <w:rsid w:val="002620CD"/>
    <w:rsid w:val="00262373"/>
    <w:rsid w:val="00262619"/>
    <w:rsid w:val="002626ED"/>
    <w:rsid w:val="00262D90"/>
    <w:rsid w:val="00264499"/>
    <w:rsid w:val="00264891"/>
    <w:rsid w:val="00264AEF"/>
    <w:rsid w:val="00264DA0"/>
    <w:rsid w:val="00266372"/>
    <w:rsid w:val="00266429"/>
    <w:rsid w:val="00266F34"/>
    <w:rsid w:val="0026718F"/>
    <w:rsid w:val="00267585"/>
    <w:rsid w:val="002675F5"/>
    <w:rsid w:val="0026771A"/>
    <w:rsid w:val="002705BB"/>
    <w:rsid w:val="00271D06"/>
    <w:rsid w:val="00271E09"/>
    <w:rsid w:val="0027222B"/>
    <w:rsid w:val="0027385C"/>
    <w:rsid w:val="00273B63"/>
    <w:rsid w:val="00273C0A"/>
    <w:rsid w:val="00274501"/>
    <w:rsid w:val="00275A05"/>
    <w:rsid w:val="0027621D"/>
    <w:rsid w:val="00276D52"/>
    <w:rsid w:val="00276E08"/>
    <w:rsid w:val="00277127"/>
    <w:rsid w:val="0027758F"/>
    <w:rsid w:val="00277D02"/>
    <w:rsid w:val="00280882"/>
    <w:rsid w:val="00281BCF"/>
    <w:rsid w:val="0028389C"/>
    <w:rsid w:val="002838E7"/>
    <w:rsid w:val="002857C2"/>
    <w:rsid w:val="002858BB"/>
    <w:rsid w:val="002860DE"/>
    <w:rsid w:val="00286563"/>
    <w:rsid w:val="00286C53"/>
    <w:rsid w:val="00287273"/>
    <w:rsid w:val="002875B7"/>
    <w:rsid w:val="0029065F"/>
    <w:rsid w:val="0029158A"/>
    <w:rsid w:val="00291F47"/>
    <w:rsid w:val="00293336"/>
    <w:rsid w:val="00293424"/>
    <w:rsid w:val="00293492"/>
    <w:rsid w:val="00293B3A"/>
    <w:rsid w:val="002946DB"/>
    <w:rsid w:val="00295144"/>
    <w:rsid w:val="00296CEE"/>
    <w:rsid w:val="002970EF"/>
    <w:rsid w:val="00297A25"/>
    <w:rsid w:val="002A0395"/>
    <w:rsid w:val="002A11B8"/>
    <w:rsid w:val="002A1723"/>
    <w:rsid w:val="002A186B"/>
    <w:rsid w:val="002A2906"/>
    <w:rsid w:val="002A3174"/>
    <w:rsid w:val="002A3B60"/>
    <w:rsid w:val="002A3CF6"/>
    <w:rsid w:val="002A4785"/>
    <w:rsid w:val="002A4CB4"/>
    <w:rsid w:val="002A4D32"/>
    <w:rsid w:val="002A5D8C"/>
    <w:rsid w:val="002A64EF"/>
    <w:rsid w:val="002A6CD9"/>
    <w:rsid w:val="002B06FF"/>
    <w:rsid w:val="002B0CCF"/>
    <w:rsid w:val="002B11B0"/>
    <w:rsid w:val="002B3522"/>
    <w:rsid w:val="002B377C"/>
    <w:rsid w:val="002B3914"/>
    <w:rsid w:val="002B42B9"/>
    <w:rsid w:val="002B5182"/>
    <w:rsid w:val="002B5DD3"/>
    <w:rsid w:val="002B6EB2"/>
    <w:rsid w:val="002B77BD"/>
    <w:rsid w:val="002C0537"/>
    <w:rsid w:val="002C1F3B"/>
    <w:rsid w:val="002C2495"/>
    <w:rsid w:val="002C3608"/>
    <w:rsid w:val="002C4EBB"/>
    <w:rsid w:val="002C6496"/>
    <w:rsid w:val="002C6498"/>
    <w:rsid w:val="002D03F0"/>
    <w:rsid w:val="002D100D"/>
    <w:rsid w:val="002D2D70"/>
    <w:rsid w:val="002D65F7"/>
    <w:rsid w:val="002D7057"/>
    <w:rsid w:val="002D7EDC"/>
    <w:rsid w:val="002E05BD"/>
    <w:rsid w:val="002E0EFA"/>
    <w:rsid w:val="002E2429"/>
    <w:rsid w:val="002E2BEF"/>
    <w:rsid w:val="002E2F41"/>
    <w:rsid w:val="002E419C"/>
    <w:rsid w:val="002E59FD"/>
    <w:rsid w:val="002E69F2"/>
    <w:rsid w:val="002E7173"/>
    <w:rsid w:val="002E74D1"/>
    <w:rsid w:val="002E7C2E"/>
    <w:rsid w:val="002F0893"/>
    <w:rsid w:val="002F16E2"/>
    <w:rsid w:val="002F20DA"/>
    <w:rsid w:val="002F2685"/>
    <w:rsid w:val="002F2B4B"/>
    <w:rsid w:val="002F51FB"/>
    <w:rsid w:val="002F6CA5"/>
    <w:rsid w:val="002F6E46"/>
    <w:rsid w:val="002F6FF6"/>
    <w:rsid w:val="002F7BB3"/>
    <w:rsid w:val="00302904"/>
    <w:rsid w:val="00303577"/>
    <w:rsid w:val="00303BFE"/>
    <w:rsid w:val="00303C1B"/>
    <w:rsid w:val="003042EC"/>
    <w:rsid w:val="00304318"/>
    <w:rsid w:val="00304754"/>
    <w:rsid w:val="00304781"/>
    <w:rsid w:val="00304C5A"/>
    <w:rsid w:val="003060B1"/>
    <w:rsid w:val="003073BB"/>
    <w:rsid w:val="003074AB"/>
    <w:rsid w:val="00307878"/>
    <w:rsid w:val="00310C49"/>
    <w:rsid w:val="00310CA2"/>
    <w:rsid w:val="00311816"/>
    <w:rsid w:val="003122DC"/>
    <w:rsid w:val="0031325A"/>
    <w:rsid w:val="0031416A"/>
    <w:rsid w:val="00315430"/>
    <w:rsid w:val="00315A19"/>
    <w:rsid w:val="00316F4D"/>
    <w:rsid w:val="0032159B"/>
    <w:rsid w:val="00321D46"/>
    <w:rsid w:val="00322145"/>
    <w:rsid w:val="003229F6"/>
    <w:rsid w:val="00322DA2"/>
    <w:rsid w:val="003233AF"/>
    <w:rsid w:val="0032359D"/>
    <w:rsid w:val="003237D1"/>
    <w:rsid w:val="00323C16"/>
    <w:rsid w:val="00323C50"/>
    <w:rsid w:val="00324332"/>
    <w:rsid w:val="00324BF7"/>
    <w:rsid w:val="00324E86"/>
    <w:rsid w:val="003252BF"/>
    <w:rsid w:val="0032583F"/>
    <w:rsid w:val="00325846"/>
    <w:rsid w:val="00325CD5"/>
    <w:rsid w:val="0032669D"/>
    <w:rsid w:val="00326868"/>
    <w:rsid w:val="00326EFE"/>
    <w:rsid w:val="00327166"/>
    <w:rsid w:val="00330231"/>
    <w:rsid w:val="003305B7"/>
    <w:rsid w:val="00331B24"/>
    <w:rsid w:val="0033200D"/>
    <w:rsid w:val="0033364A"/>
    <w:rsid w:val="003339C1"/>
    <w:rsid w:val="00333C31"/>
    <w:rsid w:val="00333EFD"/>
    <w:rsid w:val="003345F6"/>
    <w:rsid w:val="003348BB"/>
    <w:rsid w:val="00335CB7"/>
    <w:rsid w:val="00335F7A"/>
    <w:rsid w:val="00336748"/>
    <w:rsid w:val="00336B4B"/>
    <w:rsid w:val="00336DCC"/>
    <w:rsid w:val="00336FFC"/>
    <w:rsid w:val="0033711A"/>
    <w:rsid w:val="003379C0"/>
    <w:rsid w:val="00337F38"/>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60661"/>
    <w:rsid w:val="00360879"/>
    <w:rsid w:val="00360BE7"/>
    <w:rsid w:val="00360C60"/>
    <w:rsid w:val="00362903"/>
    <w:rsid w:val="00362A19"/>
    <w:rsid w:val="00364E51"/>
    <w:rsid w:val="003659B5"/>
    <w:rsid w:val="003663BC"/>
    <w:rsid w:val="003667A2"/>
    <w:rsid w:val="00367F44"/>
    <w:rsid w:val="0037008B"/>
    <w:rsid w:val="00371B5D"/>
    <w:rsid w:val="00372732"/>
    <w:rsid w:val="00373354"/>
    <w:rsid w:val="0037478F"/>
    <w:rsid w:val="00377735"/>
    <w:rsid w:val="003805E4"/>
    <w:rsid w:val="00380D0D"/>
    <w:rsid w:val="00381BDD"/>
    <w:rsid w:val="00381C4F"/>
    <w:rsid w:val="00383162"/>
    <w:rsid w:val="003833FF"/>
    <w:rsid w:val="0038394B"/>
    <w:rsid w:val="00384AF7"/>
    <w:rsid w:val="00384BB9"/>
    <w:rsid w:val="00385AE7"/>
    <w:rsid w:val="003862C0"/>
    <w:rsid w:val="003862DB"/>
    <w:rsid w:val="003863CA"/>
    <w:rsid w:val="00387390"/>
    <w:rsid w:val="00390355"/>
    <w:rsid w:val="0039044B"/>
    <w:rsid w:val="0039056D"/>
    <w:rsid w:val="00390A23"/>
    <w:rsid w:val="00392CE4"/>
    <w:rsid w:val="00393838"/>
    <w:rsid w:val="00393D5B"/>
    <w:rsid w:val="003953A2"/>
    <w:rsid w:val="00395EDC"/>
    <w:rsid w:val="00396266"/>
    <w:rsid w:val="00396301"/>
    <w:rsid w:val="0039737E"/>
    <w:rsid w:val="0039790B"/>
    <w:rsid w:val="00397D68"/>
    <w:rsid w:val="00397E98"/>
    <w:rsid w:val="003A0043"/>
    <w:rsid w:val="003A021C"/>
    <w:rsid w:val="003A10DA"/>
    <w:rsid w:val="003A1309"/>
    <w:rsid w:val="003A193F"/>
    <w:rsid w:val="003A198B"/>
    <w:rsid w:val="003A20E9"/>
    <w:rsid w:val="003A2C3E"/>
    <w:rsid w:val="003A4296"/>
    <w:rsid w:val="003A5285"/>
    <w:rsid w:val="003A531F"/>
    <w:rsid w:val="003A6506"/>
    <w:rsid w:val="003A67B0"/>
    <w:rsid w:val="003B181F"/>
    <w:rsid w:val="003B184E"/>
    <w:rsid w:val="003B18F8"/>
    <w:rsid w:val="003B1EE1"/>
    <w:rsid w:val="003B217B"/>
    <w:rsid w:val="003B24CA"/>
    <w:rsid w:val="003B287F"/>
    <w:rsid w:val="003B2AAC"/>
    <w:rsid w:val="003B2FDD"/>
    <w:rsid w:val="003B3E40"/>
    <w:rsid w:val="003B465B"/>
    <w:rsid w:val="003B4C14"/>
    <w:rsid w:val="003B50DA"/>
    <w:rsid w:val="003B575F"/>
    <w:rsid w:val="003B5A65"/>
    <w:rsid w:val="003B6023"/>
    <w:rsid w:val="003C03C5"/>
    <w:rsid w:val="003C1892"/>
    <w:rsid w:val="003C1AA1"/>
    <w:rsid w:val="003C1F38"/>
    <w:rsid w:val="003C24FB"/>
    <w:rsid w:val="003C4353"/>
    <w:rsid w:val="003C47F9"/>
    <w:rsid w:val="003C4DBD"/>
    <w:rsid w:val="003C55B6"/>
    <w:rsid w:val="003C5673"/>
    <w:rsid w:val="003C702A"/>
    <w:rsid w:val="003C7643"/>
    <w:rsid w:val="003C7E88"/>
    <w:rsid w:val="003D059D"/>
    <w:rsid w:val="003D13FB"/>
    <w:rsid w:val="003D162C"/>
    <w:rsid w:val="003D1D38"/>
    <w:rsid w:val="003D1EA4"/>
    <w:rsid w:val="003D299E"/>
    <w:rsid w:val="003D2F15"/>
    <w:rsid w:val="003D3231"/>
    <w:rsid w:val="003D44BA"/>
    <w:rsid w:val="003E0F00"/>
    <w:rsid w:val="003E1675"/>
    <w:rsid w:val="003E1806"/>
    <w:rsid w:val="003E25FB"/>
    <w:rsid w:val="003E2C02"/>
    <w:rsid w:val="003E3454"/>
    <w:rsid w:val="003E3861"/>
    <w:rsid w:val="003E4D49"/>
    <w:rsid w:val="003E4E2C"/>
    <w:rsid w:val="003E5220"/>
    <w:rsid w:val="003E5859"/>
    <w:rsid w:val="003E7D7F"/>
    <w:rsid w:val="003F0EC6"/>
    <w:rsid w:val="003F0EE2"/>
    <w:rsid w:val="003F187F"/>
    <w:rsid w:val="003F42E4"/>
    <w:rsid w:val="003F576F"/>
    <w:rsid w:val="003F680D"/>
    <w:rsid w:val="003F77F8"/>
    <w:rsid w:val="003F7808"/>
    <w:rsid w:val="003F7A42"/>
    <w:rsid w:val="004002FA"/>
    <w:rsid w:val="00400574"/>
    <w:rsid w:val="00400B1F"/>
    <w:rsid w:val="00403360"/>
    <w:rsid w:val="004039F0"/>
    <w:rsid w:val="00405460"/>
    <w:rsid w:val="00405F34"/>
    <w:rsid w:val="00405FBF"/>
    <w:rsid w:val="0040657B"/>
    <w:rsid w:val="00406CBB"/>
    <w:rsid w:val="00406FCF"/>
    <w:rsid w:val="00407059"/>
    <w:rsid w:val="0040780B"/>
    <w:rsid w:val="00410E34"/>
    <w:rsid w:val="00411076"/>
    <w:rsid w:val="004115FA"/>
    <w:rsid w:val="004123FA"/>
    <w:rsid w:val="00412651"/>
    <w:rsid w:val="0041455F"/>
    <w:rsid w:val="00415740"/>
    <w:rsid w:val="0041584E"/>
    <w:rsid w:val="00415E8D"/>
    <w:rsid w:val="00415FB6"/>
    <w:rsid w:val="0041674A"/>
    <w:rsid w:val="004177EB"/>
    <w:rsid w:val="00417E5A"/>
    <w:rsid w:val="00421CC6"/>
    <w:rsid w:val="00422533"/>
    <w:rsid w:val="00422560"/>
    <w:rsid w:val="00423301"/>
    <w:rsid w:val="00423B72"/>
    <w:rsid w:val="00424DF2"/>
    <w:rsid w:val="0043041C"/>
    <w:rsid w:val="00430D2C"/>
    <w:rsid w:val="004314AF"/>
    <w:rsid w:val="00431D6A"/>
    <w:rsid w:val="00431D6F"/>
    <w:rsid w:val="004321BF"/>
    <w:rsid w:val="004344B2"/>
    <w:rsid w:val="0043548C"/>
    <w:rsid w:val="0043559F"/>
    <w:rsid w:val="004358D1"/>
    <w:rsid w:val="00436108"/>
    <w:rsid w:val="00436C84"/>
    <w:rsid w:val="00436F16"/>
    <w:rsid w:val="00437463"/>
    <w:rsid w:val="00437DCE"/>
    <w:rsid w:val="0044182F"/>
    <w:rsid w:val="00442426"/>
    <w:rsid w:val="004438C4"/>
    <w:rsid w:val="00444422"/>
    <w:rsid w:val="00444A1F"/>
    <w:rsid w:val="00444B6B"/>
    <w:rsid w:val="00445505"/>
    <w:rsid w:val="00445B4B"/>
    <w:rsid w:val="0044671C"/>
    <w:rsid w:val="00446AC5"/>
    <w:rsid w:val="00447221"/>
    <w:rsid w:val="0044793A"/>
    <w:rsid w:val="00451CC5"/>
    <w:rsid w:val="0045247E"/>
    <w:rsid w:val="00452D4A"/>
    <w:rsid w:val="00452E4D"/>
    <w:rsid w:val="00452F93"/>
    <w:rsid w:val="00453CD4"/>
    <w:rsid w:val="004558DE"/>
    <w:rsid w:val="0046005D"/>
    <w:rsid w:val="00460CD3"/>
    <w:rsid w:val="00461BC1"/>
    <w:rsid w:val="00461C30"/>
    <w:rsid w:val="00461FA5"/>
    <w:rsid w:val="0046212F"/>
    <w:rsid w:val="004624F9"/>
    <w:rsid w:val="00462855"/>
    <w:rsid w:val="00464044"/>
    <w:rsid w:val="004645D0"/>
    <w:rsid w:val="004645E4"/>
    <w:rsid w:val="004701DD"/>
    <w:rsid w:val="00470C64"/>
    <w:rsid w:val="004718E4"/>
    <w:rsid w:val="00471DCA"/>
    <w:rsid w:val="004724A2"/>
    <w:rsid w:val="0047293C"/>
    <w:rsid w:val="00473447"/>
    <w:rsid w:val="0047361E"/>
    <w:rsid w:val="00473B39"/>
    <w:rsid w:val="004743D7"/>
    <w:rsid w:val="00474760"/>
    <w:rsid w:val="00474E88"/>
    <w:rsid w:val="004756B1"/>
    <w:rsid w:val="004763F6"/>
    <w:rsid w:val="00476CF2"/>
    <w:rsid w:val="004773E5"/>
    <w:rsid w:val="00477C5B"/>
    <w:rsid w:val="004805E0"/>
    <w:rsid w:val="004808ED"/>
    <w:rsid w:val="00480E7B"/>
    <w:rsid w:val="004811E6"/>
    <w:rsid w:val="004834AE"/>
    <w:rsid w:val="004834CC"/>
    <w:rsid w:val="004840ED"/>
    <w:rsid w:val="00484BCE"/>
    <w:rsid w:val="00484DAB"/>
    <w:rsid w:val="0048718C"/>
    <w:rsid w:val="00487BA3"/>
    <w:rsid w:val="00491830"/>
    <w:rsid w:val="00491B93"/>
    <w:rsid w:val="00492A9C"/>
    <w:rsid w:val="00493441"/>
    <w:rsid w:val="004947EB"/>
    <w:rsid w:val="00494F86"/>
    <w:rsid w:val="00495690"/>
    <w:rsid w:val="00495EDD"/>
    <w:rsid w:val="00495EFF"/>
    <w:rsid w:val="00495FA9"/>
    <w:rsid w:val="004965E3"/>
    <w:rsid w:val="00496847"/>
    <w:rsid w:val="00496CEF"/>
    <w:rsid w:val="00496E8E"/>
    <w:rsid w:val="0049719D"/>
    <w:rsid w:val="00497C46"/>
    <w:rsid w:val="004A02AD"/>
    <w:rsid w:val="004A0B93"/>
    <w:rsid w:val="004A2CB8"/>
    <w:rsid w:val="004A2D57"/>
    <w:rsid w:val="004A2E36"/>
    <w:rsid w:val="004A334D"/>
    <w:rsid w:val="004A37A3"/>
    <w:rsid w:val="004A3877"/>
    <w:rsid w:val="004A3D8A"/>
    <w:rsid w:val="004A40EE"/>
    <w:rsid w:val="004A5674"/>
    <w:rsid w:val="004A6226"/>
    <w:rsid w:val="004A62BF"/>
    <w:rsid w:val="004A74C0"/>
    <w:rsid w:val="004A7DC0"/>
    <w:rsid w:val="004A7E27"/>
    <w:rsid w:val="004A7EEA"/>
    <w:rsid w:val="004B051C"/>
    <w:rsid w:val="004B0B59"/>
    <w:rsid w:val="004B121E"/>
    <w:rsid w:val="004B1806"/>
    <w:rsid w:val="004B1AF8"/>
    <w:rsid w:val="004B23AC"/>
    <w:rsid w:val="004B2721"/>
    <w:rsid w:val="004B2AF8"/>
    <w:rsid w:val="004B2D9D"/>
    <w:rsid w:val="004B3F3B"/>
    <w:rsid w:val="004B5154"/>
    <w:rsid w:val="004B5496"/>
    <w:rsid w:val="004B5AFE"/>
    <w:rsid w:val="004B60F6"/>
    <w:rsid w:val="004B66D4"/>
    <w:rsid w:val="004B67CD"/>
    <w:rsid w:val="004B6E6D"/>
    <w:rsid w:val="004B7472"/>
    <w:rsid w:val="004B7609"/>
    <w:rsid w:val="004B7624"/>
    <w:rsid w:val="004B7854"/>
    <w:rsid w:val="004C1899"/>
    <w:rsid w:val="004C1E8E"/>
    <w:rsid w:val="004C4BDF"/>
    <w:rsid w:val="004C581B"/>
    <w:rsid w:val="004C6CDC"/>
    <w:rsid w:val="004C6F24"/>
    <w:rsid w:val="004C70A7"/>
    <w:rsid w:val="004C73CA"/>
    <w:rsid w:val="004C77DF"/>
    <w:rsid w:val="004C7973"/>
    <w:rsid w:val="004D00EA"/>
    <w:rsid w:val="004D0A7A"/>
    <w:rsid w:val="004D1A5D"/>
    <w:rsid w:val="004D2262"/>
    <w:rsid w:val="004D38AD"/>
    <w:rsid w:val="004D3AE8"/>
    <w:rsid w:val="004D3DC9"/>
    <w:rsid w:val="004D588D"/>
    <w:rsid w:val="004D58CC"/>
    <w:rsid w:val="004D58F6"/>
    <w:rsid w:val="004D5AD6"/>
    <w:rsid w:val="004D79CC"/>
    <w:rsid w:val="004D7A02"/>
    <w:rsid w:val="004D7BD2"/>
    <w:rsid w:val="004E0671"/>
    <w:rsid w:val="004E07FE"/>
    <w:rsid w:val="004E08CF"/>
    <w:rsid w:val="004E0B51"/>
    <w:rsid w:val="004E1BAC"/>
    <w:rsid w:val="004E1D55"/>
    <w:rsid w:val="004E27C7"/>
    <w:rsid w:val="004E2926"/>
    <w:rsid w:val="004E322B"/>
    <w:rsid w:val="004E39F4"/>
    <w:rsid w:val="004E490F"/>
    <w:rsid w:val="004E5271"/>
    <w:rsid w:val="004E5AF0"/>
    <w:rsid w:val="004E60AA"/>
    <w:rsid w:val="004E67A3"/>
    <w:rsid w:val="004E7DE2"/>
    <w:rsid w:val="004F12F1"/>
    <w:rsid w:val="004F1FFD"/>
    <w:rsid w:val="004F2618"/>
    <w:rsid w:val="004F2FB2"/>
    <w:rsid w:val="004F454B"/>
    <w:rsid w:val="004F4757"/>
    <w:rsid w:val="004F548A"/>
    <w:rsid w:val="004F5F41"/>
    <w:rsid w:val="004F66F9"/>
    <w:rsid w:val="004F67C7"/>
    <w:rsid w:val="004F6C1A"/>
    <w:rsid w:val="004F7527"/>
    <w:rsid w:val="004F79DC"/>
    <w:rsid w:val="004F79E7"/>
    <w:rsid w:val="005005B5"/>
    <w:rsid w:val="0050150A"/>
    <w:rsid w:val="00503005"/>
    <w:rsid w:val="00503458"/>
    <w:rsid w:val="00503558"/>
    <w:rsid w:val="005047FF"/>
    <w:rsid w:val="00505250"/>
    <w:rsid w:val="00505A8B"/>
    <w:rsid w:val="00505D1A"/>
    <w:rsid w:val="00507BAF"/>
    <w:rsid w:val="0051011C"/>
    <w:rsid w:val="00510E3F"/>
    <w:rsid w:val="00511135"/>
    <w:rsid w:val="00511B2E"/>
    <w:rsid w:val="005139BB"/>
    <w:rsid w:val="00514587"/>
    <w:rsid w:val="005145F6"/>
    <w:rsid w:val="00515145"/>
    <w:rsid w:val="005152DB"/>
    <w:rsid w:val="00516ABE"/>
    <w:rsid w:val="0052042F"/>
    <w:rsid w:val="00520EAD"/>
    <w:rsid w:val="00521F56"/>
    <w:rsid w:val="005221A7"/>
    <w:rsid w:val="005224DD"/>
    <w:rsid w:val="00523838"/>
    <w:rsid w:val="00523F98"/>
    <w:rsid w:val="005241A3"/>
    <w:rsid w:val="00524345"/>
    <w:rsid w:val="00524BC0"/>
    <w:rsid w:val="005259EF"/>
    <w:rsid w:val="0052669B"/>
    <w:rsid w:val="005266FF"/>
    <w:rsid w:val="00526D66"/>
    <w:rsid w:val="00531C0C"/>
    <w:rsid w:val="00532885"/>
    <w:rsid w:val="00532C90"/>
    <w:rsid w:val="0053395D"/>
    <w:rsid w:val="00533F27"/>
    <w:rsid w:val="00534528"/>
    <w:rsid w:val="005349D9"/>
    <w:rsid w:val="0053588D"/>
    <w:rsid w:val="00535892"/>
    <w:rsid w:val="00535CF2"/>
    <w:rsid w:val="00535EFB"/>
    <w:rsid w:val="00536618"/>
    <w:rsid w:val="005368CA"/>
    <w:rsid w:val="00536B92"/>
    <w:rsid w:val="00536C76"/>
    <w:rsid w:val="00540DB3"/>
    <w:rsid w:val="00543BCE"/>
    <w:rsid w:val="00544DC5"/>
    <w:rsid w:val="00546A80"/>
    <w:rsid w:val="00547409"/>
    <w:rsid w:val="00547CE1"/>
    <w:rsid w:val="00547E41"/>
    <w:rsid w:val="00550471"/>
    <w:rsid w:val="0055099E"/>
    <w:rsid w:val="00550B68"/>
    <w:rsid w:val="00550CEA"/>
    <w:rsid w:val="00552249"/>
    <w:rsid w:val="005526D9"/>
    <w:rsid w:val="005548AB"/>
    <w:rsid w:val="005550B1"/>
    <w:rsid w:val="005551D6"/>
    <w:rsid w:val="00555D9D"/>
    <w:rsid w:val="00555EF2"/>
    <w:rsid w:val="00557374"/>
    <w:rsid w:val="00560186"/>
    <w:rsid w:val="00561495"/>
    <w:rsid w:val="0056160F"/>
    <w:rsid w:val="005618B0"/>
    <w:rsid w:val="00562334"/>
    <w:rsid w:val="00562434"/>
    <w:rsid w:val="00562FF4"/>
    <w:rsid w:val="00563430"/>
    <w:rsid w:val="0056387D"/>
    <w:rsid w:val="00564EF2"/>
    <w:rsid w:val="00565BC0"/>
    <w:rsid w:val="00565EA4"/>
    <w:rsid w:val="00566175"/>
    <w:rsid w:val="00566365"/>
    <w:rsid w:val="0056640B"/>
    <w:rsid w:val="005665EF"/>
    <w:rsid w:val="0056754E"/>
    <w:rsid w:val="00567899"/>
    <w:rsid w:val="00567963"/>
    <w:rsid w:val="00567A8B"/>
    <w:rsid w:val="00570080"/>
    <w:rsid w:val="005708DE"/>
    <w:rsid w:val="00573260"/>
    <w:rsid w:val="0057326D"/>
    <w:rsid w:val="00574403"/>
    <w:rsid w:val="00574814"/>
    <w:rsid w:val="00574EE8"/>
    <w:rsid w:val="00576D9A"/>
    <w:rsid w:val="005776DA"/>
    <w:rsid w:val="00577A34"/>
    <w:rsid w:val="00577FE0"/>
    <w:rsid w:val="00580230"/>
    <w:rsid w:val="00580C91"/>
    <w:rsid w:val="00581E2E"/>
    <w:rsid w:val="0058251B"/>
    <w:rsid w:val="00583806"/>
    <w:rsid w:val="005838B6"/>
    <w:rsid w:val="00584444"/>
    <w:rsid w:val="0058468F"/>
    <w:rsid w:val="0058476A"/>
    <w:rsid w:val="005851BC"/>
    <w:rsid w:val="00585648"/>
    <w:rsid w:val="0058576B"/>
    <w:rsid w:val="00585C94"/>
    <w:rsid w:val="005862DE"/>
    <w:rsid w:val="005876DB"/>
    <w:rsid w:val="00587D4B"/>
    <w:rsid w:val="00587D5A"/>
    <w:rsid w:val="0059083D"/>
    <w:rsid w:val="005909D2"/>
    <w:rsid w:val="00590CE3"/>
    <w:rsid w:val="00590E12"/>
    <w:rsid w:val="0059111E"/>
    <w:rsid w:val="00591346"/>
    <w:rsid w:val="005914F8"/>
    <w:rsid w:val="005916AB"/>
    <w:rsid w:val="00591884"/>
    <w:rsid w:val="005919FD"/>
    <w:rsid w:val="005921B0"/>
    <w:rsid w:val="00594F2C"/>
    <w:rsid w:val="0059506C"/>
    <w:rsid w:val="005961D1"/>
    <w:rsid w:val="005972C9"/>
    <w:rsid w:val="005978BD"/>
    <w:rsid w:val="00597A07"/>
    <w:rsid w:val="00597F9B"/>
    <w:rsid w:val="005A0656"/>
    <w:rsid w:val="005A16C7"/>
    <w:rsid w:val="005A1943"/>
    <w:rsid w:val="005A3906"/>
    <w:rsid w:val="005A3B08"/>
    <w:rsid w:val="005A3FBE"/>
    <w:rsid w:val="005A4A4D"/>
    <w:rsid w:val="005A62F7"/>
    <w:rsid w:val="005A680A"/>
    <w:rsid w:val="005A69AA"/>
    <w:rsid w:val="005A6D34"/>
    <w:rsid w:val="005A7751"/>
    <w:rsid w:val="005B0362"/>
    <w:rsid w:val="005B03A7"/>
    <w:rsid w:val="005B0BCF"/>
    <w:rsid w:val="005B13B4"/>
    <w:rsid w:val="005B2713"/>
    <w:rsid w:val="005B3068"/>
    <w:rsid w:val="005B3A32"/>
    <w:rsid w:val="005B4220"/>
    <w:rsid w:val="005B4DE0"/>
    <w:rsid w:val="005B61E3"/>
    <w:rsid w:val="005B6C26"/>
    <w:rsid w:val="005B6F99"/>
    <w:rsid w:val="005B7FB0"/>
    <w:rsid w:val="005C1619"/>
    <w:rsid w:val="005C2BC1"/>
    <w:rsid w:val="005C3670"/>
    <w:rsid w:val="005C3DA8"/>
    <w:rsid w:val="005C3EE3"/>
    <w:rsid w:val="005C4B14"/>
    <w:rsid w:val="005C5967"/>
    <w:rsid w:val="005C6A4E"/>
    <w:rsid w:val="005C7489"/>
    <w:rsid w:val="005C7869"/>
    <w:rsid w:val="005D21E3"/>
    <w:rsid w:val="005D3031"/>
    <w:rsid w:val="005D34A4"/>
    <w:rsid w:val="005D34E9"/>
    <w:rsid w:val="005D439E"/>
    <w:rsid w:val="005D47D3"/>
    <w:rsid w:val="005D4C53"/>
    <w:rsid w:val="005D56A2"/>
    <w:rsid w:val="005D57ED"/>
    <w:rsid w:val="005D5831"/>
    <w:rsid w:val="005D5B52"/>
    <w:rsid w:val="005D735B"/>
    <w:rsid w:val="005E0E6D"/>
    <w:rsid w:val="005E19D3"/>
    <w:rsid w:val="005E1E1E"/>
    <w:rsid w:val="005E3481"/>
    <w:rsid w:val="005E3B62"/>
    <w:rsid w:val="005E5861"/>
    <w:rsid w:val="005E7051"/>
    <w:rsid w:val="005E77E7"/>
    <w:rsid w:val="005E7C2B"/>
    <w:rsid w:val="005E7E52"/>
    <w:rsid w:val="005F015D"/>
    <w:rsid w:val="005F1E8D"/>
    <w:rsid w:val="005F1FF8"/>
    <w:rsid w:val="005F250B"/>
    <w:rsid w:val="005F279D"/>
    <w:rsid w:val="005F2833"/>
    <w:rsid w:val="005F2BF8"/>
    <w:rsid w:val="005F3055"/>
    <w:rsid w:val="005F31E9"/>
    <w:rsid w:val="005F33CB"/>
    <w:rsid w:val="005F3562"/>
    <w:rsid w:val="005F3D5A"/>
    <w:rsid w:val="005F4CAF"/>
    <w:rsid w:val="005F5061"/>
    <w:rsid w:val="005F65AD"/>
    <w:rsid w:val="005F7B6E"/>
    <w:rsid w:val="006004AB"/>
    <w:rsid w:val="00600DBC"/>
    <w:rsid w:val="00602736"/>
    <w:rsid w:val="00602849"/>
    <w:rsid w:val="0060291D"/>
    <w:rsid w:val="006032D6"/>
    <w:rsid w:val="006039D9"/>
    <w:rsid w:val="00603B25"/>
    <w:rsid w:val="00603B4E"/>
    <w:rsid w:val="00604714"/>
    <w:rsid w:val="00604A70"/>
    <w:rsid w:val="00604E0D"/>
    <w:rsid w:val="006054C6"/>
    <w:rsid w:val="00605B39"/>
    <w:rsid w:val="00605BCA"/>
    <w:rsid w:val="00606792"/>
    <w:rsid w:val="00607A75"/>
    <w:rsid w:val="00607D1E"/>
    <w:rsid w:val="00610159"/>
    <w:rsid w:val="00610831"/>
    <w:rsid w:val="00610EFA"/>
    <w:rsid w:val="00611A0C"/>
    <w:rsid w:val="0061443A"/>
    <w:rsid w:val="00614C59"/>
    <w:rsid w:val="00616356"/>
    <w:rsid w:val="006171AC"/>
    <w:rsid w:val="0061792E"/>
    <w:rsid w:val="00620464"/>
    <w:rsid w:val="00620F9A"/>
    <w:rsid w:val="006212EB"/>
    <w:rsid w:val="00621658"/>
    <w:rsid w:val="00621FA2"/>
    <w:rsid w:val="00621FBC"/>
    <w:rsid w:val="00622EF5"/>
    <w:rsid w:val="0062570F"/>
    <w:rsid w:val="00626015"/>
    <w:rsid w:val="00626BB4"/>
    <w:rsid w:val="00626C3A"/>
    <w:rsid w:val="00627401"/>
    <w:rsid w:val="00627D1C"/>
    <w:rsid w:val="0063114B"/>
    <w:rsid w:val="00631888"/>
    <w:rsid w:val="00632FA3"/>
    <w:rsid w:val="00633ECC"/>
    <w:rsid w:val="00634CD3"/>
    <w:rsid w:val="00634D71"/>
    <w:rsid w:val="00635550"/>
    <w:rsid w:val="006368F0"/>
    <w:rsid w:val="006372FD"/>
    <w:rsid w:val="00637BA6"/>
    <w:rsid w:val="006407C7"/>
    <w:rsid w:val="00642B3F"/>
    <w:rsid w:val="00643005"/>
    <w:rsid w:val="00643605"/>
    <w:rsid w:val="006447EC"/>
    <w:rsid w:val="00644FC2"/>
    <w:rsid w:val="00645052"/>
    <w:rsid w:val="006454C0"/>
    <w:rsid w:val="00645E9E"/>
    <w:rsid w:val="00646B6D"/>
    <w:rsid w:val="006476B2"/>
    <w:rsid w:val="006478E3"/>
    <w:rsid w:val="00650AB1"/>
    <w:rsid w:val="00650B7B"/>
    <w:rsid w:val="00651B6B"/>
    <w:rsid w:val="006526AB"/>
    <w:rsid w:val="00652FB9"/>
    <w:rsid w:val="006556E5"/>
    <w:rsid w:val="006558C6"/>
    <w:rsid w:val="00655B9C"/>
    <w:rsid w:val="00655C8E"/>
    <w:rsid w:val="00655DAA"/>
    <w:rsid w:val="00660A5C"/>
    <w:rsid w:val="00660C7D"/>
    <w:rsid w:val="0066124E"/>
    <w:rsid w:val="006614E9"/>
    <w:rsid w:val="00662F4B"/>
    <w:rsid w:val="00663504"/>
    <w:rsid w:val="0066354A"/>
    <w:rsid w:val="00665C32"/>
    <w:rsid w:val="00665D4F"/>
    <w:rsid w:val="0066673D"/>
    <w:rsid w:val="00667401"/>
    <w:rsid w:val="00667AC2"/>
    <w:rsid w:val="00667DE3"/>
    <w:rsid w:val="006703FC"/>
    <w:rsid w:val="00671B8B"/>
    <w:rsid w:val="006722B1"/>
    <w:rsid w:val="00672F52"/>
    <w:rsid w:val="006730EA"/>
    <w:rsid w:val="006737AE"/>
    <w:rsid w:val="006738C0"/>
    <w:rsid w:val="00673960"/>
    <w:rsid w:val="006747AB"/>
    <w:rsid w:val="006750B4"/>
    <w:rsid w:val="006750EF"/>
    <w:rsid w:val="0067538D"/>
    <w:rsid w:val="00675FF5"/>
    <w:rsid w:val="00676B08"/>
    <w:rsid w:val="0067715C"/>
    <w:rsid w:val="006776CF"/>
    <w:rsid w:val="00677737"/>
    <w:rsid w:val="006777C5"/>
    <w:rsid w:val="00680F49"/>
    <w:rsid w:val="00681240"/>
    <w:rsid w:val="006820DD"/>
    <w:rsid w:val="006825BE"/>
    <w:rsid w:val="006830B5"/>
    <w:rsid w:val="00683781"/>
    <w:rsid w:val="00684705"/>
    <w:rsid w:val="0068598A"/>
    <w:rsid w:val="00685F8F"/>
    <w:rsid w:val="00686BB2"/>
    <w:rsid w:val="00686E6B"/>
    <w:rsid w:val="00686E7D"/>
    <w:rsid w:val="00687E5D"/>
    <w:rsid w:val="0069027C"/>
    <w:rsid w:val="006902FE"/>
    <w:rsid w:val="00693365"/>
    <w:rsid w:val="00694483"/>
    <w:rsid w:val="00694BAA"/>
    <w:rsid w:val="00694FA6"/>
    <w:rsid w:val="00696ADE"/>
    <w:rsid w:val="00697A36"/>
    <w:rsid w:val="006A0325"/>
    <w:rsid w:val="006A0D2E"/>
    <w:rsid w:val="006A0E67"/>
    <w:rsid w:val="006A2311"/>
    <w:rsid w:val="006A2A31"/>
    <w:rsid w:val="006A35B8"/>
    <w:rsid w:val="006A54B7"/>
    <w:rsid w:val="006A55BA"/>
    <w:rsid w:val="006A6123"/>
    <w:rsid w:val="006A615D"/>
    <w:rsid w:val="006A61AE"/>
    <w:rsid w:val="006A6537"/>
    <w:rsid w:val="006A6B4F"/>
    <w:rsid w:val="006A7116"/>
    <w:rsid w:val="006A7249"/>
    <w:rsid w:val="006A72EC"/>
    <w:rsid w:val="006A7E84"/>
    <w:rsid w:val="006B0517"/>
    <w:rsid w:val="006B0C6E"/>
    <w:rsid w:val="006B0F08"/>
    <w:rsid w:val="006B1687"/>
    <w:rsid w:val="006B203C"/>
    <w:rsid w:val="006B20BC"/>
    <w:rsid w:val="006B2103"/>
    <w:rsid w:val="006B253A"/>
    <w:rsid w:val="006B25B7"/>
    <w:rsid w:val="006B2DD6"/>
    <w:rsid w:val="006B30D6"/>
    <w:rsid w:val="006B3152"/>
    <w:rsid w:val="006B37AB"/>
    <w:rsid w:val="006B3B9E"/>
    <w:rsid w:val="006B40FF"/>
    <w:rsid w:val="006B5887"/>
    <w:rsid w:val="006B6337"/>
    <w:rsid w:val="006B6A27"/>
    <w:rsid w:val="006B6A53"/>
    <w:rsid w:val="006B6F9C"/>
    <w:rsid w:val="006B70B7"/>
    <w:rsid w:val="006B7CC6"/>
    <w:rsid w:val="006C1DC6"/>
    <w:rsid w:val="006C2656"/>
    <w:rsid w:val="006C28D6"/>
    <w:rsid w:val="006C4D48"/>
    <w:rsid w:val="006C5001"/>
    <w:rsid w:val="006C59EA"/>
    <w:rsid w:val="006C6A81"/>
    <w:rsid w:val="006C6AF3"/>
    <w:rsid w:val="006C71B6"/>
    <w:rsid w:val="006C7824"/>
    <w:rsid w:val="006C7D0B"/>
    <w:rsid w:val="006D0011"/>
    <w:rsid w:val="006D070B"/>
    <w:rsid w:val="006D09F8"/>
    <w:rsid w:val="006D0A2D"/>
    <w:rsid w:val="006D199F"/>
    <w:rsid w:val="006D1AB5"/>
    <w:rsid w:val="006D2060"/>
    <w:rsid w:val="006D303D"/>
    <w:rsid w:val="006D30B6"/>
    <w:rsid w:val="006D476B"/>
    <w:rsid w:val="006D48BB"/>
    <w:rsid w:val="006D4A46"/>
    <w:rsid w:val="006D4E6B"/>
    <w:rsid w:val="006D5231"/>
    <w:rsid w:val="006D5BE0"/>
    <w:rsid w:val="006D5C21"/>
    <w:rsid w:val="006D6320"/>
    <w:rsid w:val="006D6683"/>
    <w:rsid w:val="006D7378"/>
    <w:rsid w:val="006D73A3"/>
    <w:rsid w:val="006D7F8E"/>
    <w:rsid w:val="006E0350"/>
    <w:rsid w:val="006E1A52"/>
    <w:rsid w:val="006E204A"/>
    <w:rsid w:val="006E442D"/>
    <w:rsid w:val="006E570C"/>
    <w:rsid w:val="006E68A4"/>
    <w:rsid w:val="006E7B0A"/>
    <w:rsid w:val="006E7B7D"/>
    <w:rsid w:val="006F0BF3"/>
    <w:rsid w:val="006F1B40"/>
    <w:rsid w:val="006F2AEB"/>
    <w:rsid w:val="006F396D"/>
    <w:rsid w:val="006F3C3C"/>
    <w:rsid w:val="006F42CC"/>
    <w:rsid w:val="006F474E"/>
    <w:rsid w:val="006F47A0"/>
    <w:rsid w:val="006F4FB6"/>
    <w:rsid w:val="006F5DE4"/>
    <w:rsid w:val="007003CB"/>
    <w:rsid w:val="00700B77"/>
    <w:rsid w:val="007013A7"/>
    <w:rsid w:val="00702008"/>
    <w:rsid w:val="0070239A"/>
    <w:rsid w:val="0070285A"/>
    <w:rsid w:val="00702E48"/>
    <w:rsid w:val="007041F7"/>
    <w:rsid w:val="007042F6"/>
    <w:rsid w:val="00704B3E"/>
    <w:rsid w:val="0070545B"/>
    <w:rsid w:val="00705A27"/>
    <w:rsid w:val="00705EDA"/>
    <w:rsid w:val="007069D5"/>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061E"/>
    <w:rsid w:val="00721437"/>
    <w:rsid w:val="007230B6"/>
    <w:rsid w:val="0072363F"/>
    <w:rsid w:val="007250E5"/>
    <w:rsid w:val="00725118"/>
    <w:rsid w:val="00726BBB"/>
    <w:rsid w:val="00727642"/>
    <w:rsid w:val="007276B2"/>
    <w:rsid w:val="0072775B"/>
    <w:rsid w:val="00727F0F"/>
    <w:rsid w:val="00730D55"/>
    <w:rsid w:val="00731D0B"/>
    <w:rsid w:val="00731D80"/>
    <w:rsid w:val="007325B7"/>
    <w:rsid w:val="00733236"/>
    <w:rsid w:val="007343FC"/>
    <w:rsid w:val="00734BA2"/>
    <w:rsid w:val="007358CC"/>
    <w:rsid w:val="007376AC"/>
    <w:rsid w:val="007378DA"/>
    <w:rsid w:val="0074042E"/>
    <w:rsid w:val="00741CC7"/>
    <w:rsid w:val="007425F1"/>
    <w:rsid w:val="0074321D"/>
    <w:rsid w:val="00743E98"/>
    <w:rsid w:val="00744951"/>
    <w:rsid w:val="00744D4F"/>
    <w:rsid w:val="00745E46"/>
    <w:rsid w:val="0074707A"/>
    <w:rsid w:val="00747F9C"/>
    <w:rsid w:val="007503B9"/>
    <w:rsid w:val="00750854"/>
    <w:rsid w:val="007517AF"/>
    <w:rsid w:val="00752505"/>
    <w:rsid w:val="00752E99"/>
    <w:rsid w:val="007533CD"/>
    <w:rsid w:val="007534DF"/>
    <w:rsid w:val="007539BB"/>
    <w:rsid w:val="00753AAE"/>
    <w:rsid w:val="00753B16"/>
    <w:rsid w:val="00753B63"/>
    <w:rsid w:val="007545DF"/>
    <w:rsid w:val="00754707"/>
    <w:rsid w:val="0075474F"/>
    <w:rsid w:val="007559F2"/>
    <w:rsid w:val="00755F8E"/>
    <w:rsid w:val="007567F4"/>
    <w:rsid w:val="007571E7"/>
    <w:rsid w:val="00757EEF"/>
    <w:rsid w:val="007604DE"/>
    <w:rsid w:val="00760F73"/>
    <w:rsid w:val="0076165A"/>
    <w:rsid w:val="00762FC6"/>
    <w:rsid w:val="00764F25"/>
    <w:rsid w:val="00765A91"/>
    <w:rsid w:val="00766731"/>
    <w:rsid w:val="00767456"/>
    <w:rsid w:val="00767978"/>
    <w:rsid w:val="007707EB"/>
    <w:rsid w:val="0077248D"/>
    <w:rsid w:val="007726EB"/>
    <w:rsid w:val="00772CC1"/>
    <w:rsid w:val="00773343"/>
    <w:rsid w:val="00773389"/>
    <w:rsid w:val="00777934"/>
    <w:rsid w:val="00780113"/>
    <w:rsid w:val="00782136"/>
    <w:rsid w:val="0078216B"/>
    <w:rsid w:val="007823CA"/>
    <w:rsid w:val="007830B0"/>
    <w:rsid w:val="00783FFA"/>
    <w:rsid w:val="00784BC5"/>
    <w:rsid w:val="00784EAA"/>
    <w:rsid w:val="00785351"/>
    <w:rsid w:val="00785C46"/>
    <w:rsid w:val="00786C72"/>
    <w:rsid w:val="0078769F"/>
    <w:rsid w:val="0078773B"/>
    <w:rsid w:val="00787754"/>
    <w:rsid w:val="0078789C"/>
    <w:rsid w:val="00787E83"/>
    <w:rsid w:val="00790977"/>
    <w:rsid w:val="0079129B"/>
    <w:rsid w:val="00791505"/>
    <w:rsid w:val="0079174B"/>
    <w:rsid w:val="00791C19"/>
    <w:rsid w:val="00791F1B"/>
    <w:rsid w:val="007927CF"/>
    <w:rsid w:val="007928D4"/>
    <w:rsid w:val="00793097"/>
    <w:rsid w:val="007937CE"/>
    <w:rsid w:val="00794959"/>
    <w:rsid w:val="00795054"/>
    <w:rsid w:val="00796650"/>
    <w:rsid w:val="007970AE"/>
    <w:rsid w:val="007A0299"/>
    <w:rsid w:val="007A0612"/>
    <w:rsid w:val="007A09B0"/>
    <w:rsid w:val="007A0D9E"/>
    <w:rsid w:val="007A153A"/>
    <w:rsid w:val="007A211E"/>
    <w:rsid w:val="007A2919"/>
    <w:rsid w:val="007A2E00"/>
    <w:rsid w:val="007A32A5"/>
    <w:rsid w:val="007A3916"/>
    <w:rsid w:val="007A4100"/>
    <w:rsid w:val="007A5A2B"/>
    <w:rsid w:val="007A5DED"/>
    <w:rsid w:val="007A6905"/>
    <w:rsid w:val="007A7A80"/>
    <w:rsid w:val="007A7D39"/>
    <w:rsid w:val="007B00FF"/>
    <w:rsid w:val="007B1093"/>
    <w:rsid w:val="007B1824"/>
    <w:rsid w:val="007B19DC"/>
    <w:rsid w:val="007B23AA"/>
    <w:rsid w:val="007B29B6"/>
    <w:rsid w:val="007B2BBB"/>
    <w:rsid w:val="007B369F"/>
    <w:rsid w:val="007B38F6"/>
    <w:rsid w:val="007B465F"/>
    <w:rsid w:val="007B5299"/>
    <w:rsid w:val="007B6B6F"/>
    <w:rsid w:val="007B758F"/>
    <w:rsid w:val="007B763C"/>
    <w:rsid w:val="007B7B16"/>
    <w:rsid w:val="007C055A"/>
    <w:rsid w:val="007C10F8"/>
    <w:rsid w:val="007C1383"/>
    <w:rsid w:val="007C221B"/>
    <w:rsid w:val="007C2C6A"/>
    <w:rsid w:val="007C3719"/>
    <w:rsid w:val="007C3CF8"/>
    <w:rsid w:val="007C52A9"/>
    <w:rsid w:val="007C6267"/>
    <w:rsid w:val="007C62F7"/>
    <w:rsid w:val="007C63DF"/>
    <w:rsid w:val="007C6AFC"/>
    <w:rsid w:val="007C6B02"/>
    <w:rsid w:val="007C6E41"/>
    <w:rsid w:val="007C75A4"/>
    <w:rsid w:val="007C77DD"/>
    <w:rsid w:val="007C7F71"/>
    <w:rsid w:val="007D0295"/>
    <w:rsid w:val="007D0316"/>
    <w:rsid w:val="007D0541"/>
    <w:rsid w:val="007D1363"/>
    <w:rsid w:val="007D2165"/>
    <w:rsid w:val="007D2589"/>
    <w:rsid w:val="007D2855"/>
    <w:rsid w:val="007D3C6D"/>
    <w:rsid w:val="007D404A"/>
    <w:rsid w:val="007D4E94"/>
    <w:rsid w:val="007D503B"/>
    <w:rsid w:val="007D5303"/>
    <w:rsid w:val="007D5DC6"/>
    <w:rsid w:val="007D6C81"/>
    <w:rsid w:val="007D7409"/>
    <w:rsid w:val="007D7C32"/>
    <w:rsid w:val="007E16FB"/>
    <w:rsid w:val="007E1CBC"/>
    <w:rsid w:val="007E34FF"/>
    <w:rsid w:val="007E423C"/>
    <w:rsid w:val="007E4572"/>
    <w:rsid w:val="007E45B7"/>
    <w:rsid w:val="007E49C1"/>
    <w:rsid w:val="007E4DAD"/>
    <w:rsid w:val="007E5CA5"/>
    <w:rsid w:val="007E690B"/>
    <w:rsid w:val="007E7357"/>
    <w:rsid w:val="007E73BA"/>
    <w:rsid w:val="007E7A5B"/>
    <w:rsid w:val="007F006F"/>
    <w:rsid w:val="007F0F13"/>
    <w:rsid w:val="007F1827"/>
    <w:rsid w:val="007F2543"/>
    <w:rsid w:val="007F381E"/>
    <w:rsid w:val="007F39C5"/>
    <w:rsid w:val="007F48DF"/>
    <w:rsid w:val="007F57E5"/>
    <w:rsid w:val="007F6CE0"/>
    <w:rsid w:val="007F7FC2"/>
    <w:rsid w:val="00800CF2"/>
    <w:rsid w:val="00800FF6"/>
    <w:rsid w:val="0080189B"/>
    <w:rsid w:val="00801C50"/>
    <w:rsid w:val="00801DC9"/>
    <w:rsid w:val="00802440"/>
    <w:rsid w:val="00802853"/>
    <w:rsid w:val="00802ADB"/>
    <w:rsid w:val="00802B2C"/>
    <w:rsid w:val="00802DF0"/>
    <w:rsid w:val="00803A4F"/>
    <w:rsid w:val="00803EFE"/>
    <w:rsid w:val="008050DD"/>
    <w:rsid w:val="008052EF"/>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5862"/>
    <w:rsid w:val="00815C9D"/>
    <w:rsid w:val="00816A9F"/>
    <w:rsid w:val="00817558"/>
    <w:rsid w:val="00820DCB"/>
    <w:rsid w:val="00821877"/>
    <w:rsid w:val="00822D1C"/>
    <w:rsid w:val="008232C6"/>
    <w:rsid w:val="0082332D"/>
    <w:rsid w:val="0082360E"/>
    <w:rsid w:val="00824762"/>
    <w:rsid w:val="00824ADB"/>
    <w:rsid w:val="00825871"/>
    <w:rsid w:val="0082672F"/>
    <w:rsid w:val="00826DA3"/>
    <w:rsid w:val="00830E09"/>
    <w:rsid w:val="008317D7"/>
    <w:rsid w:val="0083428D"/>
    <w:rsid w:val="00834A6E"/>
    <w:rsid w:val="008351FF"/>
    <w:rsid w:val="008359E9"/>
    <w:rsid w:val="00835C82"/>
    <w:rsid w:val="00836146"/>
    <w:rsid w:val="00836FA9"/>
    <w:rsid w:val="008370E9"/>
    <w:rsid w:val="008379F7"/>
    <w:rsid w:val="00837A3B"/>
    <w:rsid w:val="00840157"/>
    <w:rsid w:val="008403BE"/>
    <w:rsid w:val="008428F1"/>
    <w:rsid w:val="00843365"/>
    <w:rsid w:val="008434E3"/>
    <w:rsid w:val="00845D50"/>
    <w:rsid w:val="00846584"/>
    <w:rsid w:val="0084688A"/>
    <w:rsid w:val="0084790E"/>
    <w:rsid w:val="008514B2"/>
    <w:rsid w:val="00853101"/>
    <w:rsid w:val="008533A9"/>
    <w:rsid w:val="00853914"/>
    <w:rsid w:val="0085403F"/>
    <w:rsid w:val="00854FAC"/>
    <w:rsid w:val="00855D0E"/>
    <w:rsid w:val="0085722D"/>
    <w:rsid w:val="00857801"/>
    <w:rsid w:val="00860042"/>
    <w:rsid w:val="008604E8"/>
    <w:rsid w:val="00861220"/>
    <w:rsid w:val="00861EF3"/>
    <w:rsid w:val="00861FEC"/>
    <w:rsid w:val="00863D03"/>
    <w:rsid w:val="00863DED"/>
    <w:rsid w:val="00863F77"/>
    <w:rsid w:val="00864ED8"/>
    <w:rsid w:val="0086570C"/>
    <w:rsid w:val="00865C2B"/>
    <w:rsid w:val="008660D3"/>
    <w:rsid w:val="00866879"/>
    <w:rsid w:val="00867220"/>
    <w:rsid w:val="0087035C"/>
    <w:rsid w:val="0087049A"/>
    <w:rsid w:val="00870C2A"/>
    <w:rsid w:val="0087170A"/>
    <w:rsid w:val="00871866"/>
    <w:rsid w:val="008728B1"/>
    <w:rsid w:val="00873F77"/>
    <w:rsid w:val="00874DC9"/>
    <w:rsid w:val="00875F58"/>
    <w:rsid w:val="008765CD"/>
    <w:rsid w:val="0087732B"/>
    <w:rsid w:val="00877B4C"/>
    <w:rsid w:val="00880827"/>
    <w:rsid w:val="00880941"/>
    <w:rsid w:val="00880A5B"/>
    <w:rsid w:val="00880A5C"/>
    <w:rsid w:val="00882BC7"/>
    <w:rsid w:val="00882C94"/>
    <w:rsid w:val="0088318E"/>
    <w:rsid w:val="008835E5"/>
    <w:rsid w:val="00883C8E"/>
    <w:rsid w:val="0088403F"/>
    <w:rsid w:val="00884277"/>
    <w:rsid w:val="0088427B"/>
    <w:rsid w:val="00884F55"/>
    <w:rsid w:val="008857A6"/>
    <w:rsid w:val="00885874"/>
    <w:rsid w:val="00885D79"/>
    <w:rsid w:val="0088617B"/>
    <w:rsid w:val="00886C48"/>
    <w:rsid w:val="00887BFE"/>
    <w:rsid w:val="00887DEC"/>
    <w:rsid w:val="008903F9"/>
    <w:rsid w:val="00891020"/>
    <w:rsid w:val="008916ED"/>
    <w:rsid w:val="008920C1"/>
    <w:rsid w:val="0089318B"/>
    <w:rsid w:val="008931BE"/>
    <w:rsid w:val="00894415"/>
    <w:rsid w:val="00894C27"/>
    <w:rsid w:val="00894C32"/>
    <w:rsid w:val="008958CA"/>
    <w:rsid w:val="00895FAE"/>
    <w:rsid w:val="0089618E"/>
    <w:rsid w:val="00896DDD"/>
    <w:rsid w:val="00897067"/>
    <w:rsid w:val="0089776B"/>
    <w:rsid w:val="00897AC6"/>
    <w:rsid w:val="00897C55"/>
    <w:rsid w:val="008A195C"/>
    <w:rsid w:val="008A1AD0"/>
    <w:rsid w:val="008A1CE4"/>
    <w:rsid w:val="008A23F8"/>
    <w:rsid w:val="008A26B3"/>
    <w:rsid w:val="008A3764"/>
    <w:rsid w:val="008A3F34"/>
    <w:rsid w:val="008A483B"/>
    <w:rsid w:val="008A491A"/>
    <w:rsid w:val="008A5DA6"/>
    <w:rsid w:val="008A618C"/>
    <w:rsid w:val="008A7009"/>
    <w:rsid w:val="008A7125"/>
    <w:rsid w:val="008A7287"/>
    <w:rsid w:val="008B0257"/>
    <w:rsid w:val="008B0366"/>
    <w:rsid w:val="008B03FC"/>
    <w:rsid w:val="008B0577"/>
    <w:rsid w:val="008B08CC"/>
    <w:rsid w:val="008B0C94"/>
    <w:rsid w:val="008B13D3"/>
    <w:rsid w:val="008B1864"/>
    <w:rsid w:val="008B1AF0"/>
    <w:rsid w:val="008B1B04"/>
    <w:rsid w:val="008B1CF2"/>
    <w:rsid w:val="008B2B61"/>
    <w:rsid w:val="008B3532"/>
    <w:rsid w:val="008B59E2"/>
    <w:rsid w:val="008B638C"/>
    <w:rsid w:val="008B6EF7"/>
    <w:rsid w:val="008C0585"/>
    <w:rsid w:val="008C09C0"/>
    <w:rsid w:val="008C1311"/>
    <w:rsid w:val="008C2727"/>
    <w:rsid w:val="008C354D"/>
    <w:rsid w:val="008C416F"/>
    <w:rsid w:val="008C432C"/>
    <w:rsid w:val="008C53B5"/>
    <w:rsid w:val="008C5559"/>
    <w:rsid w:val="008C60C2"/>
    <w:rsid w:val="008C63FE"/>
    <w:rsid w:val="008C73DD"/>
    <w:rsid w:val="008D0BB3"/>
    <w:rsid w:val="008D1C7C"/>
    <w:rsid w:val="008D1E94"/>
    <w:rsid w:val="008D2DA2"/>
    <w:rsid w:val="008D30D1"/>
    <w:rsid w:val="008D3781"/>
    <w:rsid w:val="008D3DFA"/>
    <w:rsid w:val="008D53E8"/>
    <w:rsid w:val="008D557B"/>
    <w:rsid w:val="008D57F2"/>
    <w:rsid w:val="008D669C"/>
    <w:rsid w:val="008D6985"/>
    <w:rsid w:val="008D7001"/>
    <w:rsid w:val="008E0115"/>
    <w:rsid w:val="008E1CD3"/>
    <w:rsid w:val="008E37F9"/>
    <w:rsid w:val="008E39DA"/>
    <w:rsid w:val="008E3FBE"/>
    <w:rsid w:val="008E40BA"/>
    <w:rsid w:val="008E45E8"/>
    <w:rsid w:val="008E51B6"/>
    <w:rsid w:val="008E52BD"/>
    <w:rsid w:val="008E5352"/>
    <w:rsid w:val="008E5484"/>
    <w:rsid w:val="008E5D2E"/>
    <w:rsid w:val="008E5E11"/>
    <w:rsid w:val="008E6953"/>
    <w:rsid w:val="008E6B19"/>
    <w:rsid w:val="008E75A5"/>
    <w:rsid w:val="008E7751"/>
    <w:rsid w:val="008E7CF1"/>
    <w:rsid w:val="008E7F8B"/>
    <w:rsid w:val="008F0281"/>
    <w:rsid w:val="008F07BD"/>
    <w:rsid w:val="008F1BEC"/>
    <w:rsid w:val="008F223C"/>
    <w:rsid w:val="008F4781"/>
    <w:rsid w:val="008F5439"/>
    <w:rsid w:val="008F6351"/>
    <w:rsid w:val="008F6E69"/>
    <w:rsid w:val="008F796D"/>
    <w:rsid w:val="00900104"/>
    <w:rsid w:val="00900D7C"/>
    <w:rsid w:val="0090160B"/>
    <w:rsid w:val="00901656"/>
    <w:rsid w:val="00902721"/>
    <w:rsid w:val="00903876"/>
    <w:rsid w:val="00904216"/>
    <w:rsid w:val="0090467B"/>
    <w:rsid w:val="00904BE7"/>
    <w:rsid w:val="0090512E"/>
    <w:rsid w:val="00905AAE"/>
    <w:rsid w:val="00905B88"/>
    <w:rsid w:val="0090610F"/>
    <w:rsid w:val="00907128"/>
    <w:rsid w:val="0090736F"/>
    <w:rsid w:val="0091021C"/>
    <w:rsid w:val="00910341"/>
    <w:rsid w:val="00911381"/>
    <w:rsid w:val="00911751"/>
    <w:rsid w:val="00911D67"/>
    <w:rsid w:val="009130BE"/>
    <w:rsid w:val="009132FD"/>
    <w:rsid w:val="00913CAE"/>
    <w:rsid w:val="00913CD0"/>
    <w:rsid w:val="00913EDD"/>
    <w:rsid w:val="009140DC"/>
    <w:rsid w:val="00914B48"/>
    <w:rsid w:val="00914D6C"/>
    <w:rsid w:val="00916417"/>
    <w:rsid w:val="009203C3"/>
    <w:rsid w:val="00920EFE"/>
    <w:rsid w:val="00921DCE"/>
    <w:rsid w:val="0092202B"/>
    <w:rsid w:val="00922455"/>
    <w:rsid w:val="00922A67"/>
    <w:rsid w:val="009241D1"/>
    <w:rsid w:val="0092493C"/>
    <w:rsid w:val="009254F0"/>
    <w:rsid w:val="0092565A"/>
    <w:rsid w:val="00925CC7"/>
    <w:rsid w:val="00925D8B"/>
    <w:rsid w:val="0092659F"/>
    <w:rsid w:val="00926F39"/>
    <w:rsid w:val="009274A7"/>
    <w:rsid w:val="00927A0B"/>
    <w:rsid w:val="009316BA"/>
    <w:rsid w:val="00932DB1"/>
    <w:rsid w:val="00934C61"/>
    <w:rsid w:val="00935B8F"/>
    <w:rsid w:val="0093627E"/>
    <w:rsid w:val="00936D99"/>
    <w:rsid w:val="00937242"/>
    <w:rsid w:val="00937ACE"/>
    <w:rsid w:val="00937B94"/>
    <w:rsid w:val="0094013C"/>
    <w:rsid w:val="00940715"/>
    <w:rsid w:val="009423CE"/>
    <w:rsid w:val="00942761"/>
    <w:rsid w:val="00942D10"/>
    <w:rsid w:val="00942ED7"/>
    <w:rsid w:val="0094378F"/>
    <w:rsid w:val="009439F1"/>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984"/>
    <w:rsid w:val="00951BF0"/>
    <w:rsid w:val="00952CC9"/>
    <w:rsid w:val="00952DC1"/>
    <w:rsid w:val="009532AA"/>
    <w:rsid w:val="009533F2"/>
    <w:rsid w:val="009534E5"/>
    <w:rsid w:val="00953947"/>
    <w:rsid w:val="009543F0"/>
    <w:rsid w:val="0095484E"/>
    <w:rsid w:val="00955FA8"/>
    <w:rsid w:val="00956263"/>
    <w:rsid w:val="00956815"/>
    <w:rsid w:val="00957979"/>
    <w:rsid w:val="00957B86"/>
    <w:rsid w:val="009606D5"/>
    <w:rsid w:val="00962D10"/>
    <w:rsid w:val="00963B82"/>
    <w:rsid w:val="00964DD7"/>
    <w:rsid w:val="0096577E"/>
    <w:rsid w:val="00966133"/>
    <w:rsid w:val="00967205"/>
    <w:rsid w:val="009675BD"/>
    <w:rsid w:val="00967C51"/>
    <w:rsid w:val="00971288"/>
    <w:rsid w:val="00971D43"/>
    <w:rsid w:val="009727A7"/>
    <w:rsid w:val="009738E7"/>
    <w:rsid w:val="00973CFD"/>
    <w:rsid w:val="0097601D"/>
    <w:rsid w:val="009761D7"/>
    <w:rsid w:val="0097699D"/>
    <w:rsid w:val="009770AA"/>
    <w:rsid w:val="00977F34"/>
    <w:rsid w:val="009804E1"/>
    <w:rsid w:val="00981771"/>
    <w:rsid w:val="009817C9"/>
    <w:rsid w:val="009823D9"/>
    <w:rsid w:val="0098246E"/>
    <w:rsid w:val="009827E6"/>
    <w:rsid w:val="0098308E"/>
    <w:rsid w:val="00983364"/>
    <w:rsid w:val="00983AC3"/>
    <w:rsid w:val="0098413E"/>
    <w:rsid w:val="00984165"/>
    <w:rsid w:val="00984AB0"/>
    <w:rsid w:val="00985746"/>
    <w:rsid w:val="0098601D"/>
    <w:rsid w:val="00986AE2"/>
    <w:rsid w:val="0098754D"/>
    <w:rsid w:val="00987C16"/>
    <w:rsid w:val="00991A40"/>
    <w:rsid w:val="00991BBC"/>
    <w:rsid w:val="0099216C"/>
    <w:rsid w:val="009921A5"/>
    <w:rsid w:val="00992B6E"/>
    <w:rsid w:val="00992DF7"/>
    <w:rsid w:val="0099367C"/>
    <w:rsid w:val="0099432D"/>
    <w:rsid w:val="00994A0B"/>
    <w:rsid w:val="00994C3A"/>
    <w:rsid w:val="009977A0"/>
    <w:rsid w:val="009A0866"/>
    <w:rsid w:val="009A0AD2"/>
    <w:rsid w:val="009A130F"/>
    <w:rsid w:val="009A1B7E"/>
    <w:rsid w:val="009A2B62"/>
    <w:rsid w:val="009A3939"/>
    <w:rsid w:val="009A3E7A"/>
    <w:rsid w:val="009A3F3B"/>
    <w:rsid w:val="009A5A6D"/>
    <w:rsid w:val="009A7492"/>
    <w:rsid w:val="009A77B9"/>
    <w:rsid w:val="009B0256"/>
    <w:rsid w:val="009B069C"/>
    <w:rsid w:val="009B0EAC"/>
    <w:rsid w:val="009B10F0"/>
    <w:rsid w:val="009B13BD"/>
    <w:rsid w:val="009B18FE"/>
    <w:rsid w:val="009B1CE5"/>
    <w:rsid w:val="009B298E"/>
    <w:rsid w:val="009B4B39"/>
    <w:rsid w:val="009B6F8A"/>
    <w:rsid w:val="009B73B0"/>
    <w:rsid w:val="009B7D93"/>
    <w:rsid w:val="009C0C94"/>
    <w:rsid w:val="009C0DAC"/>
    <w:rsid w:val="009C1141"/>
    <w:rsid w:val="009C15F0"/>
    <w:rsid w:val="009C24BD"/>
    <w:rsid w:val="009C2588"/>
    <w:rsid w:val="009C31B7"/>
    <w:rsid w:val="009C3FED"/>
    <w:rsid w:val="009C4175"/>
    <w:rsid w:val="009C465F"/>
    <w:rsid w:val="009C4B95"/>
    <w:rsid w:val="009C524F"/>
    <w:rsid w:val="009C73A8"/>
    <w:rsid w:val="009C7856"/>
    <w:rsid w:val="009D1C5E"/>
    <w:rsid w:val="009D2452"/>
    <w:rsid w:val="009D269D"/>
    <w:rsid w:val="009D36A2"/>
    <w:rsid w:val="009D4C4A"/>
    <w:rsid w:val="009D4FD5"/>
    <w:rsid w:val="009D55B8"/>
    <w:rsid w:val="009D57FA"/>
    <w:rsid w:val="009D73E7"/>
    <w:rsid w:val="009D7791"/>
    <w:rsid w:val="009D7C7B"/>
    <w:rsid w:val="009D7F49"/>
    <w:rsid w:val="009E20DC"/>
    <w:rsid w:val="009E2381"/>
    <w:rsid w:val="009E2B54"/>
    <w:rsid w:val="009E2DA6"/>
    <w:rsid w:val="009E33BB"/>
    <w:rsid w:val="009E4492"/>
    <w:rsid w:val="009E4552"/>
    <w:rsid w:val="009E45E1"/>
    <w:rsid w:val="009E4A50"/>
    <w:rsid w:val="009E620A"/>
    <w:rsid w:val="009F02EC"/>
    <w:rsid w:val="009F0AD6"/>
    <w:rsid w:val="009F0E04"/>
    <w:rsid w:val="009F1185"/>
    <w:rsid w:val="009F1896"/>
    <w:rsid w:val="009F1EA6"/>
    <w:rsid w:val="009F221C"/>
    <w:rsid w:val="009F294B"/>
    <w:rsid w:val="009F2A8E"/>
    <w:rsid w:val="009F3147"/>
    <w:rsid w:val="009F32B1"/>
    <w:rsid w:val="009F3CCC"/>
    <w:rsid w:val="009F4284"/>
    <w:rsid w:val="009F506B"/>
    <w:rsid w:val="009F6694"/>
    <w:rsid w:val="009F6BE7"/>
    <w:rsid w:val="009F6C70"/>
    <w:rsid w:val="009F72F7"/>
    <w:rsid w:val="009F7C4A"/>
    <w:rsid w:val="009F7F14"/>
    <w:rsid w:val="00A001E7"/>
    <w:rsid w:val="00A002AF"/>
    <w:rsid w:val="00A0139E"/>
    <w:rsid w:val="00A01679"/>
    <w:rsid w:val="00A0186A"/>
    <w:rsid w:val="00A02935"/>
    <w:rsid w:val="00A05A34"/>
    <w:rsid w:val="00A05BBF"/>
    <w:rsid w:val="00A0616A"/>
    <w:rsid w:val="00A064C3"/>
    <w:rsid w:val="00A1100C"/>
    <w:rsid w:val="00A12359"/>
    <w:rsid w:val="00A13D6C"/>
    <w:rsid w:val="00A14333"/>
    <w:rsid w:val="00A14A2D"/>
    <w:rsid w:val="00A14EE4"/>
    <w:rsid w:val="00A158F4"/>
    <w:rsid w:val="00A15D6B"/>
    <w:rsid w:val="00A1698E"/>
    <w:rsid w:val="00A16E4C"/>
    <w:rsid w:val="00A16F4E"/>
    <w:rsid w:val="00A21B09"/>
    <w:rsid w:val="00A21C21"/>
    <w:rsid w:val="00A221C8"/>
    <w:rsid w:val="00A2270A"/>
    <w:rsid w:val="00A22FB0"/>
    <w:rsid w:val="00A24537"/>
    <w:rsid w:val="00A248BC"/>
    <w:rsid w:val="00A250D2"/>
    <w:rsid w:val="00A254C2"/>
    <w:rsid w:val="00A269DC"/>
    <w:rsid w:val="00A26A9A"/>
    <w:rsid w:val="00A26DB7"/>
    <w:rsid w:val="00A2755C"/>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281D"/>
    <w:rsid w:val="00A42855"/>
    <w:rsid w:val="00A441DC"/>
    <w:rsid w:val="00A45A02"/>
    <w:rsid w:val="00A45D01"/>
    <w:rsid w:val="00A469E0"/>
    <w:rsid w:val="00A47668"/>
    <w:rsid w:val="00A47825"/>
    <w:rsid w:val="00A47E97"/>
    <w:rsid w:val="00A51C2A"/>
    <w:rsid w:val="00A52128"/>
    <w:rsid w:val="00A521FD"/>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30AC"/>
    <w:rsid w:val="00A63451"/>
    <w:rsid w:val="00A63DF2"/>
    <w:rsid w:val="00A642E9"/>
    <w:rsid w:val="00A6508F"/>
    <w:rsid w:val="00A6531C"/>
    <w:rsid w:val="00A65EF1"/>
    <w:rsid w:val="00A67AD2"/>
    <w:rsid w:val="00A71391"/>
    <w:rsid w:val="00A7218E"/>
    <w:rsid w:val="00A73808"/>
    <w:rsid w:val="00A73DA5"/>
    <w:rsid w:val="00A75C7A"/>
    <w:rsid w:val="00A7680A"/>
    <w:rsid w:val="00A76CE4"/>
    <w:rsid w:val="00A77008"/>
    <w:rsid w:val="00A80812"/>
    <w:rsid w:val="00A8094F"/>
    <w:rsid w:val="00A81622"/>
    <w:rsid w:val="00A8213E"/>
    <w:rsid w:val="00A82CFD"/>
    <w:rsid w:val="00A834D4"/>
    <w:rsid w:val="00A83E77"/>
    <w:rsid w:val="00A84297"/>
    <w:rsid w:val="00A843F9"/>
    <w:rsid w:val="00A852A4"/>
    <w:rsid w:val="00A85AF2"/>
    <w:rsid w:val="00A8629D"/>
    <w:rsid w:val="00A8639C"/>
    <w:rsid w:val="00A90624"/>
    <w:rsid w:val="00A90F92"/>
    <w:rsid w:val="00A910DB"/>
    <w:rsid w:val="00A9141C"/>
    <w:rsid w:val="00A92F8C"/>
    <w:rsid w:val="00A934AA"/>
    <w:rsid w:val="00A93909"/>
    <w:rsid w:val="00A93A59"/>
    <w:rsid w:val="00A93B87"/>
    <w:rsid w:val="00A94263"/>
    <w:rsid w:val="00A945DA"/>
    <w:rsid w:val="00A94A23"/>
    <w:rsid w:val="00A94B49"/>
    <w:rsid w:val="00A95EDF"/>
    <w:rsid w:val="00A97058"/>
    <w:rsid w:val="00AA0212"/>
    <w:rsid w:val="00AA0DDD"/>
    <w:rsid w:val="00AA186B"/>
    <w:rsid w:val="00AA1902"/>
    <w:rsid w:val="00AA24E0"/>
    <w:rsid w:val="00AA2BD3"/>
    <w:rsid w:val="00AA4533"/>
    <w:rsid w:val="00AA47BC"/>
    <w:rsid w:val="00AA4D0E"/>
    <w:rsid w:val="00AA5C41"/>
    <w:rsid w:val="00AA5FF6"/>
    <w:rsid w:val="00AA7259"/>
    <w:rsid w:val="00AA744A"/>
    <w:rsid w:val="00AA75F6"/>
    <w:rsid w:val="00AA7831"/>
    <w:rsid w:val="00AB0AEB"/>
    <w:rsid w:val="00AB0B30"/>
    <w:rsid w:val="00AB1BB7"/>
    <w:rsid w:val="00AB34BD"/>
    <w:rsid w:val="00AB4FF8"/>
    <w:rsid w:val="00AB76D7"/>
    <w:rsid w:val="00AC33B7"/>
    <w:rsid w:val="00AC411F"/>
    <w:rsid w:val="00AC4E8D"/>
    <w:rsid w:val="00AC5A4B"/>
    <w:rsid w:val="00AC61F6"/>
    <w:rsid w:val="00AC6908"/>
    <w:rsid w:val="00AC7138"/>
    <w:rsid w:val="00AC72F6"/>
    <w:rsid w:val="00AD0601"/>
    <w:rsid w:val="00AD0F37"/>
    <w:rsid w:val="00AD2062"/>
    <w:rsid w:val="00AD3C7F"/>
    <w:rsid w:val="00AD42D2"/>
    <w:rsid w:val="00AD45F6"/>
    <w:rsid w:val="00AD4704"/>
    <w:rsid w:val="00AD4E34"/>
    <w:rsid w:val="00AD4ECB"/>
    <w:rsid w:val="00AD56A0"/>
    <w:rsid w:val="00AD5F29"/>
    <w:rsid w:val="00AD637D"/>
    <w:rsid w:val="00AD6950"/>
    <w:rsid w:val="00AD6955"/>
    <w:rsid w:val="00AD6FEA"/>
    <w:rsid w:val="00AD745E"/>
    <w:rsid w:val="00AD7CF3"/>
    <w:rsid w:val="00AE0BAE"/>
    <w:rsid w:val="00AE0D81"/>
    <w:rsid w:val="00AE1385"/>
    <w:rsid w:val="00AE15C0"/>
    <w:rsid w:val="00AE18BB"/>
    <w:rsid w:val="00AE1A2D"/>
    <w:rsid w:val="00AE3A2E"/>
    <w:rsid w:val="00AE5D16"/>
    <w:rsid w:val="00AE67F0"/>
    <w:rsid w:val="00AE6882"/>
    <w:rsid w:val="00AE7752"/>
    <w:rsid w:val="00AF08C4"/>
    <w:rsid w:val="00AF0AD8"/>
    <w:rsid w:val="00AF1310"/>
    <w:rsid w:val="00AF1555"/>
    <w:rsid w:val="00AF2FAD"/>
    <w:rsid w:val="00AF30A7"/>
    <w:rsid w:val="00AF3753"/>
    <w:rsid w:val="00AF3F2F"/>
    <w:rsid w:val="00AF506C"/>
    <w:rsid w:val="00AF5667"/>
    <w:rsid w:val="00AF5BD4"/>
    <w:rsid w:val="00AF64D6"/>
    <w:rsid w:val="00AF651E"/>
    <w:rsid w:val="00AF75D3"/>
    <w:rsid w:val="00AF7DCC"/>
    <w:rsid w:val="00B009A0"/>
    <w:rsid w:val="00B0195C"/>
    <w:rsid w:val="00B01F33"/>
    <w:rsid w:val="00B0236D"/>
    <w:rsid w:val="00B044A7"/>
    <w:rsid w:val="00B04B3C"/>
    <w:rsid w:val="00B04E5D"/>
    <w:rsid w:val="00B05414"/>
    <w:rsid w:val="00B066DC"/>
    <w:rsid w:val="00B06DB7"/>
    <w:rsid w:val="00B0734F"/>
    <w:rsid w:val="00B079F9"/>
    <w:rsid w:val="00B07FAD"/>
    <w:rsid w:val="00B11173"/>
    <w:rsid w:val="00B111CF"/>
    <w:rsid w:val="00B114F5"/>
    <w:rsid w:val="00B1168F"/>
    <w:rsid w:val="00B120BA"/>
    <w:rsid w:val="00B12313"/>
    <w:rsid w:val="00B12CE8"/>
    <w:rsid w:val="00B138D6"/>
    <w:rsid w:val="00B1411F"/>
    <w:rsid w:val="00B14159"/>
    <w:rsid w:val="00B143E3"/>
    <w:rsid w:val="00B149E2"/>
    <w:rsid w:val="00B14A1F"/>
    <w:rsid w:val="00B14F26"/>
    <w:rsid w:val="00B163F6"/>
    <w:rsid w:val="00B164B1"/>
    <w:rsid w:val="00B1725E"/>
    <w:rsid w:val="00B17368"/>
    <w:rsid w:val="00B17D6F"/>
    <w:rsid w:val="00B20F8A"/>
    <w:rsid w:val="00B2141E"/>
    <w:rsid w:val="00B21A52"/>
    <w:rsid w:val="00B227F8"/>
    <w:rsid w:val="00B23DD4"/>
    <w:rsid w:val="00B24469"/>
    <w:rsid w:val="00B25268"/>
    <w:rsid w:val="00B25C18"/>
    <w:rsid w:val="00B26AEC"/>
    <w:rsid w:val="00B30170"/>
    <w:rsid w:val="00B30A17"/>
    <w:rsid w:val="00B30B1F"/>
    <w:rsid w:val="00B31581"/>
    <w:rsid w:val="00B329C5"/>
    <w:rsid w:val="00B33CC2"/>
    <w:rsid w:val="00B34534"/>
    <w:rsid w:val="00B3609F"/>
    <w:rsid w:val="00B36FF0"/>
    <w:rsid w:val="00B37B07"/>
    <w:rsid w:val="00B40823"/>
    <w:rsid w:val="00B40A85"/>
    <w:rsid w:val="00B41916"/>
    <w:rsid w:val="00B42612"/>
    <w:rsid w:val="00B43F25"/>
    <w:rsid w:val="00B444CD"/>
    <w:rsid w:val="00B44549"/>
    <w:rsid w:val="00B44CF3"/>
    <w:rsid w:val="00B452AF"/>
    <w:rsid w:val="00B45426"/>
    <w:rsid w:val="00B5026E"/>
    <w:rsid w:val="00B50FB1"/>
    <w:rsid w:val="00B50FDF"/>
    <w:rsid w:val="00B52EBD"/>
    <w:rsid w:val="00B530F4"/>
    <w:rsid w:val="00B54C29"/>
    <w:rsid w:val="00B55033"/>
    <w:rsid w:val="00B56704"/>
    <w:rsid w:val="00B56D19"/>
    <w:rsid w:val="00B60301"/>
    <w:rsid w:val="00B60617"/>
    <w:rsid w:val="00B6069D"/>
    <w:rsid w:val="00B60AE0"/>
    <w:rsid w:val="00B6101A"/>
    <w:rsid w:val="00B614B4"/>
    <w:rsid w:val="00B62B4D"/>
    <w:rsid w:val="00B62D21"/>
    <w:rsid w:val="00B62DAF"/>
    <w:rsid w:val="00B63DB2"/>
    <w:rsid w:val="00B63E28"/>
    <w:rsid w:val="00B63E65"/>
    <w:rsid w:val="00B64606"/>
    <w:rsid w:val="00B652D7"/>
    <w:rsid w:val="00B660F5"/>
    <w:rsid w:val="00B66A87"/>
    <w:rsid w:val="00B6786E"/>
    <w:rsid w:val="00B67EEC"/>
    <w:rsid w:val="00B70A98"/>
    <w:rsid w:val="00B714CD"/>
    <w:rsid w:val="00B716E3"/>
    <w:rsid w:val="00B71B22"/>
    <w:rsid w:val="00B721E6"/>
    <w:rsid w:val="00B72382"/>
    <w:rsid w:val="00B72AC7"/>
    <w:rsid w:val="00B73161"/>
    <w:rsid w:val="00B73981"/>
    <w:rsid w:val="00B73B3B"/>
    <w:rsid w:val="00B73FFC"/>
    <w:rsid w:val="00B763E4"/>
    <w:rsid w:val="00B7707E"/>
    <w:rsid w:val="00B8104F"/>
    <w:rsid w:val="00B813A4"/>
    <w:rsid w:val="00B8215B"/>
    <w:rsid w:val="00B83070"/>
    <w:rsid w:val="00B83295"/>
    <w:rsid w:val="00B832B7"/>
    <w:rsid w:val="00B833FC"/>
    <w:rsid w:val="00B84A50"/>
    <w:rsid w:val="00B858AD"/>
    <w:rsid w:val="00B859A0"/>
    <w:rsid w:val="00B85E85"/>
    <w:rsid w:val="00B87406"/>
    <w:rsid w:val="00B90C32"/>
    <w:rsid w:val="00B90E1E"/>
    <w:rsid w:val="00B91097"/>
    <w:rsid w:val="00B91234"/>
    <w:rsid w:val="00B924D5"/>
    <w:rsid w:val="00B92A28"/>
    <w:rsid w:val="00B92A7F"/>
    <w:rsid w:val="00B931D2"/>
    <w:rsid w:val="00B934A4"/>
    <w:rsid w:val="00B93D18"/>
    <w:rsid w:val="00B95046"/>
    <w:rsid w:val="00B955C9"/>
    <w:rsid w:val="00B966E9"/>
    <w:rsid w:val="00B96DBC"/>
    <w:rsid w:val="00B96FAA"/>
    <w:rsid w:val="00B96FFD"/>
    <w:rsid w:val="00B97395"/>
    <w:rsid w:val="00BA04D8"/>
    <w:rsid w:val="00BA0610"/>
    <w:rsid w:val="00BA1067"/>
    <w:rsid w:val="00BA161B"/>
    <w:rsid w:val="00BA16B3"/>
    <w:rsid w:val="00BA1800"/>
    <w:rsid w:val="00BA1C95"/>
    <w:rsid w:val="00BA2AAF"/>
    <w:rsid w:val="00BA2D74"/>
    <w:rsid w:val="00BA32A9"/>
    <w:rsid w:val="00BA3910"/>
    <w:rsid w:val="00BA3948"/>
    <w:rsid w:val="00BA4B3C"/>
    <w:rsid w:val="00BA4C7A"/>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CE0"/>
    <w:rsid w:val="00BB4423"/>
    <w:rsid w:val="00BB5E8D"/>
    <w:rsid w:val="00BB70B1"/>
    <w:rsid w:val="00BB720E"/>
    <w:rsid w:val="00BB7677"/>
    <w:rsid w:val="00BC0139"/>
    <w:rsid w:val="00BC02F4"/>
    <w:rsid w:val="00BC046D"/>
    <w:rsid w:val="00BC0A6D"/>
    <w:rsid w:val="00BC1139"/>
    <w:rsid w:val="00BC1E06"/>
    <w:rsid w:val="00BC1EEB"/>
    <w:rsid w:val="00BC27BF"/>
    <w:rsid w:val="00BC294E"/>
    <w:rsid w:val="00BC474B"/>
    <w:rsid w:val="00BC4C83"/>
    <w:rsid w:val="00BC54D6"/>
    <w:rsid w:val="00BC6A74"/>
    <w:rsid w:val="00BC79A1"/>
    <w:rsid w:val="00BC7ED8"/>
    <w:rsid w:val="00BD12ED"/>
    <w:rsid w:val="00BD19EA"/>
    <w:rsid w:val="00BD21FE"/>
    <w:rsid w:val="00BD371A"/>
    <w:rsid w:val="00BD3F34"/>
    <w:rsid w:val="00BD4000"/>
    <w:rsid w:val="00BD407E"/>
    <w:rsid w:val="00BD423F"/>
    <w:rsid w:val="00BD5722"/>
    <w:rsid w:val="00BD6069"/>
    <w:rsid w:val="00BD65DD"/>
    <w:rsid w:val="00BD6BD4"/>
    <w:rsid w:val="00BD71C1"/>
    <w:rsid w:val="00BD75AE"/>
    <w:rsid w:val="00BE0317"/>
    <w:rsid w:val="00BE0CDA"/>
    <w:rsid w:val="00BE209F"/>
    <w:rsid w:val="00BE20CA"/>
    <w:rsid w:val="00BE3771"/>
    <w:rsid w:val="00BE3AD8"/>
    <w:rsid w:val="00BE526D"/>
    <w:rsid w:val="00BE5349"/>
    <w:rsid w:val="00BE5374"/>
    <w:rsid w:val="00BE6BE3"/>
    <w:rsid w:val="00BE79D7"/>
    <w:rsid w:val="00BF0028"/>
    <w:rsid w:val="00BF0046"/>
    <w:rsid w:val="00BF0939"/>
    <w:rsid w:val="00BF0ADC"/>
    <w:rsid w:val="00BF125D"/>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4EB"/>
    <w:rsid w:val="00C02DB6"/>
    <w:rsid w:val="00C035E7"/>
    <w:rsid w:val="00C0477E"/>
    <w:rsid w:val="00C05317"/>
    <w:rsid w:val="00C057CD"/>
    <w:rsid w:val="00C05BF0"/>
    <w:rsid w:val="00C05FD7"/>
    <w:rsid w:val="00C06343"/>
    <w:rsid w:val="00C06D27"/>
    <w:rsid w:val="00C074DA"/>
    <w:rsid w:val="00C078E7"/>
    <w:rsid w:val="00C10997"/>
    <w:rsid w:val="00C10D13"/>
    <w:rsid w:val="00C12CF4"/>
    <w:rsid w:val="00C13263"/>
    <w:rsid w:val="00C13503"/>
    <w:rsid w:val="00C13584"/>
    <w:rsid w:val="00C13879"/>
    <w:rsid w:val="00C13EA0"/>
    <w:rsid w:val="00C144AA"/>
    <w:rsid w:val="00C147E8"/>
    <w:rsid w:val="00C149FB"/>
    <w:rsid w:val="00C14BA7"/>
    <w:rsid w:val="00C15AD7"/>
    <w:rsid w:val="00C15B71"/>
    <w:rsid w:val="00C16C89"/>
    <w:rsid w:val="00C16DAD"/>
    <w:rsid w:val="00C16E41"/>
    <w:rsid w:val="00C17C9F"/>
    <w:rsid w:val="00C17CC9"/>
    <w:rsid w:val="00C2022C"/>
    <w:rsid w:val="00C21341"/>
    <w:rsid w:val="00C22706"/>
    <w:rsid w:val="00C235D7"/>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AD3"/>
    <w:rsid w:val="00C37838"/>
    <w:rsid w:val="00C37D50"/>
    <w:rsid w:val="00C4058F"/>
    <w:rsid w:val="00C41463"/>
    <w:rsid w:val="00C41573"/>
    <w:rsid w:val="00C41E0E"/>
    <w:rsid w:val="00C426A9"/>
    <w:rsid w:val="00C4365A"/>
    <w:rsid w:val="00C454EE"/>
    <w:rsid w:val="00C46FF4"/>
    <w:rsid w:val="00C52BDC"/>
    <w:rsid w:val="00C53545"/>
    <w:rsid w:val="00C543BB"/>
    <w:rsid w:val="00C5484C"/>
    <w:rsid w:val="00C54B9C"/>
    <w:rsid w:val="00C5513D"/>
    <w:rsid w:val="00C555B6"/>
    <w:rsid w:val="00C56346"/>
    <w:rsid w:val="00C56AA9"/>
    <w:rsid w:val="00C56B34"/>
    <w:rsid w:val="00C57417"/>
    <w:rsid w:val="00C578E8"/>
    <w:rsid w:val="00C57BDC"/>
    <w:rsid w:val="00C57F5E"/>
    <w:rsid w:val="00C607B0"/>
    <w:rsid w:val="00C61698"/>
    <w:rsid w:val="00C61A86"/>
    <w:rsid w:val="00C622DD"/>
    <w:rsid w:val="00C624E4"/>
    <w:rsid w:val="00C62D66"/>
    <w:rsid w:val="00C63D2C"/>
    <w:rsid w:val="00C64B04"/>
    <w:rsid w:val="00C65489"/>
    <w:rsid w:val="00C66A38"/>
    <w:rsid w:val="00C6718D"/>
    <w:rsid w:val="00C679E9"/>
    <w:rsid w:val="00C67D42"/>
    <w:rsid w:val="00C70044"/>
    <w:rsid w:val="00C70C1D"/>
    <w:rsid w:val="00C71AA0"/>
    <w:rsid w:val="00C72587"/>
    <w:rsid w:val="00C72989"/>
    <w:rsid w:val="00C73492"/>
    <w:rsid w:val="00C73549"/>
    <w:rsid w:val="00C748F6"/>
    <w:rsid w:val="00C759FD"/>
    <w:rsid w:val="00C75FD9"/>
    <w:rsid w:val="00C7789E"/>
    <w:rsid w:val="00C80155"/>
    <w:rsid w:val="00C816FD"/>
    <w:rsid w:val="00C82C8D"/>
    <w:rsid w:val="00C83738"/>
    <w:rsid w:val="00C8433C"/>
    <w:rsid w:val="00C84D9A"/>
    <w:rsid w:val="00C86C25"/>
    <w:rsid w:val="00C872A4"/>
    <w:rsid w:val="00C90158"/>
    <w:rsid w:val="00C90ACB"/>
    <w:rsid w:val="00C90B8A"/>
    <w:rsid w:val="00C90DF6"/>
    <w:rsid w:val="00C91BA4"/>
    <w:rsid w:val="00C92571"/>
    <w:rsid w:val="00C92872"/>
    <w:rsid w:val="00C92908"/>
    <w:rsid w:val="00C93C50"/>
    <w:rsid w:val="00C941B6"/>
    <w:rsid w:val="00C94240"/>
    <w:rsid w:val="00C94372"/>
    <w:rsid w:val="00C9474A"/>
    <w:rsid w:val="00C96BE3"/>
    <w:rsid w:val="00C975C3"/>
    <w:rsid w:val="00CA0280"/>
    <w:rsid w:val="00CA0EE5"/>
    <w:rsid w:val="00CA1719"/>
    <w:rsid w:val="00CA1E55"/>
    <w:rsid w:val="00CA23EB"/>
    <w:rsid w:val="00CA28F8"/>
    <w:rsid w:val="00CA2A89"/>
    <w:rsid w:val="00CA2D61"/>
    <w:rsid w:val="00CA319E"/>
    <w:rsid w:val="00CA3BAE"/>
    <w:rsid w:val="00CA40FB"/>
    <w:rsid w:val="00CA51C0"/>
    <w:rsid w:val="00CA54D5"/>
    <w:rsid w:val="00CA7845"/>
    <w:rsid w:val="00CA785A"/>
    <w:rsid w:val="00CB0150"/>
    <w:rsid w:val="00CB052A"/>
    <w:rsid w:val="00CB1480"/>
    <w:rsid w:val="00CB1EFA"/>
    <w:rsid w:val="00CB211A"/>
    <w:rsid w:val="00CB2999"/>
    <w:rsid w:val="00CB310E"/>
    <w:rsid w:val="00CB560B"/>
    <w:rsid w:val="00CB61E3"/>
    <w:rsid w:val="00CB62EE"/>
    <w:rsid w:val="00CB7406"/>
    <w:rsid w:val="00CB7624"/>
    <w:rsid w:val="00CC0033"/>
    <w:rsid w:val="00CC1C1A"/>
    <w:rsid w:val="00CC1E07"/>
    <w:rsid w:val="00CC2E9E"/>
    <w:rsid w:val="00CC4890"/>
    <w:rsid w:val="00CC5452"/>
    <w:rsid w:val="00CC5A7B"/>
    <w:rsid w:val="00CC5C50"/>
    <w:rsid w:val="00CC6470"/>
    <w:rsid w:val="00CD00E5"/>
    <w:rsid w:val="00CD01EE"/>
    <w:rsid w:val="00CD04E9"/>
    <w:rsid w:val="00CD0BC6"/>
    <w:rsid w:val="00CD1037"/>
    <w:rsid w:val="00CD1FEA"/>
    <w:rsid w:val="00CD20FE"/>
    <w:rsid w:val="00CD3E57"/>
    <w:rsid w:val="00CD4D4D"/>
    <w:rsid w:val="00CD5A02"/>
    <w:rsid w:val="00CD5B79"/>
    <w:rsid w:val="00CD5CD1"/>
    <w:rsid w:val="00CD662E"/>
    <w:rsid w:val="00CD69B4"/>
    <w:rsid w:val="00CE0717"/>
    <w:rsid w:val="00CE0CB3"/>
    <w:rsid w:val="00CE0EC0"/>
    <w:rsid w:val="00CE12D1"/>
    <w:rsid w:val="00CE13DB"/>
    <w:rsid w:val="00CE1632"/>
    <w:rsid w:val="00CE171C"/>
    <w:rsid w:val="00CE1C0A"/>
    <w:rsid w:val="00CE25A0"/>
    <w:rsid w:val="00CE30FE"/>
    <w:rsid w:val="00CE3D4B"/>
    <w:rsid w:val="00CE54BB"/>
    <w:rsid w:val="00CE5890"/>
    <w:rsid w:val="00CE5B91"/>
    <w:rsid w:val="00CF01A1"/>
    <w:rsid w:val="00CF0D7D"/>
    <w:rsid w:val="00CF0D99"/>
    <w:rsid w:val="00CF38C2"/>
    <w:rsid w:val="00CF4F95"/>
    <w:rsid w:val="00CF50C8"/>
    <w:rsid w:val="00CF5275"/>
    <w:rsid w:val="00CF67E4"/>
    <w:rsid w:val="00CF75B6"/>
    <w:rsid w:val="00CF7693"/>
    <w:rsid w:val="00CF7772"/>
    <w:rsid w:val="00D0037A"/>
    <w:rsid w:val="00D00CA3"/>
    <w:rsid w:val="00D00CD4"/>
    <w:rsid w:val="00D0333D"/>
    <w:rsid w:val="00D03B2B"/>
    <w:rsid w:val="00D03C87"/>
    <w:rsid w:val="00D052FF"/>
    <w:rsid w:val="00D054AD"/>
    <w:rsid w:val="00D063C7"/>
    <w:rsid w:val="00D06A6B"/>
    <w:rsid w:val="00D06D77"/>
    <w:rsid w:val="00D072C4"/>
    <w:rsid w:val="00D1018D"/>
    <w:rsid w:val="00D10C0B"/>
    <w:rsid w:val="00D10EC1"/>
    <w:rsid w:val="00D115B4"/>
    <w:rsid w:val="00D11C23"/>
    <w:rsid w:val="00D127C0"/>
    <w:rsid w:val="00D12C66"/>
    <w:rsid w:val="00D1389B"/>
    <w:rsid w:val="00D139B5"/>
    <w:rsid w:val="00D13E27"/>
    <w:rsid w:val="00D141E7"/>
    <w:rsid w:val="00D15405"/>
    <w:rsid w:val="00D16075"/>
    <w:rsid w:val="00D178A3"/>
    <w:rsid w:val="00D20A2F"/>
    <w:rsid w:val="00D2283F"/>
    <w:rsid w:val="00D23104"/>
    <w:rsid w:val="00D2440A"/>
    <w:rsid w:val="00D2489D"/>
    <w:rsid w:val="00D249A8"/>
    <w:rsid w:val="00D2545E"/>
    <w:rsid w:val="00D25755"/>
    <w:rsid w:val="00D26DAE"/>
    <w:rsid w:val="00D272A5"/>
    <w:rsid w:val="00D275BD"/>
    <w:rsid w:val="00D27632"/>
    <w:rsid w:val="00D30957"/>
    <w:rsid w:val="00D30DA2"/>
    <w:rsid w:val="00D31AEF"/>
    <w:rsid w:val="00D31D3B"/>
    <w:rsid w:val="00D32575"/>
    <w:rsid w:val="00D3396C"/>
    <w:rsid w:val="00D34387"/>
    <w:rsid w:val="00D343E0"/>
    <w:rsid w:val="00D3449B"/>
    <w:rsid w:val="00D344C2"/>
    <w:rsid w:val="00D345F1"/>
    <w:rsid w:val="00D34809"/>
    <w:rsid w:val="00D34B37"/>
    <w:rsid w:val="00D34D7C"/>
    <w:rsid w:val="00D3594B"/>
    <w:rsid w:val="00D35CE3"/>
    <w:rsid w:val="00D35EED"/>
    <w:rsid w:val="00D37685"/>
    <w:rsid w:val="00D37D17"/>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CE4"/>
    <w:rsid w:val="00D50C70"/>
    <w:rsid w:val="00D51D01"/>
    <w:rsid w:val="00D520A0"/>
    <w:rsid w:val="00D53DE9"/>
    <w:rsid w:val="00D54669"/>
    <w:rsid w:val="00D54ADF"/>
    <w:rsid w:val="00D55222"/>
    <w:rsid w:val="00D55295"/>
    <w:rsid w:val="00D5554D"/>
    <w:rsid w:val="00D55C12"/>
    <w:rsid w:val="00D5691C"/>
    <w:rsid w:val="00D56BB6"/>
    <w:rsid w:val="00D571AE"/>
    <w:rsid w:val="00D573C4"/>
    <w:rsid w:val="00D577EE"/>
    <w:rsid w:val="00D57F80"/>
    <w:rsid w:val="00D605CA"/>
    <w:rsid w:val="00D61141"/>
    <w:rsid w:val="00D61295"/>
    <w:rsid w:val="00D621B4"/>
    <w:rsid w:val="00D62836"/>
    <w:rsid w:val="00D636CA"/>
    <w:rsid w:val="00D6383A"/>
    <w:rsid w:val="00D639AF"/>
    <w:rsid w:val="00D6405D"/>
    <w:rsid w:val="00D644A8"/>
    <w:rsid w:val="00D65669"/>
    <w:rsid w:val="00D6588C"/>
    <w:rsid w:val="00D65BA0"/>
    <w:rsid w:val="00D66252"/>
    <w:rsid w:val="00D662E5"/>
    <w:rsid w:val="00D7063A"/>
    <w:rsid w:val="00D70855"/>
    <w:rsid w:val="00D70B7C"/>
    <w:rsid w:val="00D70C2C"/>
    <w:rsid w:val="00D7203C"/>
    <w:rsid w:val="00D726D1"/>
    <w:rsid w:val="00D72B89"/>
    <w:rsid w:val="00D72D2D"/>
    <w:rsid w:val="00D73197"/>
    <w:rsid w:val="00D75C77"/>
    <w:rsid w:val="00D76614"/>
    <w:rsid w:val="00D80632"/>
    <w:rsid w:val="00D80B71"/>
    <w:rsid w:val="00D80F3F"/>
    <w:rsid w:val="00D8130C"/>
    <w:rsid w:val="00D81781"/>
    <w:rsid w:val="00D81EFE"/>
    <w:rsid w:val="00D828CC"/>
    <w:rsid w:val="00D8294D"/>
    <w:rsid w:val="00D82BA5"/>
    <w:rsid w:val="00D82DAE"/>
    <w:rsid w:val="00D8468F"/>
    <w:rsid w:val="00D8625A"/>
    <w:rsid w:val="00D8645E"/>
    <w:rsid w:val="00D86DCD"/>
    <w:rsid w:val="00D876DA"/>
    <w:rsid w:val="00D905AA"/>
    <w:rsid w:val="00D90CAC"/>
    <w:rsid w:val="00D91DA9"/>
    <w:rsid w:val="00D92399"/>
    <w:rsid w:val="00D9328F"/>
    <w:rsid w:val="00D936B9"/>
    <w:rsid w:val="00D93812"/>
    <w:rsid w:val="00D94D3D"/>
    <w:rsid w:val="00D9514A"/>
    <w:rsid w:val="00D95C8D"/>
    <w:rsid w:val="00D96A06"/>
    <w:rsid w:val="00D96A25"/>
    <w:rsid w:val="00D96B90"/>
    <w:rsid w:val="00D9754C"/>
    <w:rsid w:val="00DA08E2"/>
    <w:rsid w:val="00DA2331"/>
    <w:rsid w:val="00DA2352"/>
    <w:rsid w:val="00DA484A"/>
    <w:rsid w:val="00DA5273"/>
    <w:rsid w:val="00DA5315"/>
    <w:rsid w:val="00DA640A"/>
    <w:rsid w:val="00DA6A94"/>
    <w:rsid w:val="00DA6C19"/>
    <w:rsid w:val="00DA75A8"/>
    <w:rsid w:val="00DA7C61"/>
    <w:rsid w:val="00DA7F37"/>
    <w:rsid w:val="00DB0103"/>
    <w:rsid w:val="00DB0679"/>
    <w:rsid w:val="00DB089E"/>
    <w:rsid w:val="00DB0F1E"/>
    <w:rsid w:val="00DB1600"/>
    <w:rsid w:val="00DB1987"/>
    <w:rsid w:val="00DB1D3E"/>
    <w:rsid w:val="00DB1EEE"/>
    <w:rsid w:val="00DB29EC"/>
    <w:rsid w:val="00DB3272"/>
    <w:rsid w:val="00DB36D8"/>
    <w:rsid w:val="00DB4A5C"/>
    <w:rsid w:val="00DB4C32"/>
    <w:rsid w:val="00DB531F"/>
    <w:rsid w:val="00DB5ED9"/>
    <w:rsid w:val="00DB66A9"/>
    <w:rsid w:val="00DB6C24"/>
    <w:rsid w:val="00DB7F26"/>
    <w:rsid w:val="00DB7F29"/>
    <w:rsid w:val="00DC0BC4"/>
    <w:rsid w:val="00DC2453"/>
    <w:rsid w:val="00DC273C"/>
    <w:rsid w:val="00DC3E9C"/>
    <w:rsid w:val="00DC4F2A"/>
    <w:rsid w:val="00DC57D8"/>
    <w:rsid w:val="00DC6104"/>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E1558"/>
    <w:rsid w:val="00DE27D9"/>
    <w:rsid w:val="00DE2ACD"/>
    <w:rsid w:val="00DE2D93"/>
    <w:rsid w:val="00DE2E8C"/>
    <w:rsid w:val="00DE2FE0"/>
    <w:rsid w:val="00DE37E2"/>
    <w:rsid w:val="00DE40AC"/>
    <w:rsid w:val="00DE41C5"/>
    <w:rsid w:val="00DE42D0"/>
    <w:rsid w:val="00DE43C9"/>
    <w:rsid w:val="00DE4546"/>
    <w:rsid w:val="00DE4FD8"/>
    <w:rsid w:val="00DE5412"/>
    <w:rsid w:val="00DE58AA"/>
    <w:rsid w:val="00DE5F37"/>
    <w:rsid w:val="00DE60DD"/>
    <w:rsid w:val="00DE6DF9"/>
    <w:rsid w:val="00DE725C"/>
    <w:rsid w:val="00DE7AA4"/>
    <w:rsid w:val="00DE7DD8"/>
    <w:rsid w:val="00DE7EE1"/>
    <w:rsid w:val="00DF0348"/>
    <w:rsid w:val="00DF0E4B"/>
    <w:rsid w:val="00DF12E0"/>
    <w:rsid w:val="00DF1757"/>
    <w:rsid w:val="00DF1A98"/>
    <w:rsid w:val="00DF1D5C"/>
    <w:rsid w:val="00DF56C3"/>
    <w:rsid w:val="00DF5836"/>
    <w:rsid w:val="00DF5C12"/>
    <w:rsid w:val="00DF6117"/>
    <w:rsid w:val="00DF672C"/>
    <w:rsid w:val="00DF70E8"/>
    <w:rsid w:val="00DF7916"/>
    <w:rsid w:val="00DF7931"/>
    <w:rsid w:val="00E00102"/>
    <w:rsid w:val="00E00A54"/>
    <w:rsid w:val="00E035E8"/>
    <w:rsid w:val="00E04095"/>
    <w:rsid w:val="00E0421C"/>
    <w:rsid w:val="00E04D54"/>
    <w:rsid w:val="00E057AC"/>
    <w:rsid w:val="00E05870"/>
    <w:rsid w:val="00E06CA0"/>
    <w:rsid w:val="00E077CF"/>
    <w:rsid w:val="00E079E3"/>
    <w:rsid w:val="00E1000F"/>
    <w:rsid w:val="00E10884"/>
    <w:rsid w:val="00E12F4A"/>
    <w:rsid w:val="00E13FF7"/>
    <w:rsid w:val="00E1519E"/>
    <w:rsid w:val="00E15658"/>
    <w:rsid w:val="00E15FF2"/>
    <w:rsid w:val="00E17058"/>
    <w:rsid w:val="00E1755A"/>
    <w:rsid w:val="00E179F0"/>
    <w:rsid w:val="00E17F96"/>
    <w:rsid w:val="00E200C4"/>
    <w:rsid w:val="00E20277"/>
    <w:rsid w:val="00E202E0"/>
    <w:rsid w:val="00E20931"/>
    <w:rsid w:val="00E20DD3"/>
    <w:rsid w:val="00E21756"/>
    <w:rsid w:val="00E21FE5"/>
    <w:rsid w:val="00E22B91"/>
    <w:rsid w:val="00E22E47"/>
    <w:rsid w:val="00E23757"/>
    <w:rsid w:val="00E23A38"/>
    <w:rsid w:val="00E247DE"/>
    <w:rsid w:val="00E24937"/>
    <w:rsid w:val="00E2546F"/>
    <w:rsid w:val="00E25683"/>
    <w:rsid w:val="00E25967"/>
    <w:rsid w:val="00E26FDD"/>
    <w:rsid w:val="00E2735C"/>
    <w:rsid w:val="00E30413"/>
    <w:rsid w:val="00E3064D"/>
    <w:rsid w:val="00E30768"/>
    <w:rsid w:val="00E3135C"/>
    <w:rsid w:val="00E31B7C"/>
    <w:rsid w:val="00E321CE"/>
    <w:rsid w:val="00E324A5"/>
    <w:rsid w:val="00E32D10"/>
    <w:rsid w:val="00E33A14"/>
    <w:rsid w:val="00E33AD4"/>
    <w:rsid w:val="00E33EB2"/>
    <w:rsid w:val="00E349F0"/>
    <w:rsid w:val="00E36DB3"/>
    <w:rsid w:val="00E4141C"/>
    <w:rsid w:val="00E41BC4"/>
    <w:rsid w:val="00E4209D"/>
    <w:rsid w:val="00E421A5"/>
    <w:rsid w:val="00E44A2F"/>
    <w:rsid w:val="00E44CB3"/>
    <w:rsid w:val="00E44F91"/>
    <w:rsid w:val="00E46977"/>
    <w:rsid w:val="00E46A27"/>
    <w:rsid w:val="00E46F9F"/>
    <w:rsid w:val="00E477D8"/>
    <w:rsid w:val="00E517FC"/>
    <w:rsid w:val="00E5200C"/>
    <w:rsid w:val="00E52C5D"/>
    <w:rsid w:val="00E52F92"/>
    <w:rsid w:val="00E5383F"/>
    <w:rsid w:val="00E539B3"/>
    <w:rsid w:val="00E545DC"/>
    <w:rsid w:val="00E547CE"/>
    <w:rsid w:val="00E54D86"/>
    <w:rsid w:val="00E55629"/>
    <w:rsid w:val="00E563A1"/>
    <w:rsid w:val="00E56AB5"/>
    <w:rsid w:val="00E56DCC"/>
    <w:rsid w:val="00E60FF4"/>
    <w:rsid w:val="00E6140B"/>
    <w:rsid w:val="00E615B0"/>
    <w:rsid w:val="00E626BF"/>
    <w:rsid w:val="00E62C3A"/>
    <w:rsid w:val="00E63A48"/>
    <w:rsid w:val="00E6411E"/>
    <w:rsid w:val="00E6413D"/>
    <w:rsid w:val="00E64B10"/>
    <w:rsid w:val="00E650EB"/>
    <w:rsid w:val="00E65B2A"/>
    <w:rsid w:val="00E65EE2"/>
    <w:rsid w:val="00E669C5"/>
    <w:rsid w:val="00E66BB6"/>
    <w:rsid w:val="00E67520"/>
    <w:rsid w:val="00E67788"/>
    <w:rsid w:val="00E71275"/>
    <w:rsid w:val="00E718EF"/>
    <w:rsid w:val="00E731EC"/>
    <w:rsid w:val="00E73F6B"/>
    <w:rsid w:val="00E74799"/>
    <w:rsid w:val="00E74CEC"/>
    <w:rsid w:val="00E75A5C"/>
    <w:rsid w:val="00E75B09"/>
    <w:rsid w:val="00E765A0"/>
    <w:rsid w:val="00E766A6"/>
    <w:rsid w:val="00E77DD8"/>
    <w:rsid w:val="00E803C0"/>
    <w:rsid w:val="00E80889"/>
    <w:rsid w:val="00E80B96"/>
    <w:rsid w:val="00E81084"/>
    <w:rsid w:val="00E82F88"/>
    <w:rsid w:val="00E838E0"/>
    <w:rsid w:val="00E86710"/>
    <w:rsid w:val="00E86764"/>
    <w:rsid w:val="00E86DE5"/>
    <w:rsid w:val="00E900DE"/>
    <w:rsid w:val="00E9083A"/>
    <w:rsid w:val="00E9095D"/>
    <w:rsid w:val="00E90F67"/>
    <w:rsid w:val="00E91173"/>
    <w:rsid w:val="00E92725"/>
    <w:rsid w:val="00E92AFC"/>
    <w:rsid w:val="00E92BEE"/>
    <w:rsid w:val="00E932A8"/>
    <w:rsid w:val="00E94215"/>
    <w:rsid w:val="00E9538F"/>
    <w:rsid w:val="00E95AD9"/>
    <w:rsid w:val="00E9637B"/>
    <w:rsid w:val="00E96AB2"/>
    <w:rsid w:val="00E971AF"/>
    <w:rsid w:val="00E9751A"/>
    <w:rsid w:val="00E97B3A"/>
    <w:rsid w:val="00EA0DDB"/>
    <w:rsid w:val="00EA1336"/>
    <w:rsid w:val="00EA150A"/>
    <w:rsid w:val="00EA3629"/>
    <w:rsid w:val="00EA37C5"/>
    <w:rsid w:val="00EA466A"/>
    <w:rsid w:val="00EA4A7F"/>
    <w:rsid w:val="00EA51FA"/>
    <w:rsid w:val="00EA5D8F"/>
    <w:rsid w:val="00EA76B0"/>
    <w:rsid w:val="00EA76D8"/>
    <w:rsid w:val="00EA7AA8"/>
    <w:rsid w:val="00EA7D61"/>
    <w:rsid w:val="00EB0CC4"/>
    <w:rsid w:val="00EB2150"/>
    <w:rsid w:val="00EB3040"/>
    <w:rsid w:val="00EB3974"/>
    <w:rsid w:val="00EB4211"/>
    <w:rsid w:val="00EB4DE4"/>
    <w:rsid w:val="00EB5276"/>
    <w:rsid w:val="00EB5E4F"/>
    <w:rsid w:val="00EB6233"/>
    <w:rsid w:val="00EB6237"/>
    <w:rsid w:val="00EB7A1D"/>
    <w:rsid w:val="00EC0172"/>
    <w:rsid w:val="00EC041D"/>
    <w:rsid w:val="00EC08E3"/>
    <w:rsid w:val="00EC10D0"/>
    <w:rsid w:val="00EC149C"/>
    <w:rsid w:val="00EC1B77"/>
    <w:rsid w:val="00EC261B"/>
    <w:rsid w:val="00EC2FF8"/>
    <w:rsid w:val="00EC333F"/>
    <w:rsid w:val="00EC6759"/>
    <w:rsid w:val="00EC6BDA"/>
    <w:rsid w:val="00EC6EB9"/>
    <w:rsid w:val="00EC75E5"/>
    <w:rsid w:val="00ED01E9"/>
    <w:rsid w:val="00ED0F09"/>
    <w:rsid w:val="00ED33C8"/>
    <w:rsid w:val="00ED43CE"/>
    <w:rsid w:val="00ED48E4"/>
    <w:rsid w:val="00ED6FC4"/>
    <w:rsid w:val="00ED70E9"/>
    <w:rsid w:val="00EE03F1"/>
    <w:rsid w:val="00EE0521"/>
    <w:rsid w:val="00EE1D05"/>
    <w:rsid w:val="00EE2190"/>
    <w:rsid w:val="00EE25FE"/>
    <w:rsid w:val="00EE2ADA"/>
    <w:rsid w:val="00EE2EB8"/>
    <w:rsid w:val="00EE3455"/>
    <w:rsid w:val="00EE3ADB"/>
    <w:rsid w:val="00EE3FD3"/>
    <w:rsid w:val="00EE4196"/>
    <w:rsid w:val="00EE4B5A"/>
    <w:rsid w:val="00EE655C"/>
    <w:rsid w:val="00EE6853"/>
    <w:rsid w:val="00EF01AC"/>
    <w:rsid w:val="00EF1250"/>
    <w:rsid w:val="00EF1E11"/>
    <w:rsid w:val="00EF2002"/>
    <w:rsid w:val="00EF4A02"/>
    <w:rsid w:val="00EF5047"/>
    <w:rsid w:val="00EF55A4"/>
    <w:rsid w:val="00EF5941"/>
    <w:rsid w:val="00EF5FA1"/>
    <w:rsid w:val="00F0034A"/>
    <w:rsid w:val="00F003B1"/>
    <w:rsid w:val="00F004A4"/>
    <w:rsid w:val="00F0086E"/>
    <w:rsid w:val="00F01759"/>
    <w:rsid w:val="00F023B7"/>
    <w:rsid w:val="00F03292"/>
    <w:rsid w:val="00F0345B"/>
    <w:rsid w:val="00F03C68"/>
    <w:rsid w:val="00F03D7B"/>
    <w:rsid w:val="00F03E3C"/>
    <w:rsid w:val="00F05269"/>
    <w:rsid w:val="00F05A36"/>
    <w:rsid w:val="00F05B74"/>
    <w:rsid w:val="00F06E5B"/>
    <w:rsid w:val="00F07DC1"/>
    <w:rsid w:val="00F11107"/>
    <w:rsid w:val="00F1130A"/>
    <w:rsid w:val="00F11716"/>
    <w:rsid w:val="00F12313"/>
    <w:rsid w:val="00F12621"/>
    <w:rsid w:val="00F12C3E"/>
    <w:rsid w:val="00F12F92"/>
    <w:rsid w:val="00F13F8B"/>
    <w:rsid w:val="00F14143"/>
    <w:rsid w:val="00F155DC"/>
    <w:rsid w:val="00F16254"/>
    <w:rsid w:val="00F16F43"/>
    <w:rsid w:val="00F17000"/>
    <w:rsid w:val="00F2021F"/>
    <w:rsid w:val="00F214EE"/>
    <w:rsid w:val="00F23158"/>
    <w:rsid w:val="00F234F3"/>
    <w:rsid w:val="00F236D2"/>
    <w:rsid w:val="00F238B5"/>
    <w:rsid w:val="00F23E03"/>
    <w:rsid w:val="00F24007"/>
    <w:rsid w:val="00F24155"/>
    <w:rsid w:val="00F24C36"/>
    <w:rsid w:val="00F24DB1"/>
    <w:rsid w:val="00F2508D"/>
    <w:rsid w:val="00F26CA7"/>
    <w:rsid w:val="00F31A99"/>
    <w:rsid w:val="00F335FE"/>
    <w:rsid w:val="00F34B0E"/>
    <w:rsid w:val="00F34C78"/>
    <w:rsid w:val="00F34F64"/>
    <w:rsid w:val="00F35934"/>
    <w:rsid w:val="00F35CA5"/>
    <w:rsid w:val="00F36DEA"/>
    <w:rsid w:val="00F36F3E"/>
    <w:rsid w:val="00F36F42"/>
    <w:rsid w:val="00F376D6"/>
    <w:rsid w:val="00F400D7"/>
    <w:rsid w:val="00F41945"/>
    <w:rsid w:val="00F41F98"/>
    <w:rsid w:val="00F445B5"/>
    <w:rsid w:val="00F455B9"/>
    <w:rsid w:val="00F45BEA"/>
    <w:rsid w:val="00F474D1"/>
    <w:rsid w:val="00F47AE6"/>
    <w:rsid w:val="00F47C7B"/>
    <w:rsid w:val="00F50192"/>
    <w:rsid w:val="00F5092F"/>
    <w:rsid w:val="00F50AB7"/>
    <w:rsid w:val="00F50EB3"/>
    <w:rsid w:val="00F525DD"/>
    <w:rsid w:val="00F528D8"/>
    <w:rsid w:val="00F52CF0"/>
    <w:rsid w:val="00F52D9D"/>
    <w:rsid w:val="00F532D4"/>
    <w:rsid w:val="00F53860"/>
    <w:rsid w:val="00F5425E"/>
    <w:rsid w:val="00F5436B"/>
    <w:rsid w:val="00F5471F"/>
    <w:rsid w:val="00F54B00"/>
    <w:rsid w:val="00F55D0D"/>
    <w:rsid w:val="00F56C15"/>
    <w:rsid w:val="00F56C25"/>
    <w:rsid w:val="00F56C3F"/>
    <w:rsid w:val="00F57241"/>
    <w:rsid w:val="00F57B12"/>
    <w:rsid w:val="00F606B2"/>
    <w:rsid w:val="00F61785"/>
    <w:rsid w:val="00F62310"/>
    <w:rsid w:val="00F62E38"/>
    <w:rsid w:val="00F635F2"/>
    <w:rsid w:val="00F63DD4"/>
    <w:rsid w:val="00F651D4"/>
    <w:rsid w:val="00F651F7"/>
    <w:rsid w:val="00F6689F"/>
    <w:rsid w:val="00F675CD"/>
    <w:rsid w:val="00F67B66"/>
    <w:rsid w:val="00F70DF8"/>
    <w:rsid w:val="00F711A6"/>
    <w:rsid w:val="00F71947"/>
    <w:rsid w:val="00F71982"/>
    <w:rsid w:val="00F71B36"/>
    <w:rsid w:val="00F73F80"/>
    <w:rsid w:val="00F749F0"/>
    <w:rsid w:val="00F74E05"/>
    <w:rsid w:val="00F75D97"/>
    <w:rsid w:val="00F75F9A"/>
    <w:rsid w:val="00F76C98"/>
    <w:rsid w:val="00F7767B"/>
    <w:rsid w:val="00F7769A"/>
    <w:rsid w:val="00F776A1"/>
    <w:rsid w:val="00F77BD7"/>
    <w:rsid w:val="00F77DE2"/>
    <w:rsid w:val="00F804AA"/>
    <w:rsid w:val="00F81751"/>
    <w:rsid w:val="00F8192D"/>
    <w:rsid w:val="00F8255D"/>
    <w:rsid w:val="00F82AB9"/>
    <w:rsid w:val="00F82E85"/>
    <w:rsid w:val="00F83156"/>
    <w:rsid w:val="00F843E9"/>
    <w:rsid w:val="00F846F5"/>
    <w:rsid w:val="00F84EA4"/>
    <w:rsid w:val="00F85657"/>
    <w:rsid w:val="00F86498"/>
    <w:rsid w:val="00F86FB4"/>
    <w:rsid w:val="00F87552"/>
    <w:rsid w:val="00F87834"/>
    <w:rsid w:val="00F87D2A"/>
    <w:rsid w:val="00F90421"/>
    <w:rsid w:val="00F91C51"/>
    <w:rsid w:val="00F92ACA"/>
    <w:rsid w:val="00F92E43"/>
    <w:rsid w:val="00F9326F"/>
    <w:rsid w:val="00F93548"/>
    <w:rsid w:val="00F9456B"/>
    <w:rsid w:val="00F94DB3"/>
    <w:rsid w:val="00F95708"/>
    <w:rsid w:val="00F95F23"/>
    <w:rsid w:val="00F9613E"/>
    <w:rsid w:val="00F96BCE"/>
    <w:rsid w:val="00F96EAC"/>
    <w:rsid w:val="00F97A67"/>
    <w:rsid w:val="00F97F75"/>
    <w:rsid w:val="00FA0036"/>
    <w:rsid w:val="00FA07CD"/>
    <w:rsid w:val="00FA10BE"/>
    <w:rsid w:val="00FA14FE"/>
    <w:rsid w:val="00FA17B2"/>
    <w:rsid w:val="00FA189D"/>
    <w:rsid w:val="00FA1E4A"/>
    <w:rsid w:val="00FA3541"/>
    <w:rsid w:val="00FA39F6"/>
    <w:rsid w:val="00FA4FC7"/>
    <w:rsid w:val="00FA5A49"/>
    <w:rsid w:val="00FA5FA7"/>
    <w:rsid w:val="00FA62DD"/>
    <w:rsid w:val="00FA651B"/>
    <w:rsid w:val="00FA6B67"/>
    <w:rsid w:val="00FA6C48"/>
    <w:rsid w:val="00FA6F69"/>
    <w:rsid w:val="00FA726D"/>
    <w:rsid w:val="00FA7D6C"/>
    <w:rsid w:val="00FB01B2"/>
    <w:rsid w:val="00FB061E"/>
    <w:rsid w:val="00FB3770"/>
    <w:rsid w:val="00FB477A"/>
    <w:rsid w:val="00FB4FF2"/>
    <w:rsid w:val="00FB53E1"/>
    <w:rsid w:val="00FB5BB4"/>
    <w:rsid w:val="00FB7167"/>
    <w:rsid w:val="00FC025A"/>
    <w:rsid w:val="00FC1358"/>
    <w:rsid w:val="00FC138C"/>
    <w:rsid w:val="00FC1764"/>
    <w:rsid w:val="00FC1D37"/>
    <w:rsid w:val="00FC1F25"/>
    <w:rsid w:val="00FC2B2A"/>
    <w:rsid w:val="00FC32A8"/>
    <w:rsid w:val="00FC3BBA"/>
    <w:rsid w:val="00FC4824"/>
    <w:rsid w:val="00FC48CF"/>
    <w:rsid w:val="00FC5DC2"/>
    <w:rsid w:val="00FC69C3"/>
    <w:rsid w:val="00FC77A4"/>
    <w:rsid w:val="00FD01FD"/>
    <w:rsid w:val="00FD067B"/>
    <w:rsid w:val="00FD0B87"/>
    <w:rsid w:val="00FD134C"/>
    <w:rsid w:val="00FD1B0A"/>
    <w:rsid w:val="00FD2D3F"/>
    <w:rsid w:val="00FD3282"/>
    <w:rsid w:val="00FD36F0"/>
    <w:rsid w:val="00FD3840"/>
    <w:rsid w:val="00FD44E6"/>
    <w:rsid w:val="00FD46F6"/>
    <w:rsid w:val="00FD588D"/>
    <w:rsid w:val="00FD6069"/>
    <w:rsid w:val="00FD7003"/>
    <w:rsid w:val="00FD7205"/>
    <w:rsid w:val="00FD753B"/>
    <w:rsid w:val="00FE06E7"/>
    <w:rsid w:val="00FE0CCC"/>
    <w:rsid w:val="00FE138E"/>
    <w:rsid w:val="00FE2B9D"/>
    <w:rsid w:val="00FE2DE7"/>
    <w:rsid w:val="00FE2EC5"/>
    <w:rsid w:val="00FE4603"/>
    <w:rsid w:val="00FE5DC8"/>
    <w:rsid w:val="00FE64F9"/>
    <w:rsid w:val="00FE65FB"/>
    <w:rsid w:val="00FE679C"/>
    <w:rsid w:val="00FE6AF6"/>
    <w:rsid w:val="00FE7687"/>
    <w:rsid w:val="00FF0273"/>
    <w:rsid w:val="00FF0CF3"/>
    <w:rsid w:val="00FF143D"/>
    <w:rsid w:val="00FF17E6"/>
    <w:rsid w:val="00FF2655"/>
    <w:rsid w:val="00FF2941"/>
    <w:rsid w:val="00FF3967"/>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94B7E76F-AA2B-499F-8F63-B2622289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numPr>
        <w:numId w:val="45"/>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EB0CC4"/>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left="432" w:right="288"/>
    </w:pPr>
  </w:style>
  <w:style w:type="paragraph" w:customStyle="1" w:styleId="Tablelistbullet2">
    <w:name w:val="Table list bullet 2"/>
    <w:basedOn w:val="ListBullet3"/>
    <w:qFormat/>
    <w:rsid w:val="008B1864"/>
    <w:pPr>
      <w:numPr>
        <w:numId w:val="52"/>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BulletedText"/>
    <w:basedOn w:val="Normal"/>
    <w:link w:val="ListParagraphChar"/>
    <w:uiPriority w:val="34"/>
    <w:qFormat/>
    <w:rsid w:val="008D2DA2"/>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BulletedText Char"/>
    <w:link w:val="ListParagraph"/>
    <w:uiPriority w:val="34"/>
    <w:locked/>
    <w:rsid w:val="008D2DA2"/>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6"/>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7"/>
      </w:numPr>
      <w:contextualSpacing/>
    </w:pPr>
  </w:style>
  <w:style w:type="paragraph" w:styleId="ListNumber4">
    <w:name w:val="List Number 4"/>
    <w:basedOn w:val="Normal"/>
    <w:semiHidden/>
    <w:unhideWhenUsed/>
    <w:rsid w:val="00496847"/>
    <w:pPr>
      <w:numPr>
        <w:numId w:val="48"/>
      </w:numPr>
      <w:contextualSpacing/>
    </w:pPr>
  </w:style>
  <w:style w:type="paragraph" w:styleId="ListNumber5">
    <w:name w:val="List Number 5"/>
    <w:basedOn w:val="Normal"/>
    <w:semiHidden/>
    <w:unhideWhenUsed/>
    <w:rsid w:val="00496847"/>
    <w:pPr>
      <w:numPr>
        <w:numId w:val="49"/>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character" w:customStyle="1" w:styleId="PlanInstructions">
    <w:name w:val="Plan Instructions"/>
    <w:qFormat/>
    <w:rsid w:val="00AD6955"/>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591939730">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dhs.state.mn.us/main/idcplg?IdcService=GET_DYNAMIC_CONVERSION&amp;RevisionSelectionMethod=LatestReleased&amp;dDocName=DHS-305627" TargetMode="External"/><Relationship Id="rId26" Type="http://schemas.openxmlformats.org/officeDocument/2006/relationships/hyperlink" Target="https://www.dhs.state.mn.us/main/idcplg?IdcService=GET_DYNAMIC_CONVERSION&amp;RevisionSelectionMethod=LatestReleased&amp;dDocName=DHS16_195212" TargetMode="External"/><Relationship Id="rId21" Type="http://schemas.openxmlformats.org/officeDocument/2006/relationships/hyperlink" Target="https://www.dhs.state.mn.us/main/idcplg?IdcService=GET_DYNAMIC_CONVERSION&amp;RevisionSelectionMethod=LatestReleased&amp;dDocName=DHS-305627"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mn.gov/autism/)" TargetMode="External"/><Relationship Id="rId25" Type="http://schemas.openxmlformats.org/officeDocument/2006/relationships/hyperlink" Target="https://www.dhs.state.mn.us/ITP"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thlore.dhs.mn.gov/Courseware/DisabilityServices/EIDBI/EIDBI101_F/index.html" TargetMode="External"/><Relationship Id="rId20" Type="http://schemas.openxmlformats.org/officeDocument/2006/relationships/hyperlink" Target="https://www.dhs.state.mn.us/main/idcplg?IdcService=GET_DYNAMIC_CONVERSION&amp;RevisionSelectionMethod=LatestReleased&amp;dDocName=DHS-305627" TargetMode="External"/><Relationship Id="rId29" Type="http://schemas.openxmlformats.org/officeDocument/2006/relationships/hyperlink" Target="https://www.dhs.state.mn.us/main/idcplg?IdcService=GET_DYNAMIC_CONVERSION&amp;RevisionSelectionMethod=LatestReleased&amp;dDocName=dhs16_19520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ocoding.geo.census.gov/geocoder/geographies/address?form" TargetMode="External"/><Relationship Id="rId24" Type="http://schemas.openxmlformats.org/officeDocument/2006/relationships/hyperlink" Target="https://www.dhs.state.mn.us/main/idcplg?IdcService=GET_DYNAMIC_CONVERSION&amp;RevisionSelectionMethod=LatestReleased&amp;dDocName=DHS16_195210" TargetMode="External"/><Relationship Id="rId32" Type="http://schemas.openxmlformats.org/officeDocument/2006/relationships/hyperlink" Target="https://es.medicare.gov/publications/11435-Medicare-Hospital-Benefits.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dhs.state.mn.us/main/idcplg?IdcService=GET_DYNAMIC_CONVERSION&amp;RevisionSelectionMethod=LatestReleased&amp;dDocName=DHS-305627" TargetMode="External"/><Relationship Id="rId28" Type="http://schemas.openxmlformats.org/officeDocument/2006/relationships/hyperlink" Target="https://www.dhs.state.mn.us/EIDBI-CaregiverTrainingandCounseling"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dhs.state.mn.us/main/idcplg?IdcService=GET_DYNAMIC_CONVERSION&amp;RevisionSelectionMethod=LatestReleased&amp;dDocName=DHS-305627"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dhs.state.mn.us/main/idcplg?IdcService=GET_DYNAMIC_CONVERSION&amp;RevisionSelectionMethod=LatestReleased&amp;dDocName=DHS-305627" TargetMode="External"/><Relationship Id="rId27" Type="http://schemas.openxmlformats.org/officeDocument/2006/relationships/hyperlink" Target="http://www.dhs.state.mn.us/EIDBI-ObservationandDirection" TargetMode="External"/><Relationship Id="rId30" Type="http://schemas.openxmlformats.org/officeDocument/2006/relationships/hyperlink" Target="https://es.medicare.gov/publications/11435-Medicare-Hospital-Benefits.pdf"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CDB308-7ED5-4115-9A65-1D86281771F2}">
  <ds:schemaRefs>
    <ds:schemaRef ds:uri="http://schemas.openxmlformats.org/officeDocument/2006/bibliography"/>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EA750105-002E-42D8-9F9F-A3441B2D7B44}">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83D5F1C2-05EF-4E59-BDA5-359F8A73F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94</Pages>
  <Words>19208</Words>
  <Characters>108902</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Member Handbook Chapter 4</vt:lpstr>
    </vt:vector>
  </TitlesOfParts>
  <Company/>
  <LinksUpToDate>false</LinksUpToDate>
  <CharactersWithSpaces>127855</CharactersWithSpaces>
  <SharedDoc>false</SharedDoc>
  <HLinks>
    <vt:vector size="162" baseType="variant">
      <vt:variant>
        <vt:i4>5242963</vt:i4>
      </vt:variant>
      <vt:variant>
        <vt:i4>113</vt:i4>
      </vt:variant>
      <vt:variant>
        <vt:i4>0</vt:i4>
      </vt:variant>
      <vt:variant>
        <vt:i4>5</vt:i4>
      </vt:variant>
      <vt:variant>
        <vt:lpwstr>https://es.medicare.gov/publications/11435-Medicare-Hospital-Benefits.pdf</vt:lpwstr>
      </vt:variant>
      <vt:variant>
        <vt:lpwstr/>
      </vt:variant>
      <vt:variant>
        <vt:i4>5242963</vt:i4>
      </vt:variant>
      <vt:variant>
        <vt:i4>104</vt:i4>
      </vt:variant>
      <vt:variant>
        <vt:i4>0</vt:i4>
      </vt:variant>
      <vt:variant>
        <vt:i4>5</vt:i4>
      </vt:variant>
      <vt:variant>
        <vt:lpwstr>https://es.medicare.gov/publications/11435-Medicare-Hospital-Benefits.pdf</vt:lpwstr>
      </vt:variant>
      <vt:variant>
        <vt:lpwstr/>
      </vt:variant>
      <vt:variant>
        <vt:i4>4849666</vt:i4>
      </vt:variant>
      <vt:variant>
        <vt:i4>101</vt:i4>
      </vt:variant>
      <vt:variant>
        <vt:i4>0</vt:i4>
      </vt:variant>
      <vt:variant>
        <vt:i4>5</vt:i4>
      </vt:variant>
      <vt:variant>
        <vt:lpwstr>https://www.dhs.state.mn.us/EIDBI-ObservationandDirection</vt:lpwstr>
      </vt:variant>
      <vt:variant>
        <vt:lpwstr/>
      </vt:variant>
      <vt:variant>
        <vt:i4>5767229</vt:i4>
      </vt:variant>
      <vt:variant>
        <vt:i4>98</vt:i4>
      </vt:variant>
      <vt:variant>
        <vt:i4>0</vt:i4>
      </vt:variant>
      <vt:variant>
        <vt:i4>5</vt:i4>
      </vt:variant>
      <vt:variant>
        <vt:lpwstr>https://www.dhs.state.mn.us/main/idcplg?IdcService=GET_DYNAMIC_CONVERSION&amp;RevisionSelectionMethod=LatestReleased&amp;dDocName=DHS16_195212</vt:lpwstr>
      </vt:variant>
      <vt:variant>
        <vt:lpwstr/>
      </vt:variant>
      <vt:variant>
        <vt:i4>5898301</vt:i4>
      </vt:variant>
      <vt:variant>
        <vt:i4>93</vt:i4>
      </vt:variant>
      <vt:variant>
        <vt:i4>0</vt:i4>
      </vt:variant>
      <vt:variant>
        <vt:i4>5</vt:i4>
      </vt:variant>
      <vt:variant>
        <vt:lpwstr>https://www.dhs.state.mn.us/main/idcplg?IdcService=GET_DYNAMIC_CONVERSION&amp;RevisionSelectionMethod=LatestReleased&amp;dDocName=DHS16_195210</vt:lpwstr>
      </vt:variant>
      <vt:variant>
        <vt:lpwstr/>
      </vt:variant>
      <vt:variant>
        <vt:i4>6291567</vt:i4>
      </vt:variant>
      <vt:variant>
        <vt:i4>90</vt:i4>
      </vt:variant>
      <vt:variant>
        <vt:i4>0</vt:i4>
      </vt:variant>
      <vt:variant>
        <vt:i4>5</vt:i4>
      </vt:variant>
      <vt:variant>
        <vt:lpwstr>https://www.dhs.state.mn.us/main/idcplg?IdcService=GET_DYNAMIC_CONVERSION&amp;RevisionSelectionMethod=LatestReleased&amp;dDocName=DHS-305627</vt:lpwstr>
      </vt:variant>
      <vt:variant>
        <vt:lpwstr>ESI</vt:lpwstr>
      </vt:variant>
      <vt:variant>
        <vt:i4>7798904</vt:i4>
      </vt:variant>
      <vt:variant>
        <vt:i4>87</vt:i4>
      </vt:variant>
      <vt:variant>
        <vt:i4>0</vt:i4>
      </vt:variant>
      <vt:variant>
        <vt:i4>5</vt:i4>
      </vt:variant>
      <vt:variant>
        <vt:lpwstr>https://www.dhs.state.mn.us/main/idcplg?IdcService=GET_DYNAMIC_CONVERSION&amp;RevisionSelectionMethod=LatestReleased&amp;dDocName=DHS-305627</vt:lpwstr>
      </vt:variant>
      <vt:variant>
        <vt:lpwstr>RDI</vt:lpwstr>
      </vt:variant>
      <vt:variant>
        <vt:i4>393243</vt:i4>
      </vt:variant>
      <vt:variant>
        <vt:i4>84</vt:i4>
      </vt:variant>
      <vt:variant>
        <vt:i4>0</vt:i4>
      </vt:variant>
      <vt:variant>
        <vt:i4>5</vt:i4>
      </vt:variant>
      <vt:variant>
        <vt:lpwstr>https://www.dhs.state.mn.us/main/idcplg?IdcService=GET_DYNAMIC_CONVERSION&amp;RevisionSelectionMethod=LatestReleased&amp;dDocName=DHS-305627</vt:lpwstr>
      </vt:variant>
      <vt:variant>
        <vt:lpwstr>PLAY</vt:lpwstr>
      </vt:variant>
      <vt:variant>
        <vt:i4>851979</vt:i4>
      </vt:variant>
      <vt:variant>
        <vt:i4>81</vt:i4>
      </vt:variant>
      <vt:variant>
        <vt:i4>0</vt:i4>
      </vt:variant>
      <vt:variant>
        <vt:i4>5</vt:i4>
      </vt:variant>
      <vt:variant>
        <vt:lpwstr>https://www.dhs.state.mn.us/main/idcplg?IdcService=GET_DYNAMIC_CONVERSION&amp;RevisionSelectionMethod=LatestReleased&amp;dDocName=DHS-305627</vt:lpwstr>
      </vt:variant>
      <vt:variant>
        <vt:lpwstr>ESDM</vt:lpwstr>
      </vt:variant>
      <vt:variant>
        <vt:i4>7995502</vt:i4>
      </vt:variant>
      <vt:variant>
        <vt:i4>78</vt:i4>
      </vt:variant>
      <vt:variant>
        <vt:i4>0</vt:i4>
      </vt:variant>
      <vt:variant>
        <vt:i4>5</vt:i4>
      </vt:variant>
      <vt:variant>
        <vt:lpwstr>https://www.dhs.state.mn.us/main/idcplg?IdcService=GET_DYNAMIC_CONVERSION&amp;RevisionSelectionMethod=LatestReleased&amp;dDocName=DHS-305627</vt:lpwstr>
      </vt:variant>
      <vt:variant>
        <vt:lpwstr>DIR</vt:lpwstr>
      </vt:variant>
      <vt:variant>
        <vt:i4>7405675</vt:i4>
      </vt:variant>
      <vt:variant>
        <vt:i4>75</vt:i4>
      </vt:variant>
      <vt:variant>
        <vt:i4>0</vt:i4>
      </vt:variant>
      <vt:variant>
        <vt:i4>5</vt:i4>
      </vt:variant>
      <vt:variant>
        <vt:lpwstr>https://www.dhs.state.mn.us/main/idcplg?IdcService=GET_DYNAMIC_CONVERSION&amp;RevisionSelectionMethod=LatestReleased&amp;dDocName=DHS-305627</vt:lpwstr>
      </vt:variant>
      <vt:variant>
        <vt:lpwstr>ABA</vt:lpwstr>
      </vt:variant>
      <vt:variant>
        <vt:i4>2555954</vt:i4>
      </vt:variant>
      <vt:variant>
        <vt:i4>72</vt:i4>
      </vt:variant>
      <vt:variant>
        <vt:i4>0</vt:i4>
      </vt:variant>
      <vt:variant>
        <vt:i4>5</vt:i4>
      </vt:variant>
      <vt:variant>
        <vt:lpwstr>https://mn.gov/autism/</vt:lpwstr>
      </vt:variant>
      <vt:variant>
        <vt:lpwstr/>
      </vt:variant>
      <vt:variant>
        <vt:i4>5439530</vt:i4>
      </vt:variant>
      <vt:variant>
        <vt:i4>69</vt:i4>
      </vt:variant>
      <vt:variant>
        <vt:i4>0</vt:i4>
      </vt:variant>
      <vt:variant>
        <vt:i4>5</vt:i4>
      </vt:variant>
      <vt:variant>
        <vt:lpwstr>\\mn-dhs1.co.dhs\Divisions\D086\MCCM_SD\Material Workgroups (MA, MSHO, SNBC)\Member Handbooks (aka EOC) and Addenda\2024 Member Handbook\Final Draft\EIDBI Welcome Letter for Caregivers</vt:lpwstr>
      </vt:variant>
      <vt:variant>
        <vt:lpwstr/>
      </vt:variant>
      <vt:variant>
        <vt:i4>786529</vt:i4>
      </vt:variant>
      <vt:variant>
        <vt:i4>66</vt:i4>
      </vt:variant>
      <vt:variant>
        <vt:i4>0</vt:i4>
      </vt:variant>
      <vt:variant>
        <vt:i4>5</vt:i4>
      </vt:variant>
      <vt:variant>
        <vt:lpwstr>https://pathlore.dhs.mn.gov/Courseware/DisabilityServices/EIDBI/EIDBI101_F/index.html</vt:lpwstr>
      </vt:variant>
      <vt:variant>
        <vt:lpwstr/>
      </vt:variant>
      <vt:variant>
        <vt:i4>3670064</vt:i4>
      </vt:variant>
      <vt:variant>
        <vt:i4>63</vt:i4>
      </vt:variant>
      <vt:variant>
        <vt:i4>0</vt:i4>
      </vt:variant>
      <vt:variant>
        <vt:i4>5</vt:i4>
      </vt:variant>
      <vt:variant>
        <vt:lpwstr>https://geocoding.geo.census.gov/geocoder/geographies/address?form</vt:lpwstr>
      </vt:variant>
      <vt:variant>
        <vt:lpwstr/>
      </vt:variant>
      <vt:variant>
        <vt:i4>1638454</vt:i4>
      </vt:variant>
      <vt:variant>
        <vt:i4>56</vt:i4>
      </vt:variant>
      <vt:variant>
        <vt:i4>0</vt:i4>
      </vt:variant>
      <vt:variant>
        <vt:i4>5</vt:i4>
      </vt:variant>
      <vt:variant>
        <vt:lpwstr/>
      </vt:variant>
      <vt:variant>
        <vt:lpwstr>_Toc150955271</vt:lpwstr>
      </vt:variant>
      <vt:variant>
        <vt:i4>1638454</vt:i4>
      </vt:variant>
      <vt:variant>
        <vt:i4>50</vt:i4>
      </vt:variant>
      <vt:variant>
        <vt:i4>0</vt:i4>
      </vt:variant>
      <vt:variant>
        <vt:i4>5</vt:i4>
      </vt:variant>
      <vt:variant>
        <vt:lpwstr/>
      </vt:variant>
      <vt:variant>
        <vt:lpwstr>_Toc150955270</vt:lpwstr>
      </vt:variant>
      <vt:variant>
        <vt:i4>1572918</vt:i4>
      </vt:variant>
      <vt:variant>
        <vt:i4>44</vt:i4>
      </vt:variant>
      <vt:variant>
        <vt:i4>0</vt:i4>
      </vt:variant>
      <vt:variant>
        <vt:i4>5</vt:i4>
      </vt:variant>
      <vt:variant>
        <vt:lpwstr/>
      </vt:variant>
      <vt:variant>
        <vt:lpwstr>_Toc150955269</vt:lpwstr>
      </vt:variant>
      <vt:variant>
        <vt:i4>1572918</vt:i4>
      </vt:variant>
      <vt:variant>
        <vt:i4>38</vt:i4>
      </vt:variant>
      <vt:variant>
        <vt:i4>0</vt:i4>
      </vt:variant>
      <vt:variant>
        <vt:i4>5</vt:i4>
      </vt:variant>
      <vt:variant>
        <vt:lpwstr/>
      </vt:variant>
      <vt:variant>
        <vt:lpwstr>_Toc150955268</vt:lpwstr>
      </vt:variant>
      <vt:variant>
        <vt:i4>1572918</vt:i4>
      </vt:variant>
      <vt:variant>
        <vt:i4>32</vt:i4>
      </vt:variant>
      <vt:variant>
        <vt:i4>0</vt:i4>
      </vt:variant>
      <vt:variant>
        <vt:i4>5</vt:i4>
      </vt:variant>
      <vt:variant>
        <vt:lpwstr/>
      </vt:variant>
      <vt:variant>
        <vt:lpwstr>_Toc150955267</vt:lpwstr>
      </vt:variant>
      <vt:variant>
        <vt:i4>1572918</vt:i4>
      </vt:variant>
      <vt:variant>
        <vt:i4>26</vt:i4>
      </vt:variant>
      <vt:variant>
        <vt:i4>0</vt:i4>
      </vt:variant>
      <vt:variant>
        <vt:i4>5</vt:i4>
      </vt:variant>
      <vt:variant>
        <vt:lpwstr/>
      </vt:variant>
      <vt:variant>
        <vt:lpwstr>_Toc150955266</vt:lpwstr>
      </vt:variant>
      <vt:variant>
        <vt:i4>1572918</vt:i4>
      </vt:variant>
      <vt:variant>
        <vt:i4>20</vt:i4>
      </vt:variant>
      <vt:variant>
        <vt:i4>0</vt:i4>
      </vt:variant>
      <vt:variant>
        <vt:i4>5</vt:i4>
      </vt:variant>
      <vt:variant>
        <vt:lpwstr/>
      </vt:variant>
      <vt:variant>
        <vt:lpwstr>_Toc150955265</vt:lpwstr>
      </vt:variant>
      <vt:variant>
        <vt:i4>1572918</vt:i4>
      </vt:variant>
      <vt:variant>
        <vt:i4>14</vt:i4>
      </vt:variant>
      <vt:variant>
        <vt:i4>0</vt:i4>
      </vt:variant>
      <vt:variant>
        <vt:i4>5</vt:i4>
      </vt:variant>
      <vt:variant>
        <vt:lpwstr/>
      </vt:variant>
      <vt:variant>
        <vt:lpwstr>_Toc150955264</vt:lpwstr>
      </vt:variant>
      <vt:variant>
        <vt:i4>1572918</vt:i4>
      </vt:variant>
      <vt:variant>
        <vt:i4>8</vt:i4>
      </vt:variant>
      <vt:variant>
        <vt:i4>0</vt:i4>
      </vt:variant>
      <vt:variant>
        <vt:i4>5</vt:i4>
      </vt:variant>
      <vt:variant>
        <vt:lpwstr/>
      </vt:variant>
      <vt:variant>
        <vt:lpwstr>_Toc150955263</vt:lpwstr>
      </vt:variant>
      <vt:variant>
        <vt:i4>1572918</vt:i4>
      </vt:variant>
      <vt:variant>
        <vt:i4>2</vt:i4>
      </vt:variant>
      <vt:variant>
        <vt:i4>0</vt:i4>
      </vt:variant>
      <vt:variant>
        <vt:i4>5</vt:i4>
      </vt:variant>
      <vt:variant>
        <vt:lpwstr/>
      </vt:variant>
      <vt:variant>
        <vt:lpwstr>_Toc150955262</vt:lpwstr>
      </vt:variant>
      <vt:variant>
        <vt:i4>4653146</vt:i4>
      </vt:variant>
      <vt:variant>
        <vt:i4>3</vt:i4>
      </vt:variant>
      <vt:variant>
        <vt:i4>0</vt:i4>
      </vt:variant>
      <vt:variant>
        <vt:i4>5</vt:i4>
      </vt:variant>
      <vt:variant>
        <vt:lpwstr>https://www.govinfo.gov/content/pkg/FR-2023-04-12/pdf/2023-07115.pdf</vt:lpwstr>
      </vt:variant>
      <vt:variant>
        <vt:lpwstr/>
      </vt:variant>
      <vt:variant>
        <vt:i4>4653146</vt:i4>
      </vt:variant>
      <vt:variant>
        <vt:i4>0</vt:i4>
      </vt:variant>
      <vt:variant>
        <vt:i4>0</vt:i4>
      </vt:variant>
      <vt:variant>
        <vt:i4>5</vt:i4>
      </vt:variant>
      <vt:variant>
        <vt:lpwstr>https://www.govinfo.gov/content/pkg/FR-2023-04-12/pdf/2023-07115.pdf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4</dc:title>
  <dc:subject>MN CY 2025 D-SNPs Model MH CH 4</dc:subject>
  <dc:creator>CMS/MMCO</dc:creator>
  <cp:keywords>Minnesota, MN, Contract Year, CY, 2025, Dual Eligible Special Needs Plans, D-SNPs, Model Materials, Member Handbook, MH, Chapter 4</cp:keywords>
  <cp:lastModifiedBy>MMCO</cp:lastModifiedBy>
  <cp:revision>2</cp:revision>
  <cp:lastPrinted>2015-05-12T21:54:00Z</cp:lastPrinted>
  <dcterms:created xsi:type="dcterms:W3CDTF">2024-06-21T17:11:00Z</dcterms:created>
  <dcterms:modified xsi:type="dcterms:W3CDTF">2024-06-21T17:11:00Z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MediaServiceImageTags">
    <vt:lpwstr/>
  </property>
</Properties>
</file>